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613CED" w14:textId="5A8799FB" w:rsidR="007A4784" w:rsidRDefault="00BF01C9" w:rsidP="002E5273">
      <w:pPr>
        <w:spacing w:line="240" w:lineRule="auto"/>
      </w:pPr>
      <w:r w:rsidRPr="00826284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2F8D1F2F" wp14:editId="3C102239">
            <wp:simplePos x="0" y="0"/>
            <wp:positionH relativeFrom="margin">
              <wp:align>center</wp:align>
            </wp:positionH>
            <wp:positionV relativeFrom="paragraph">
              <wp:posOffset>4445</wp:posOffset>
            </wp:positionV>
            <wp:extent cx="586105" cy="595630"/>
            <wp:effectExtent l="0" t="0" r="4445" b="0"/>
            <wp:wrapTight wrapText="bothSides">
              <wp:wrapPolygon edited="0">
                <wp:start x="0" y="0"/>
                <wp:lineTo x="0" y="20725"/>
                <wp:lineTo x="21062" y="20725"/>
                <wp:lineTo x="21062" y="0"/>
                <wp:lineTo x="0" y="0"/>
              </wp:wrapPolygon>
            </wp:wrapTight>
            <wp:docPr id="1" name="Obraz 1" descr="Serwis internetowy klubu 1.FC AZS AWF Katow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rwis internetowy klubu 1.FC AZS AWF Katowic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105" cy="5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16B1A6D" w14:textId="62E73275" w:rsidR="007A4784" w:rsidRDefault="007A4784" w:rsidP="002E5273">
      <w:pPr>
        <w:spacing w:line="240" w:lineRule="auto"/>
      </w:pPr>
    </w:p>
    <w:p w14:paraId="64E1A8A1" w14:textId="77777777" w:rsidR="007A4784" w:rsidRDefault="007A4784" w:rsidP="002E5273">
      <w:pPr>
        <w:spacing w:line="240" w:lineRule="auto"/>
      </w:pPr>
    </w:p>
    <w:p w14:paraId="2347A570" w14:textId="77777777" w:rsidR="00BF01C9" w:rsidRPr="00BF01C9" w:rsidRDefault="00BF01C9" w:rsidP="00BF01C9">
      <w:pPr>
        <w:spacing w:after="0" w:line="240" w:lineRule="auto"/>
        <w:jc w:val="center"/>
        <w:rPr>
          <w:b/>
          <w:bCs/>
          <w:sz w:val="22"/>
        </w:rPr>
      </w:pPr>
      <w:r w:rsidRPr="00BF01C9">
        <w:rPr>
          <w:b/>
          <w:bCs/>
          <w:sz w:val="22"/>
        </w:rPr>
        <w:t xml:space="preserve">Akademia Wychowania Fizycznego </w:t>
      </w:r>
    </w:p>
    <w:p w14:paraId="0EA2909C" w14:textId="77777777" w:rsidR="00BF01C9" w:rsidRPr="00BF01C9" w:rsidRDefault="00BF01C9" w:rsidP="00BF01C9">
      <w:pPr>
        <w:spacing w:after="0" w:line="240" w:lineRule="auto"/>
        <w:jc w:val="center"/>
        <w:rPr>
          <w:b/>
          <w:bCs/>
          <w:sz w:val="22"/>
        </w:rPr>
      </w:pPr>
      <w:r w:rsidRPr="00BF01C9">
        <w:rPr>
          <w:b/>
          <w:bCs/>
          <w:sz w:val="22"/>
        </w:rPr>
        <w:t>im. Jerzego Kukuczki w Katowicach</w:t>
      </w:r>
    </w:p>
    <w:p w14:paraId="0D9258C3" w14:textId="77777777" w:rsidR="00BF01C9" w:rsidRPr="00BF01C9" w:rsidRDefault="00BF01C9" w:rsidP="00BF01C9">
      <w:pPr>
        <w:spacing w:after="0" w:line="240" w:lineRule="auto"/>
        <w:ind w:right="28"/>
        <w:jc w:val="center"/>
        <w:rPr>
          <w:sz w:val="22"/>
        </w:rPr>
      </w:pPr>
      <w:r w:rsidRPr="00BF01C9">
        <w:rPr>
          <w:sz w:val="22"/>
        </w:rPr>
        <w:t>40- 065 Katowice, ul. Mikołowska 72A</w:t>
      </w:r>
    </w:p>
    <w:p w14:paraId="4263EB22" w14:textId="77777777" w:rsidR="00BF01C9" w:rsidRPr="00BF01C9" w:rsidRDefault="00600E4B" w:rsidP="00BF01C9">
      <w:pPr>
        <w:spacing w:after="0" w:line="240" w:lineRule="auto"/>
        <w:ind w:right="28"/>
        <w:jc w:val="center"/>
        <w:rPr>
          <w:rStyle w:val="Hipercze"/>
          <w:sz w:val="22"/>
        </w:rPr>
      </w:pPr>
      <w:hyperlink r:id="rId9" w:history="1">
        <w:r w:rsidR="00BF01C9" w:rsidRPr="00BF01C9">
          <w:rPr>
            <w:rStyle w:val="Hipercze"/>
            <w:sz w:val="22"/>
          </w:rPr>
          <w:t>https://awf.katowice.pl/</w:t>
        </w:r>
      </w:hyperlink>
    </w:p>
    <w:p w14:paraId="0E405D55" w14:textId="77777777" w:rsidR="00BF01C9" w:rsidRPr="00BF01C9" w:rsidRDefault="00BF01C9" w:rsidP="00BF01C9">
      <w:pPr>
        <w:spacing w:after="0" w:line="240" w:lineRule="auto"/>
        <w:ind w:right="28"/>
        <w:jc w:val="center"/>
        <w:rPr>
          <w:sz w:val="22"/>
        </w:rPr>
      </w:pPr>
      <w:r w:rsidRPr="00BF01C9">
        <w:rPr>
          <w:rStyle w:val="Hipercze"/>
          <w:sz w:val="22"/>
        </w:rPr>
        <w:t>https://awf-katowice.logintrade.net/rejestracja/ustawowe.html</w:t>
      </w:r>
      <w:r w:rsidRPr="00BF01C9">
        <w:rPr>
          <w:sz w:val="22"/>
        </w:rPr>
        <w:t xml:space="preserve"> </w:t>
      </w:r>
    </w:p>
    <w:p w14:paraId="56494185" w14:textId="77777777" w:rsidR="00BF01C9" w:rsidRPr="00BF01C9" w:rsidRDefault="00BF01C9" w:rsidP="00BF01C9">
      <w:pPr>
        <w:spacing w:after="0" w:line="240" w:lineRule="auto"/>
        <w:ind w:right="28"/>
        <w:jc w:val="center"/>
        <w:rPr>
          <w:bCs/>
          <w:sz w:val="22"/>
          <w:lang w:val="de-DE"/>
        </w:rPr>
      </w:pPr>
      <w:proofErr w:type="spellStart"/>
      <w:r w:rsidRPr="00BF01C9">
        <w:rPr>
          <w:bCs/>
          <w:sz w:val="22"/>
          <w:lang w:val="de-DE"/>
        </w:rPr>
        <w:t>e-mail</w:t>
      </w:r>
      <w:proofErr w:type="spellEnd"/>
      <w:r w:rsidRPr="00BF01C9">
        <w:rPr>
          <w:bCs/>
          <w:sz w:val="22"/>
          <w:lang w:val="de-DE"/>
        </w:rPr>
        <w:t xml:space="preserve">: </w:t>
      </w:r>
      <w:r w:rsidRPr="00BF01C9">
        <w:rPr>
          <w:rStyle w:val="Hipercze"/>
          <w:bCs/>
          <w:sz w:val="22"/>
          <w:lang w:val="de-DE"/>
        </w:rPr>
        <w:t>aifz@awf.katowice.pl</w:t>
      </w:r>
      <w:r w:rsidRPr="00BF01C9">
        <w:rPr>
          <w:bCs/>
          <w:sz w:val="22"/>
          <w:lang w:val="de-DE"/>
        </w:rPr>
        <w:t xml:space="preserve"> </w:t>
      </w:r>
    </w:p>
    <w:p w14:paraId="2A8ADA68" w14:textId="4995FCB8" w:rsidR="00BF01C9" w:rsidRPr="00BF01C9" w:rsidRDefault="00BF01C9" w:rsidP="00BF01C9">
      <w:pPr>
        <w:spacing w:after="0" w:line="240" w:lineRule="auto"/>
        <w:ind w:right="28"/>
        <w:jc w:val="center"/>
        <w:rPr>
          <w:bCs/>
          <w:sz w:val="22"/>
          <w:lang w:val="de-DE"/>
        </w:rPr>
      </w:pPr>
      <w:r w:rsidRPr="00BF01C9">
        <w:rPr>
          <w:bCs/>
          <w:sz w:val="22"/>
          <w:lang w:val="de-DE"/>
        </w:rPr>
        <w:t>tel. (32) 207 51 08</w:t>
      </w:r>
    </w:p>
    <w:p w14:paraId="2BE9987B" w14:textId="77777777" w:rsidR="00BF01C9" w:rsidRPr="00826284" w:rsidRDefault="00BF01C9" w:rsidP="00BF01C9">
      <w:pPr>
        <w:spacing w:after="0" w:line="240" w:lineRule="auto"/>
        <w:jc w:val="center"/>
      </w:pPr>
      <w:r w:rsidRPr="00826284">
        <w:t>SPECYFIKACJA WARUNKÓW ZAMÓWIENIA</w:t>
      </w:r>
    </w:p>
    <w:p w14:paraId="6FA95F0D" w14:textId="1A0CFDA1" w:rsidR="00BF01C9" w:rsidRPr="00BF01C9" w:rsidRDefault="00BF01C9" w:rsidP="00BF01C9">
      <w:pPr>
        <w:spacing w:after="120" w:line="240" w:lineRule="auto"/>
        <w:jc w:val="center"/>
      </w:pPr>
      <w:r w:rsidRPr="00826284">
        <w:t>DLA ZAMÓWIENIA O NAZWIE</w:t>
      </w:r>
    </w:p>
    <w:p w14:paraId="7E941AF0" w14:textId="18288C18" w:rsidR="008B36A8" w:rsidRPr="005C3FA6" w:rsidRDefault="008B36A8" w:rsidP="005C3FA6">
      <w:pPr>
        <w:jc w:val="center"/>
        <w:rPr>
          <w:b/>
          <w:i/>
          <w:szCs w:val="24"/>
        </w:rPr>
      </w:pPr>
      <w:r w:rsidRPr="000A43C5">
        <w:rPr>
          <w:b/>
          <w:i/>
          <w:szCs w:val="24"/>
        </w:rPr>
        <w:t>,,</w:t>
      </w:r>
      <w:r w:rsidR="00A66230" w:rsidRPr="00A66230">
        <w:rPr>
          <w:b/>
          <w:i/>
          <w:szCs w:val="24"/>
        </w:rPr>
        <w:t>Budowa krytych kortów tenisowych Akademii Wychowania Fizycznego w Katowicach</w:t>
      </w:r>
      <w:r w:rsidR="00F01DF4">
        <w:rPr>
          <w:b/>
          <w:i/>
          <w:szCs w:val="24"/>
        </w:rPr>
        <w:t>” (przetarg nr 1)</w:t>
      </w:r>
    </w:p>
    <w:p w14:paraId="293941B6" w14:textId="37E238BF" w:rsidR="00BF01C9" w:rsidRPr="00BF01C9" w:rsidRDefault="00BF01C9" w:rsidP="00BF01C9">
      <w:pPr>
        <w:tabs>
          <w:tab w:val="center" w:pos="4607"/>
        </w:tabs>
        <w:ind w:right="28"/>
        <w:jc w:val="both"/>
        <w:rPr>
          <w:sz w:val="22"/>
        </w:rPr>
      </w:pPr>
      <w:r w:rsidRPr="00BF01C9">
        <w:rPr>
          <w:sz w:val="22"/>
        </w:rPr>
        <w:t>Zawartość SWZ:</w:t>
      </w:r>
    </w:p>
    <w:tbl>
      <w:tblPr>
        <w:tblStyle w:val="Tabela-Siatka"/>
        <w:tblW w:w="8003" w:type="dxa"/>
        <w:tblInd w:w="670" w:type="dxa"/>
        <w:tblLook w:val="04A0" w:firstRow="1" w:lastRow="0" w:firstColumn="1" w:lastColumn="0" w:noHBand="0" w:noVBand="1"/>
      </w:tblPr>
      <w:tblGrid>
        <w:gridCol w:w="528"/>
        <w:gridCol w:w="2134"/>
        <w:gridCol w:w="5341"/>
      </w:tblGrid>
      <w:tr w:rsidR="00BF01C9" w:rsidRPr="00861D2B" w14:paraId="0AF9979D" w14:textId="77777777" w:rsidTr="00BF01C9">
        <w:trPr>
          <w:trHeight w:val="20"/>
        </w:trPr>
        <w:tc>
          <w:tcPr>
            <w:tcW w:w="528" w:type="dxa"/>
            <w:vAlign w:val="center"/>
          </w:tcPr>
          <w:p w14:paraId="149AB83D" w14:textId="77777777" w:rsidR="00BF01C9" w:rsidRPr="00861D2B" w:rsidRDefault="00BF01C9" w:rsidP="00BF01C9">
            <w:pPr>
              <w:spacing w:after="0" w:line="271" w:lineRule="auto"/>
              <w:ind w:right="28"/>
              <w:rPr>
                <w:sz w:val="18"/>
                <w:szCs w:val="18"/>
              </w:rPr>
            </w:pPr>
            <w:r w:rsidRPr="00861D2B">
              <w:rPr>
                <w:sz w:val="18"/>
                <w:szCs w:val="18"/>
              </w:rPr>
              <w:t>1.</w:t>
            </w:r>
          </w:p>
        </w:tc>
        <w:tc>
          <w:tcPr>
            <w:tcW w:w="2134" w:type="dxa"/>
            <w:vAlign w:val="center"/>
          </w:tcPr>
          <w:p w14:paraId="0E9ABCD4" w14:textId="77777777" w:rsidR="00BF01C9" w:rsidRPr="00861D2B" w:rsidRDefault="00BF01C9" w:rsidP="00BF01C9">
            <w:pPr>
              <w:spacing w:after="0" w:line="271" w:lineRule="auto"/>
              <w:ind w:right="28"/>
              <w:rPr>
                <w:sz w:val="18"/>
                <w:szCs w:val="18"/>
              </w:rPr>
            </w:pPr>
            <w:r w:rsidRPr="00861D2B">
              <w:rPr>
                <w:sz w:val="18"/>
                <w:szCs w:val="18"/>
              </w:rPr>
              <w:t>Postanowienia SWZ część ogólna</w:t>
            </w:r>
          </w:p>
        </w:tc>
        <w:tc>
          <w:tcPr>
            <w:tcW w:w="5341" w:type="dxa"/>
            <w:vAlign w:val="center"/>
          </w:tcPr>
          <w:p w14:paraId="614ABB20" w14:textId="1F01C32A" w:rsidR="00BF01C9" w:rsidRPr="00861D2B" w:rsidRDefault="00BF01C9" w:rsidP="00BF01C9">
            <w:pPr>
              <w:spacing w:after="0" w:line="271" w:lineRule="auto"/>
              <w:ind w:right="28"/>
              <w:rPr>
                <w:sz w:val="18"/>
                <w:szCs w:val="18"/>
              </w:rPr>
            </w:pPr>
            <w:r w:rsidRPr="00861D2B">
              <w:rPr>
                <w:sz w:val="18"/>
                <w:szCs w:val="18"/>
              </w:rPr>
              <w:t>Rozdziały od I do XX</w:t>
            </w:r>
            <w:r w:rsidR="0006488A">
              <w:rPr>
                <w:sz w:val="18"/>
                <w:szCs w:val="18"/>
              </w:rPr>
              <w:t>X</w:t>
            </w:r>
          </w:p>
        </w:tc>
      </w:tr>
      <w:tr w:rsidR="00814072" w:rsidRPr="00861D2B" w14:paraId="0995BA5A" w14:textId="77777777" w:rsidTr="00E2484E">
        <w:trPr>
          <w:trHeight w:val="20"/>
        </w:trPr>
        <w:tc>
          <w:tcPr>
            <w:tcW w:w="528" w:type="dxa"/>
            <w:vAlign w:val="center"/>
          </w:tcPr>
          <w:p w14:paraId="243A2579" w14:textId="77777777" w:rsidR="00814072" w:rsidRPr="00814072" w:rsidRDefault="00814072" w:rsidP="00814072">
            <w:pPr>
              <w:spacing w:after="0" w:line="271" w:lineRule="auto"/>
              <w:ind w:right="28"/>
              <w:rPr>
                <w:sz w:val="18"/>
                <w:szCs w:val="18"/>
              </w:rPr>
            </w:pPr>
            <w:r w:rsidRPr="00814072">
              <w:rPr>
                <w:sz w:val="18"/>
                <w:szCs w:val="18"/>
              </w:rPr>
              <w:t>2.</w:t>
            </w:r>
          </w:p>
        </w:tc>
        <w:tc>
          <w:tcPr>
            <w:tcW w:w="2134" w:type="dxa"/>
            <w:vAlign w:val="center"/>
          </w:tcPr>
          <w:p w14:paraId="65BC58B7" w14:textId="77777777" w:rsidR="00814072" w:rsidRPr="00814072" w:rsidRDefault="00814072" w:rsidP="00814072">
            <w:pPr>
              <w:spacing w:after="0" w:line="271" w:lineRule="auto"/>
              <w:ind w:right="28"/>
              <w:rPr>
                <w:sz w:val="18"/>
                <w:szCs w:val="18"/>
              </w:rPr>
            </w:pPr>
            <w:r w:rsidRPr="00814072">
              <w:rPr>
                <w:sz w:val="18"/>
                <w:szCs w:val="18"/>
              </w:rPr>
              <w:t>Załącznik nr 1</w:t>
            </w:r>
          </w:p>
        </w:tc>
        <w:tc>
          <w:tcPr>
            <w:tcW w:w="5341" w:type="dxa"/>
          </w:tcPr>
          <w:p w14:paraId="05A44272" w14:textId="24A909A5" w:rsidR="00814072" w:rsidRPr="00814072" w:rsidRDefault="00814072" w:rsidP="00814072">
            <w:pPr>
              <w:spacing w:after="0" w:line="271" w:lineRule="auto"/>
              <w:ind w:right="28"/>
              <w:rPr>
                <w:sz w:val="18"/>
                <w:szCs w:val="18"/>
              </w:rPr>
            </w:pPr>
            <w:r w:rsidRPr="00814072">
              <w:rPr>
                <w:sz w:val="18"/>
                <w:szCs w:val="18"/>
              </w:rPr>
              <w:t>Formularz oferty</w:t>
            </w:r>
          </w:p>
        </w:tc>
      </w:tr>
      <w:tr w:rsidR="00814072" w:rsidRPr="00861D2B" w14:paraId="6FE23EC5" w14:textId="77777777" w:rsidTr="00E2484E">
        <w:trPr>
          <w:trHeight w:val="20"/>
        </w:trPr>
        <w:tc>
          <w:tcPr>
            <w:tcW w:w="528" w:type="dxa"/>
            <w:vAlign w:val="center"/>
          </w:tcPr>
          <w:p w14:paraId="501AC53E" w14:textId="77777777" w:rsidR="00814072" w:rsidRPr="00814072" w:rsidRDefault="00814072" w:rsidP="00814072">
            <w:pPr>
              <w:spacing w:after="0" w:line="271" w:lineRule="auto"/>
              <w:ind w:right="28"/>
              <w:rPr>
                <w:sz w:val="18"/>
                <w:szCs w:val="18"/>
              </w:rPr>
            </w:pPr>
            <w:r w:rsidRPr="00814072">
              <w:rPr>
                <w:sz w:val="18"/>
                <w:szCs w:val="18"/>
              </w:rPr>
              <w:t>3.</w:t>
            </w:r>
          </w:p>
        </w:tc>
        <w:tc>
          <w:tcPr>
            <w:tcW w:w="2134" w:type="dxa"/>
            <w:vAlign w:val="center"/>
          </w:tcPr>
          <w:p w14:paraId="2E0DBE5B" w14:textId="77777777" w:rsidR="00814072" w:rsidRPr="00814072" w:rsidRDefault="00814072" w:rsidP="00814072">
            <w:pPr>
              <w:spacing w:after="0" w:line="271" w:lineRule="auto"/>
              <w:ind w:right="28"/>
              <w:rPr>
                <w:sz w:val="18"/>
                <w:szCs w:val="18"/>
              </w:rPr>
            </w:pPr>
            <w:r w:rsidRPr="00814072">
              <w:rPr>
                <w:sz w:val="18"/>
                <w:szCs w:val="18"/>
              </w:rPr>
              <w:t>Załącznik nr 2</w:t>
            </w:r>
          </w:p>
        </w:tc>
        <w:tc>
          <w:tcPr>
            <w:tcW w:w="5341" w:type="dxa"/>
          </w:tcPr>
          <w:p w14:paraId="604C72F0" w14:textId="4F19E63F" w:rsidR="00814072" w:rsidRPr="00814072" w:rsidRDefault="004C2209" w:rsidP="00814072">
            <w:pPr>
              <w:spacing w:after="0" w:line="271" w:lineRule="auto"/>
              <w:ind w:righ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Szczegółowy opis przedmiotu zamówienia</w:t>
            </w:r>
          </w:p>
        </w:tc>
      </w:tr>
      <w:tr w:rsidR="008B36A8" w:rsidRPr="00861D2B" w14:paraId="16A2AD84" w14:textId="77777777" w:rsidTr="00E2484E">
        <w:trPr>
          <w:trHeight w:val="20"/>
        </w:trPr>
        <w:tc>
          <w:tcPr>
            <w:tcW w:w="528" w:type="dxa"/>
            <w:vAlign w:val="center"/>
          </w:tcPr>
          <w:p w14:paraId="18259AB8" w14:textId="3EC381E9" w:rsidR="008B36A8" w:rsidRPr="00814072" w:rsidRDefault="008B36A8" w:rsidP="00814072">
            <w:pPr>
              <w:spacing w:after="0" w:line="271" w:lineRule="auto"/>
              <w:ind w:righ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2134" w:type="dxa"/>
            <w:vAlign w:val="center"/>
          </w:tcPr>
          <w:p w14:paraId="75AD4E1F" w14:textId="051BADE5" w:rsidR="008B36A8" w:rsidRPr="00814072" w:rsidRDefault="008B36A8" w:rsidP="00814072">
            <w:pPr>
              <w:spacing w:after="0" w:line="271" w:lineRule="auto"/>
              <w:ind w:righ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Załącznik nr 3 </w:t>
            </w:r>
          </w:p>
        </w:tc>
        <w:tc>
          <w:tcPr>
            <w:tcW w:w="5341" w:type="dxa"/>
          </w:tcPr>
          <w:p w14:paraId="149AEDD4" w14:textId="58299BEB" w:rsidR="008B36A8" w:rsidRDefault="008B36A8" w:rsidP="00814072">
            <w:pPr>
              <w:spacing w:after="0" w:line="271" w:lineRule="auto"/>
              <w:ind w:righ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Program Funkcjonalno-Użytkowy</w:t>
            </w:r>
          </w:p>
        </w:tc>
      </w:tr>
      <w:tr w:rsidR="008B36A8" w:rsidRPr="00861D2B" w14:paraId="4AE0240C" w14:textId="77777777" w:rsidTr="00E2484E">
        <w:trPr>
          <w:trHeight w:val="20"/>
        </w:trPr>
        <w:tc>
          <w:tcPr>
            <w:tcW w:w="528" w:type="dxa"/>
            <w:vAlign w:val="center"/>
          </w:tcPr>
          <w:p w14:paraId="3D11F004" w14:textId="3E3615B5" w:rsidR="008B36A8" w:rsidRDefault="008B36A8" w:rsidP="00814072">
            <w:pPr>
              <w:spacing w:after="0" w:line="271" w:lineRule="auto"/>
              <w:ind w:righ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2134" w:type="dxa"/>
            <w:vAlign w:val="center"/>
          </w:tcPr>
          <w:p w14:paraId="7431AF6D" w14:textId="5031ABF7" w:rsidR="008B36A8" w:rsidRDefault="008B36A8" w:rsidP="00814072">
            <w:pPr>
              <w:spacing w:after="0" w:line="271" w:lineRule="auto"/>
              <w:ind w:righ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Załącznik nr 4</w:t>
            </w:r>
          </w:p>
        </w:tc>
        <w:tc>
          <w:tcPr>
            <w:tcW w:w="5341" w:type="dxa"/>
          </w:tcPr>
          <w:p w14:paraId="3123F0F8" w14:textId="56C8B2A1" w:rsidR="008B36A8" w:rsidRDefault="008B36A8" w:rsidP="00814072">
            <w:pPr>
              <w:spacing w:after="0" w:line="271" w:lineRule="auto"/>
              <w:ind w:righ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Koncepcja architektoniczna</w:t>
            </w:r>
          </w:p>
        </w:tc>
      </w:tr>
      <w:tr w:rsidR="00814072" w:rsidRPr="00861D2B" w14:paraId="55906103" w14:textId="77777777" w:rsidTr="00E2484E">
        <w:trPr>
          <w:trHeight w:val="20"/>
        </w:trPr>
        <w:tc>
          <w:tcPr>
            <w:tcW w:w="528" w:type="dxa"/>
            <w:vAlign w:val="center"/>
          </w:tcPr>
          <w:p w14:paraId="558F06BF" w14:textId="59F9B67B" w:rsidR="00814072" w:rsidRPr="00814072" w:rsidRDefault="008B36A8" w:rsidP="00814072">
            <w:pPr>
              <w:spacing w:after="0" w:line="271" w:lineRule="auto"/>
              <w:ind w:righ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2134" w:type="dxa"/>
            <w:vAlign w:val="center"/>
          </w:tcPr>
          <w:p w14:paraId="6B02BEE7" w14:textId="2B3CA811" w:rsidR="00814072" w:rsidRPr="00814072" w:rsidRDefault="00814072" w:rsidP="00814072">
            <w:pPr>
              <w:spacing w:after="0" w:line="271" w:lineRule="auto"/>
              <w:ind w:right="28"/>
              <w:rPr>
                <w:sz w:val="18"/>
                <w:szCs w:val="18"/>
              </w:rPr>
            </w:pPr>
            <w:r w:rsidRPr="00814072">
              <w:rPr>
                <w:sz w:val="18"/>
                <w:szCs w:val="18"/>
              </w:rPr>
              <w:t xml:space="preserve">Załącznik nr </w:t>
            </w:r>
            <w:r w:rsidR="008B36A8">
              <w:rPr>
                <w:sz w:val="18"/>
                <w:szCs w:val="18"/>
              </w:rPr>
              <w:t>5</w:t>
            </w:r>
          </w:p>
        </w:tc>
        <w:tc>
          <w:tcPr>
            <w:tcW w:w="5341" w:type="dxa"/>
          </w:tcPr>
          <w:p w14:paraId="636284E0" w14:textId="0A7A1E19" w:rsidR="00814072" w:rsidRPr="00814072" w:rsidRDefault="004C2209" w:rsidP="00814072">
            <w:pPr>
              <w:spacing w:after="0" w:line="271" w:lineRule="auto"/>
              <w:ind w:right="2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Projektowane postanowienia umowy</w:t>
            </w:r>
          </w:p>
        </w:tc>
      </w:tr>
      <w:tr w:rsidR="00814072" w:rsidRPr="00861D2B" w14:paraId="5AF55C74" w14:textId="77777777" w:rsidTr="00E2484E">
        <w:trPr>
          <w:trHeight w:val="20"/>
        </w:trPr>
        <w:tc>
          <w:tcPr>
            <w:tcW w:w="528" w:type="dxa"/>
            <w:vAlign w:val="center"/>
          </w:tcPr>
          <w:p w14:paraId="1EE68F8D" w14:textId="07249B43" w:rsidR="00814072" w:rsidRPr="00814072" w:rsidRDefault="008B36A8" w:rsidP="00814072">
            <w:pPr>
              <w:spacing w:after="0" w:line="271" w:lineRule="auto"/>
              <w:ind w:righ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814072" w:rsidRPr="00814072">
              <w:rPr>
                <w:sz w:val="18"/>
                <w:szCs w:val="18"/>
              </w:rPr>
              <w:t>.</w:t>
            </w:r>
          </w:p>
        </w:tc>
        <w:tc>
          <w:tcPr>
            <w:tcW w:w="2134" w:type="dxa"/>
            <w:vAlign w:val="center"/>
          </w:tcPr>
          <w:p w14:paraId="0E1DD770" w14:textId="4A12B0E7" w:rsidR="00814072" w:rsidRPr="00814072" w:rsidRDefault="00814072" w:rsidP="00814072">
            <w:pPr>
              <w:spacing w:after="0" w:line="271" w:lineRule="auto"/>
              <w:ind w:right="28"/>
              <w:rPr>
                <w:sz w:val="18"/>
                <w:szCs w:val="18"/>
              </w:rPr>
            </w:pPr>
            <w:r w:rsidRPr="00814072">
              <w:rPr>
                <w:sz w:val="18"/>
                <w:szCs w:val="18"/>
              </w:rPr>
              <w:t xml:space="preserve">Załącznik nr </w:t>
            </w:r>
            <w:r w:rsidR="008B36A8">
              <w:rPr>
                <w:sz w:val="18"/>
                <w:szCs w:val="18"/>
              </w:rPr>
              <w:t>6</w:t>
            </w:r>
          </w:p>
        </w:tc>
        <w:tc>
          <w:tcPr>
            <w:tcW w:w="5341" w:type="dxa"/>
          </w:tcPr>
          <w:p w14:paraId="29DE948B" w14:textId="62445CAA" w:rsidR="00814072" w:rsidRPr="00814072" w:rsidRDefault="004C2209" w:rsidP="00814072">
            <w:pPr>
              <w:spacing w:after="0" w:line="271" w:lineRule="auto"/>
              <w:ind w:right="28"/>
              <w:jc w:val="both"/>
              <w:rPr>
                <w:sz w:val="18"/>
                <w:szCs w:val="18"/>
              </w:rPr>
            </w:pPr>
            <w:r w:rsidRPr="00814072">
              <w:rPr>
                <w:sz w:val="18"/>
                <w:szCs w:val="18"/>
              </w:rPr>
              <w:t xml:space="preserve">Oświadczenie Wykonawcy na podstawie art. 125 ust. 1 ustawy </w:t>
            </w:r>
            <w:proofErr w:type="spellStart"/>
            <w:r w:rsidRPr="00814072">
              <w:rPr>
                <w:sz w:val="18"/>
                <w:szCs w:val="18"/>
              </w:rPr>
              <w:t>Pzp</w:t>
            </w:r>
            <w:proofErr w:type="spellEnd"/>
            <w:r w:rsidRPr="00814072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br/>
            </w:r>
            <w:r w:rsidRPr="00814072">
              <w:rPr>
                <w:sz w:val="18"/>
                <w:szCs w:val="18"/>
              </w:rPr>
              <w:t>o niepodleganiu wykluczeniu z postępowania</w:t>
            </w:r>
          </w:p>
        </w:tc>
      </w:tr>
      <w:tr w:rsidR="00814072" w:rsidRPr="00861D2B" w14:paraId="1A01992A" w14:textId="77777777" w:rsidTr="00E2484E">
        <w:trPr>
          <w:trHeight w:val="20"/>
        </w:trPr>
        <w:tc>
          <w:tcPr>
            <w:tcW w:w="528" w:type="dxa"/>
            <w:vAlign w:val="center"/>
          </w:tcPr>
          <w:p w14:paraId="11E8C4AE" w14:textId="1B97E95B" w:rsidR="00814072" w:rsidRPr="00814072" w:rsidRDefault="008B36A8" w:rsidP="00814072">
            <w:pPr>
              <w:spacing w:after="0" w:line="271" w:lineRule="auto"/>
              <w:ind w:righ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814072" w:rsidRPr="00814072">
              <w:rPr>
                <w:sz w:val="18"/>
                <w:szCs w:val="18"/>
              </w:rPr>
              <w:t>.</w:t>
            </w:r>
          </w:p>
        </w:tc>
        <w:tc>
          <w:tcPr>
            <w:tcW w:w="2134" w:type="dxa"/>
            <w:vAlign w:val="center"/>
          </w:tcPr>
          <w:p w14:paraId="29CE0853" w14:textId="5CF0DC1F" w:rsidR="00814072" w:rsidRPr="00814072" w:rsidRDefault="00814072" w:rsidP="00814072">
            <w:pPr>
              <w:spacing w:after="0" w:line="271" w:lineRule="auto"/>
              <w:ind w:right="28"/>
              <w:rPr>
                <w:sz w:val="18"/>
                <w:szCs w:val="18"/>
              </w:rPr>
            </w:pPr>
            <w:r w:rsidRPr="00814072">
              <w:rPr>
                <w:sz w:val="18"/>
                <w:szCs w:val="18"/>
              </w:rPr>
              <w:t xml:space="preserve">Załącznik nr </w:t>
            </w:r>
            <w:r w:rsidR="008B36A8">
              <w:rPr>
                <w:sz w:val="18"/>
                <w:szCs w:val="18"/>
              </w:rPr>
              <w:t>7</w:t>
            </w:r>
          </w:p>
        </w:tc>
        <w:tc>
          <w:tcPr>
            <w:tcW w:w="5341" w:type="dxa"/>
          </w:tcPr>
          <w:p w14:paraId="60222C12" w14:textId="2BFED149" w:rsidR="00814072" w:rsidRPr="00814072" w:rsidRDefault="004C2209" w:rsidP="003D3403">
            <w:pPr>
              <w:spacing w:after="0" w:line="271" w:lineRule="auto"/>
              <w:ind w:righ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  <w:r w:rsidRPr="00861D2B">
              <w:rPr>
                <w:sz w:val="18"/>
                <w:szCs w:val="18"/>
              </w:rPr>
              <w:t>świadczeni</w:t>
            </w:r>
            <w:r>
              <w:rPr>
                <w:sz w:val="18"/>
                <w:szCs w:val="18"/>
              </w:rPr>
              <w:t>e</w:t>
            </w:r>
            <w:r w:rsidRPr="00861D2B">
              <w:rPr>
                <w:sz w:val="18"/>
                <w:szCs w:val="18"/>
              </w:rPr>
              <w:t xml:space="preserve"> podmiotu udostępniającego zasoby o braku podstaw wykluczenia oraz spełnianiu warunków udziału w postępowaniu, </w:t>
            </w:r>
            <w:r w:rsidR="008B36A8">
              <w:rPr>
                <w:sz w:val="18"/>
                <w:szCs w:val="18"/>
              </w:rPr>
              <w:br/>
            </w:r>
            <w:r w:rsidRPr="00861D2B">
              <w:rPr>
                <w:sz w:val="18"/>
                <w:szCs w:val="18"/>
              </w:rPr>
              <w:t>w zakresie w jakim Wykonawca powołuje się na</w:t>
            </w:r>
            <w:r w:rsidR="008B36A8">
              <w:rPr>
                <w:sz w:val="18"/>
                <w:szCs w:val="18"/>
              </w:rPr>
              <w:t xml:space="preserve"> </w:t>
            </w:r>
            <w:r w:rsidRPr="00861D2B">
              <w:rPr>
                <w:sz w:val="18"/>
                <w:szCs w:val="18"/>
              </w:rPr>
              <w:t>jego zasoby</w:t>
            </w:r>
          </w:p>
        </w:tc>
      </w:tr>
      <w:tr w:rsidR="00F0579F" w:rsidRPr="00861D2B" w14:paraId="36A5234C" w14:textId="77777777" w:rsidTr="002C7719">
        <w:trPr>
          <w:trHeight w:val="20"/>
        </w:trPr>
        <w:tc>
          <w:tcPr>
            <w:tcW w:w="528" w:type="dxa"/>
            <w:vAlign w:val="center"/>
          </w:tcPr>
          <w:p w14:paraId="7CD08288" w14:textId="648150D5" w:rsidR="00F0579F" w:rsidRDefault="00F0579F" w:rsidP="00F0579F">
            <w:pPr>
              <w:spacing w:after="0" w:line="271" w:lineRule="auto"/>
              <w:ind w:righ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2134" w:type="dxa"/>
            <w:vAlign w:val="center"/>
          </w:tcPr>
          <w:p w14:paraId="662CA319" w14:textId="35D4A17A" w:rsidR="00F0579F" w:rsidRDefault="00F0579F" w:rsidP="00F0579F">
            <w:pPr>
              <w:spacing w:after="0" w:line="271" w:lineRule="auto"/>
              <w:ind w:righ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Załącznik nr 8</w:t>
            </w:r>
          </w:p>
        </w:tc>
        <w:tc>
          <w:tcPr>
            <w:tcW w:w="5341" w:type="dxa"/>
            <w:vAlign w:val="center"/>
          </w:tcPr>
          <w:p w14:paraId="5979F47C" w14:textId="202055AA" w:rsidR="00F0579F" w:rsidRPr="00904823" w:rsidRDefault="00F0579F" w:rsidP="00F0579F">
            <w:pPr>
              <w:spacing w:after="0" w:line="271" w:lineRule="auto"/>
              <w:ind w:right="28"/>
              <w:rPr>
                <w:sz w:val="18"/>
                <w:szCs w:val="18"/>
              </w:rPr>
            </w:pPr>
            <w:r w:rsidRPr="00904823">
              <w:rPr>
                <w:sz w:val="18"/>
                <w:szCs w:val="18"/>
              </w:rPr>
              <w:t>Wykaz robót</w:t>
            </w:r>
          </w:p>
        </w:tc>
      </w:tr>
      <w:tr w:rsidR="00F0579F" w:rsidRPr="00861D2B" w14:paraId="2357F631" w14:textId="77777777" w:rsidTr="002C7719">
        <w:trPr>
          <w:trHeight w:val="20"/>
        </w:trPr>
        <w:tc>
          <w:tcPr>
            <w:tcW w:w="528" w:type="dxa"/>
            <w:vAlign w:val="center"/>
          </w:tcPr>
          <w:p w14:paraId="389D2DB0" w14:textId="5A81653C" w:rsidR="00F0579F" w:rsidRDefault="00F0579F" w:rsidP="00F0579F">
            <w:pPr>
              <w:spacing w:after="0" w:line="271" w:lineRule="auto"/>
              <w:ind w:righ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</w:p>
        </w:tc>
        <w:tc>
          <w:tcPr>
            <w:tcW w:w="2134" w:type="dxa"/>
            <w:vAlign w:val="center"/>
          </w:tcPr>
          <w:p w14:paraId="00EE7E2D" w14:textId="70CE342E" w:rsidR="00F0579F" w:rsidRDefault="00F0579F" w:rsidP="00F0579F">
            <w:pPr>
              <w:spacing w:after="0" w:line="271" w:lineRule="auto"/>
              <w:ind w:right="28"/>
              <w:rPr>
                <w:sz w:val="18"/>
                <w:szCs w:val="18"/>
              </w:rPr>
            </w:pPr>
            <w:r w:rsidRPr="00814072">
              <w:rPr>
                <w:sz w:val="18"/>
                <w:szCs w:val="18"/>
              </w:rPr>
              <w:t xml:space="preserve">Załącznik nr 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5341" w:type="dxa"/>
            <w:vAlign w:val="center"/>
          </w:tcPr>
          <w:p w14:paraId="586B3187" w14:textId="27699297" w:rsidR="00F0579F" w:rsidRPr="00904823" w:rsidRDefault="00F0579F" w:rsidP="00F0579F">
            <w:pPr>
              <w:spacing w:after="0" w:line="271" w:lineRule="auto"/>
              <w:ind w:right="28"/>
              <w:rPr>
                <w:sz w:val="18"/>
                <w:szCs w:val="18"/>
              </w:rPr>
            </w:pPr>
            <w:r w:rsidRPr="00904823">
              <w:rPr>
                <w:sz w:val="18"/>
                <w:szCs w:val="18"/>
              </w:rPr>
              <w:t>Wykaz osób</w:t>
            </w:r>
          </w:p>
        </w:tc>
      </w:tr>
      <w:tr w:rsidR="00F0579F" w:rsidRPr="00861D2B" w14:paraId="1AD01F8C" w14:textId="77777777" w:rsidTr="00BF01C9">
        <w:trPr>
          <w:trHeight w:val="20"/>
        </w:trPr>
        <w:tc>
          <w:tcPr>
            <w:tcW w:w="528" w:type="dxa"/>
            <w:vAlign w:val="center"/>
          </w:tcPr>
          <w:p w14:paraId="4A5DA5F1" w14:textId="3BD3475F" w:rsidR="00F0579F" w:rsidRPr="00814072" w:rsidRDefault="00F0579F" w:rsidP="00F0579F">
            <w:pPr>
              <w:spacing w:after="0" w:line="271" w:lineRule="auto"/>
              <w:ind w:righ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</w:t>
            </w:r>
          </w:p>
        </w:tc>
        <w:tc>
          <w:tcPr>
            <w:tcW w:w="2134" w:type="dxa"/>
            <w:vAlign w:val="center"/>
          </w:tcPr>
          <w:p w14:paraId="05B3E58C" w14:textId="7B64FA9A" w:rsidR="00F0579F" w:rsidRPr="00814072" w:rsidRDefault="00F0579F" w:rsidP="00F0579F">
            <w:pPr>
              <w:spacing w:after="0" w:line="271" w:lineRule="auto"/>
              <w:ind w:righ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Załącznik nr 10</w:t>
            </w:r>
          </w:p>
        </w:tc>
        <w:tc>
          <w:tcPr>
            <w:tcW w:w="5341" w:type="dxa"/>
            <w:vAlign w:val="center"/>
          </w:tcPr>
          <w:p w14:paraId="6179DAEA" w14:textId="07D52061" w:rsidR="00F0579F" w:rsidRPr="00814072" w:rsidRDefault="00F0579F" w:rsidP="00F0579F">
            <w:pPr>
              <w:spacing w:after="0" w:line="271" w:lineRule="auto"/>
              <w:ind w:right="28"/>
              <w:rPr>
                <w:sz w:val="18"/>
                <w:szCs w:val="18"/>
              </w:rPr>
            </w:pPr>
            <w:r w:rsidRPr="00904823">
              <w:rPr>
                <w:sz w:val="18"/>
                <w:szCs w:val="18"/>
              </w:rPr>
              <w:t>Wykaz średniorocznego zatrudnienia</w:t>
            </w:r>
          </w:p>
        </w:tc>
      </w:tr>
      <w:tr w:rsidR="00F0579F" w:rsidRPr="00861D2B" w14:paraId="16657780" w14:textId="77777777" w:rsidTr="00BF01C9">
        <w:trPr>
          <w:trHeight w:val="20"/>
        </w:trPr>
        <w:tc>
          <w:tcPr>
            <w:tcW w:w="528" w:type="dxa"/>
            <w:vAlign w:val="center"/>
          </w:tcPr>
          <w:p w14:paraId="500292B7" w14:textId="2D6D3917" w:rsidR="00F0579F" w:rsidRDefault="00F0579F" w:rsidP="00F0579F">
            <w:pPr>
              <w:spacing w:after="0" w:line="271" w:lineRule="auto"/>
              <w:ind w:righ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</w:t>
            </w:r>
          </w:p>
        </w:tc>
        <w:tc>
          <w:tcPr>
            <w:tcW w:w="2134" w:type="dxa"/>
            <w:vAlign w:val="center"/>
          </w:tcPr>
          <w:p w14:paraId="0DC35F3C" w14:textId="4684770A" w:rsidR="00F0579F" w:rsidRPr="00814072" w:rsidRDefault="00F0579F" w:rsidP="00F0579F">
            <w:pPr>
              <w:spacing w:after="0" w:line="271" w:lineRule="auto"/>
              <w:ind w:righ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Załącznik nr 11</w:t>
            </w:r>
          </w:p>
        </w:tc>
        <w:tc>
          <w:tcPr>
            <w:tcW w:w="5341" w:type="dxa"/>
            <w:vAlign w:val="center"/>
          </w:tcPr>
          <w:p w14:paraId="1B2931BA" w14:textId="5F3E5AE4" w:rsidR="00F0579F" w:rsidRPr="00904823" w:rsidRDefault="00F0579F" w:rsidP="00F0579F">
            <w:pPr>
              <w:spacing w:after="0" w:line="271" w:lineRule="auto"/>
              <w:ind w:righ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Grupa kapitałowa</w:t>
            </w:r>
          </w:p>
        </w:tc>
      </w:tr>
      <w:tr w:rsidR="00F0579F" w:rsidRPr="00861D2B" w14:paraId="3A11A478" w14:textId="77777777" w:rsidTr="00BF01C9">
        <w:trPr>
          <w:trHeight w:val="20"/>
        </w:trPr>
        <w:tc>
          <w:tcPr>
            <w:tcW w:w="528" w:type="dxa"/>
            <w:vAlign w:val="center"/>
          </w:tcPr>
          <w:p w14:paraId="4A5FA6D6" w14:textId="6B1D16E3" w:rsidR="00F0579F" w:rsidRDefault="00F0579F" w:rsidP="00F0579F">
            <w:pPr>
              <w:spacing w:after="0" w:line="271" w:lineRule="auto"/>
              <w:ind w:righ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</w:t>
            </w:r>
          </w:p>
        </w:tc>
        <w:tc>
          <w:tcPr>
            <w:tcW w:w="2134" w:type="dxa"/>
            <w:vAlign w:val="center"/>
          </w:tcPr>
          <w:p w14:paraId="52903250" w14:textId="0128D180" w:rsidR="00F0579F" w:rsidRPr="00814072" w:rsidRDefault="00F0579F" w:rsidP="00F0579F">
            <w:pPr>
              <w:spacing w:after="0" w:line="271" w:lineRule="auto"/>
              <w:ind w:righ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Załącznik nr 12</w:t>
            </w:r>
          </w:p>
        </w:tc>
        <w:tc>
          <w:tcPr>
            <w:tcW w:w="5341" w:type="dxa"/>
            <w:vAlign w:val="center"/>
          </w:tcPr>
          <w:p w14:paraId="00E70759" w14:textId="6E057B19" w:rsidR="00F0579F" w:rsidRPr="00904823" w:rsidRDefault="00F0579F" w:rsidP="00F0579F">
            <w:pPr>
              <w:spacing w:after="0" w:line="271" w:lineRule="auto"/>
              <w:ind w:righ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Oświadczenie o aktualności informacji składanego na podstawie art. 125 ust. 1</w:t>
            </w:r>
          </w:p>
        </w:tc>
      </w:tr>
    </w:tbl>
    <w:p w14:paraId="57B37D97" w14:textId="77777777" w:rsidR="00BF01C9" w:rsidRDefault="00BF01C9" w:rsidP="00BF01C9">
      <w:pPr>
        <w:pStyle w:val="Nagwek"/>
        <w:tabs>
          <w:tab w:val="left" w:pos="708"/>
        </w:tabs>
        <w:rPr>
          <w:b/>
        </w:rPr>
      </w:pPr>
      <w:r w:rsidRPr="00826284">
        <w:rPr>
          <w:b/>
        </w:rPr>
        <w:tab/>
      </w:r>
      <w:r w:rsidRPr="00826284">
        <w:rPr>
          <w:b/>
        </w:rPr>
        <w:tab/>
      </w:r>
    </w:p>
    <w:p w14:paraId="12D903C0" w14:textId="38A95D0E" w:rsidR="00BF01C9" w:rsidRPr="00826284" w:rsidRDefault="00BF01C9" w:rsidP="00BF01C9">
      <w:pPr>
        <w:pStyle w:val="Nagwek"/>
        <w:tabs>
          <w:tab w:val="left" w:pos="708"/>
        </w:tabs>
        <w:rPr>
          <w:b/>
        </w:rPr>
      </w:pPr>
      <w:r w:rsidRPr="00826284">
        <w:rPr>
          <w:b/>
        </w:rPr>
        <w:tab/>
      </w:r>
    </w:p>
    <w:p w14:paraId="2A71AA91" w14:textId="2EB8AE84" w:rsidR="00BF01C9" w:rsidRPr="00826284" w:rsidRDefault="00BF01C9" w:rsidP="00BF01C9">
      <w:pPr>
        <w:pStyle w:val="Nagwek"/>
        <w:tabs>
          <w:tab w:val="left" w:pos="708"/>
        </w:tabs>
        <w:rPr>
          <w:b/>
        </w:rPr>
      </w:pPr>
      <w:r w:rsidRPr="00826284">
        <w:rPr>
          <w:b/>
        </w:rPr>
        <w:tab/>
      </w:r>
      <w:r w:rsidRPr="00826284">
        <w:rPr>
          <w:b/>
        </w:rPr>
        <w:tab/>
        <w:t xml:space="preserve">                                                                           Dokumentacja zatwierdzona przez:</w:t>
      </w:r>
    </w:p>
    <w:p w14:paraId="65A93548" w14:textId="77777777" w:rsidR="00BF01C9" w:rsidRPr="0016477D" w:rsidRDefault="00BF01C9" w:rsidP="00BF01C9">
      <w:pPr>
        <w:pStyle w:val="Nagwek"/>
        <w:tabs>
          <w:tab w:val="clear" w:pos="4536"/>
          <w:tab w:val="clear" w:pos="9072"/>
          <w:tab w:val="left" w:pos="708"/>
          <w:tab w:val="left" w:pos="5604"/>
        </w:tabs>
        <w:spacing w:before="120" w:after="120"/>
        <w:rPr>
          <w:i/>
          <w:color w:val="595959" w:themeColor="text1" w:themeTint="A6"/>
          <w:sz w:val="18"/>
          <w:szCs w:val="18"/>
        </w:rPr>
      </w:pPr>
      <w:r w:rsidRPr="0016477D">
        <w:rPr>
          <w:i/>
          <w:color w:val="595959" w:themeColor="text1" w:themeTint="A6"/>
          <w:sz w:val="18"/>
          <w:szCs w:val="18"/>
        </w:rPr>
        <w:t xml:space="preserve">                                                                                       </w:t>
      </w:r>
      <w:r>
        <w:rPr>
          <w:i/>
          <w:color w:val="595959" w:themeColor="text1" w:themeTint="A6"/>
          <w:sz w:val="18"/>
          <w:szCs w:val="18"/>
        </w:rPr>
        <w:t xml:space="preserve">                        </w:t>
      </w:r>
      <w:r w:rsidRPr="0016477D">
        <w:rPr>
          <w:i/>
          <w:color w:val="595959" w:themeColor="text1" w:themeTint="A6"/>
          <w:sz w:val="18"/>
          <w:szCs w:val="18"/>
        </w:rPr>
        <w:t xml:space="preserve"> </w:t>
      </w:r>
      <w:r w:rsidRPr="0016477D">
        <w:rPr>
          <w:i/>
          <w:sz w:val="18"/>
          <w:szCs w:val="18"/>
        </w:rPr>
        <w:t xml:space="preserve">Kierownik Działu Inwestycji i Zamówień Publicznych </w:t>
      </w:r>
    </w:p>
    <w:p w14:paraId="276E00FC" w14:textId="73FE3CA8" w:rsidR="00BF01C9" w:rsidRPr="00826284" w:rsidRDefault="00BF01C9" w:rsidP="00BF01C9">
      <w:pPr>
        <w:pStyle w:val="Nagwek"/>
        <w:tabs>
          <w:tab w:val="left" w:pos="708"/>
        </w:tabs>
        <w:spacing w:before="120" w:after="120"/>
        <w:rPr>
          <w:i/>
          <w:color w:val="595959" w:themeColor="text1" w:themeTint="A6"/>
        </w:rPr>
      </w:pPr>
      <w:r w:rsidRPr="00826284">
        <w:rPr>
          <w:i/>
          <w:color w:val="595959" w:themeColor="text1" w:themeTint="A6"/>
        </w:rPr>
        <w:tab/>
        <w:t xml:space="preserve">                                                                                             </w:t>
      </w:r>
    </w:p>
    <w:p w14:paraId="3386B513" w14:textId="01E8C655" w:rsidR="00AC7E47" w:rsidRPr="00202C1B" w:rsidRDefault="00BF01C9" w:rsidP="00BF01C9">
      <w:pPr>
        <w:pStyle w:val="Nagwek"/>
        <w:tabs>
          <w:tab w:val="left" w:pos="708"/>
        </w:tabs>
        <w:spacing w:before="120" w:after="120"/>
        <w:rPr>
          <w:i/>
          <w:sz w:val="18"/>
          <w:szCs w:val="18"/>
        </w:rPr>
      </w:pPr>
      <w:r w:rsidRPr="00826284">
        <w:rPr>
          <w:i/>
          <w:color w:val="595959" w:themeColor="text1" w:themeTint="A6"/>
        </w:rPr>
        <w:tab/>
      </w:r>
      <w:r w:rsidRPr="00826284">
        <w:rPr>
          <w:i/>
          <w:color w:val="595959" w:themeColor="text1" w:themeTint="A6"/>
        </w:rPr>
        <w:tab/>
      </w:r>
      <w:r w:rsidRPr="0016477D">
        <w:rPr>
          <w:i/>
          <w:color w:val="595959" w:themeColor="text1" w:themeTint="A6"/>
          <w:sz w:val="18"/>
          <w:szCs w:val="18"/>
        </w:rPr>
        <w:t xml:space="preserve">                                                                                                             </w:t>
      </w:r>
      <w:r w:rsidRPr="0016477D">
        <w:rPr>
          <w:i/>
          <w:sz w:val="18"/>
          <w:szCs w:val="18"/>
        </w:rPr>
        <w:t>dr Damian Lis</w:t>
      </w:r>
    </w:p>
    <w:p w14:paraId="6F612542" w14:textId="456AF6B1" w:rsidR="00BF01C9" w:rsidRDefault="00BF01C9" w:rsidP="00BF01C9">
      <w:pPr>
        <w:pStyle w:val="Nagwek"/>
        <w:tabs>
          <w:tab w:val="left" w:pos="708"/>
        </w:tabs>
        <w:spacing w:before="120" w:after="120"/>
      </w:pPr>
      <w:r w:rsidRPr="0016477D">
        <w:rPr>
          <w:i/>
          <w:color w:val="595959" w:themeColor="text1" w:themeTint="A6"/>
          <w:sz w:val="18"/>
          <w:szCs w:val="18"/>
        </w:rPr>
        <w:t>Sporządzający:</w:t>
      </w:r>
    </w:p>
    <w:p w14:paraId="523ED7FA" w14:textId="6037C621" w:rsidR="00BF01C9" w:rsidRDefault="00BF01C9" w:rsidP="00202C1B">
      <w:pPr>
        <w:pStyle w:val="Nagwek"/>
        <w:tabs>
          <w:tab w:val="left" w:pos="708"/>
        </w:tabs>
        <w:spacing w:before="120" w:after="120"/>
        <w:rPr>
          <w:i/>
          <w:color w:val="595959" w:themeColor="text1" w:themeTint="A6"/>
          <w:sz w:val="18"/>
          <w:szCs w:val="18"/>
        </w:rPr>
      </w:pPr>
      <w:r w:rsidRPr="0016477D">
        <w:rPr>
          <w:i/>
          <w:color w:val="595959" w:themeColor="text1" w:themeTint="A6"/>
          <w:sz w:val="18"/>
          <w:szCs w:val="18"/>
        </w:rPr>
        <w:t xml:space="preserve">Dział </w:t>
      </w:r>
      <w:r w:rsidR="008B36A8">
        <w:rPr>
          <w:i/>
          <w:color w:val="595959" w:themeColor="text1" w:themeTint="A6"/>
          <w:sz w:val="18"/>
          <w:szCs w:val="18"/>
        </w:rPr>
        <w:t>AZP</w:t>
      </w:r>
    </w:p>
    <w:p w14:paraId="56B8D001" w14:textId="0B10A569" w:rsidR="00CD6F87" w:rsidRDefault="00CD6F87" w:rsidP="00CD6F87">
      <w:pPr>
        <w:pStyle w:val="Tekstpodstawowy"/>
        <w:rPr>
          <w:lang w:val="pl-PL" w:eastAsia="en-US"/>
        </w:rPr>
      </w:pPr>
    </w:p>
    <w:p w14:paraId="18A667F7" w14:textId="77777777" w:rsidR="00CD6F87" w:rsidRPr="00CD6F87" w:rsidRDefault="00CD6F87" w:rsidP="00CD6F87">
      <w:pPr>
        <w:pStyle w:val="Tekstpodstawowy"/>
        <w:rPr>
          <w:lang w:val="pl-PL" w:eastAsia="en-US"/>
        </w:rPr>
      </w:pPr>
    </w:p>
    <w:p w14:paraId="03B8C6D3" w14:textId="7AEE5880" w:rsidR="006074E2" w:rsidRDefault="00AC7E47" w:rsidP="00F37D3E">
      <w:pPr>
        <w:pStyle w:val="Nagwek"/>
        <w:tabs>
          <w:tab w:val="left" w:pos="708"/>
        </w:tabs>
        <w:spacing w:before="120" w:after="120"/>
        <w:jc w:val="center"/>
        <w:rPr>
          <w:sz w:val="22"/>
        </w:rPr>
      </w:pPr>
      <w:r w:rsidRPr="00CD6F87">
        <w:rPr>
          <w:sz w:val="22"/>
        </w:rPr>
        <w:t>Katowice,</w:t>
      </w:r>
      <w:r w:rsidR="00CD6F87" w:rsidRPr="00CD6F87">
        <w:rPr>
          <w:sz w:val="22"/>
        </w:rPr>
        <w:t xml:space="preserve"> </w:t>
      </w:r>
      <w:ins w:id="0" w:author="Damian Lis" w:date="2025-01-10T06:48:00Z">
        <w:r w:rsidR="00EC77B8">
          <w:rPr>
            <w:sz w:val="22"/>
          </w:rPr>
          <w:t>10</w:t>
        </w:r>
      </w:ins>
      <w:bookmarkStart w:id="1" w:name="_GoBack"/>
      <w:bookmarkEnd w:id="1"/>
      <w:ins w:id="2" w:author="Damian Lis" w:date="2025-01-03T09:40:00Z">
        <w:r w:rsidR="00DD09B3">
          <w:rPr>
            <w:sz w:val="22"/>
          </w:rPr>
          <w:t>.01.2025</w:t>
        </w:r>
      </w:ins>
      <w:r w:rsidR="00BF01C9" w:rsidRPr="00CD6F87">
        <w:rPr>
          <w:sz w:val="22"/>
        </w:rPr>
        <w:t xml:space="preserve"> r.</w:t>
      </w:r>
    </w:p>
    <w:p w14:paraId="09A5A8F1" w14:textId="77777777" w:rsidR="00045F7F" w:rsidRPr="00045F7F" w:rsidRDefault="00045F7F" w:rsidP="00045F7F">
      <w:pPr>
        <w:pStyle w:val="Tekstpodstawowy"/>
        <w:rPr>
          <w:lang w:val="pl-PL" w:eastAsia="en-US"/>
        </w:rPr>
      </w:pPr>
    </w:p>
    <w:sdt>
      <w:sdtP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id w:val="153068775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57FA413" w14:textId="32474288" w:rsidR="006074E2" w:rsidRPr="00045F7F" w:rsidRDefault="006074E2" w:rsidP="004F0A20">
          <w:pPr>
            <w:pStyle w:val="Nagwekspisutreci"/>
            <w:jc w:val="center"/>
            <w:rPr>
              <w:rFonts w:ascii="Times New Roman" w:hAnsi="Times New Roman" w:cs="Times New Roman"/>
              <w:color w:val="auto"/>
              <w:sz w:val="20"/>
              <w:szCs w:val="20"/>
              <w:u w:val="single"/>
            </w:rPr>
          </w:pPr>
          <w:r w:rsidRPr="00045F7F">
            <w:rPr>
              <w:rFonts w:ascii="Times New Roman" w:hAnsi="Times New Roman" w:cs="Times New Roman"/>
              <w:color w:val="auto"/>
              <w:sz w:val="20"/>
              <w:szCs w:val="20"/>
              <w:u w:val="single"/>
            </w:rPr>
            <w:t>Spis treści</w:t>
          </w:r>
        </w:p>
        <w:p w14:paraId="7007858A" w14:textId="3BF58098" w:rsidR="00045F7F" w:rsidRPr="00045F7F" w:rsidRDefault="006074E2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  <w:lang w:eastAsia="pl-PL"/>
            </w:rPr>
          </w:pPr>
          <w:r w:rsidRPr="00045F7F">
            <w:rPr>
              <w:sz w:val="20"/>
              <w:szCs w:val="20"/>
            </w:rPr>
            <w:fldChar w:fldCharType="begin"/>
          </w:r>
          <w:r w:rsidRPr="00045F7F">
            <w:rPr>
              <w:sz w:val="20"/>
              <w:szCs w:val="20"/>
            </w:rPr>
            <w:instrText xml:space="preserve"> TOC \o "1-3" \h \z \u </w:instrText>
          </w:r>
          <w:r w:rsidRPr="00045F7F">
            <w:rPr>
              <w:sz w:val="20"/>
              <w:szCs w:val="20"/>
            </w:rPr>
            <w:fldChar w:fldCharType="separate"/>
          </w:r>
          <w:hyperlink w:anchor="_Toc184118288" w:history="1">
            <w:r w:rsidR="00045F7F" w:rsidRPr="00045F7F">
              <w:rPr>
                <w:rStyle w:val="Hipercze"/>
                <w:bCs/>
                <w:noProof/>
                <w:sz w:val="20"/>
                <w:szCs w:val="20"/>
              </w:rPr>
              <w:t>ROZDZIAŁ I. POSTANOWIENIA WSTĘPNE</w:t>
            </w:r>
            <w:r w:rsidR="00045F7F" w:rsidRPr="00045F7F">
              <w:rPr>
                <w:noProof/>
                <w:webHidden/>
                <w:sz w:val="20"/>
                <w:szCs w:val="20"/>
              </w:rPr>
              <w:tab/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begin"/>
            </w:r>
            <w:r w:rsidR="00045F7F" w:rsidRPr="00045F7F">
              <w:rPr>
                <w:noProof/>
                <w:webHidden/>
                <w:sz w:val="20"/>
                <w:szCs w:val="20"/>
              </w:rPr>
              <w:instrText xml:space="preserve"> PAGEREF _Toc184118288 \h </w:instrText>
            </w:r>
            <w:r w:rsidR="00045F7F" w:rsidRPr="00045F7F">
              <w:rPr>
                <w:noProof/>
                <w:webHidden/>
                <w:sz w:val="20"/>
                <w:szCs w:val="20"/>
              </w:rPr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A6065">
              <w:rPr>
                <w:noProof/>
                <w:webHidden/>
                <w:sz w:val="20"/>
                <w:szCs w:val="20"/>
              </w:rPr>
              <w:t>3</w:t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B9AE7CE" w14:textId="2F1228A5" w:rsidR="00045F7F" w:rsidRPr="00045F7F" w:rsidRDefault="00600E4B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  <w:lang w:eastAsia="pl-PL"/>
            </w:rPr>
          </w:pPr>
          <w:hyperlink w:anchor="_Toc184118289" w:history="1">
            <w:r w:rsidR="00045F7F" w:rsidRPr="00045F7F">
              <w:rPr>
                <w:rStyle w:val="Hipercze"/>
                <w:bCs/>
                <w:noProof/>
                <w:sz w:val="20"/>
                <w:szCs w:val="20"/>
              </w:rPr>
              <w:t>ROZDZIAŁ II.  DANE ZAMAWIAJĄCEGO</w:t>
            </w:r>
            <w:r w:rsidR="00045F7F" w:rsidRPr="00045F7F">
              <w:rPr>
                <w:noProof/>
                <w:webHidden/>
                <w:sz w:val="20"/>
                <w:szCs w:val="20"/>
              </w:rPr>
              <w:tab/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begin"/>
            </w:r>
            <w:r w:rsidR="00045F7F" w:rsidRPr="00045F7F">
              <w:rPr>
                <w:noProof/>
                <w:webHidden/>
                <w:sz w:val="20"/>
                <w:szCs w:val="20"/>
              </w:rPr>
              <w:instrText xml:space="preserve"> PAGEREF _Toc184118289 \h </w:instrText>
            </w:r>
            <w:r w:rsidR="00045F7F" w:rsidRPr="00045F7F">
              <w:rPr>
                <w:noProof/>
                <w:webHidden/>
                <w:sz w:val="20"/>
                <w:szCs w:val="20"/>
              </w:rPr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A6065">
              <w:rPr>
                <w:noProof/>
                <w:webHidden/>
                <w:sz w:val="20"/>
                <w:szCs w:val="20"/>
              </w:rPr>
              <w:t>3</w:t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0BBC099" w14:textId="407538F1" w:rsidR="00045F7F" w:rsidRPr="00045F7F" w:rsidRDefault="00600E4B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  <w:lang w:eastAsia="pl-PL"/>
            </w:rPr>
          </w:pPr>
          <w:hyperlink w:anchor="_Toc184118290" w:history="1">
            <w:r w:rsidR="00045F7F" w:rsidRPr="00045F7F">
              <w:rPr>
                <w:rStyle w:val="Hipercze"/>
                <w:rFonts w:eastAsia="TimesNewRomanPSMT"/>
                <w:bCs/>
                <w:noProof/>
                <w:sz w:val="20"/>
                <w:szCs w:val="20"/>
              </w:rPr>
              <w:t>ROZDZIAŁ III. TRYB UDZIELENIA ZAMÓWIENIA</w:t>
            </w:r>
            <w:r w:rsidR="00045F7F" w:rsidRPr="00045F7F">
              <w:rPr>
                <w:noProof/>
                <w:webHidden/>
                <w:sz w:val="20"/>
                <w:szCs w:val="20"/>
              </w:rPr>
              <w:tab/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begin"/>
            </w:r>
            <w:r w:rsidR="00045F7F" w:rsidRPr="00045F7F">
              <w:rPr>
                <w:noProof/>
                <w:webHidden/>
                <w:sz w:val="20"/>
                <w:szCs w:val="20"/>
              </w:rPr>
              <w:instrText xml:space="preserve"> PAGEREF _Toc184118290 \h </w:instrText>
            </w:r>
            <w:r w:rsidR="00045F7F" w:rsidRPr="00045F7F">
              <w:rPr>
                <w:noProof/>
                <w:webHidden/>
                <w:sz w:val="20"/>
                <w:szCs w:val="20"/>
              </w:rPr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A6065">
              <w:rPr>
                <w:noProof/>
                <w:webHidden/>
                <w:sz w:val="20"/>
                <w:szCs w:val="20"/>
              </w:rPr>
              <w:t>3</w:t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DD883AD" w14:textId="2D04F71E" w:rsidR="00045F7F" w:rsidRPr="00045F7F" w:rsidRDefault="00600E4B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  <w:lang w:eastAsia="pl-PL"/>
            </w:rPr>
          </w:pPr>
          <w:hyperlink w:anchor="_Toc184118291" w:history="1">
            <w:r w:rsidR="00045F7F" w:rsidRPr="00045F7F">
              <w:rPr>
                <w:rStyle w:val="Hipercze"/>
                <w:rFonts w:eastAsia="TimesNewRomanPSMT"/>
                <w:bCs/>
                <w:noProof/>
                <w:sz w:val="20"/>
                <w:szCs w:val="20"/>
              </w:rPr>
              <w:t>ROZDZIAŁ IV. OPIS PRZEDMIOTU ZAMÓWIENIA</w:t>
            </w:r>
            <w:r w:rsidR="00045F7F" w:rsidRPr="00045F7F">
              <w:rPr>
                <w:noProof/>
                <w:webHidden/>
                <w:sz w:val="20"/>
                <w:szCs w:val="20"/>
              </w:rPr>
              <w:tab/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begin"/>
            </w:r>
            <w:r w:rsidR="00045F7F" w:rsidRPr="00045F7F">
              <w:rPr>
                <w:noProof/>
                <w:webHidden/>
                <w:sz w:val="20"/>
                <w:szCs w:val="20"/>
              </w:rPr>
              <w:instrText xml:space="preserve"> PAGEREF _Toc184118291 \h </w:instrText>
            </w:r>
            <w:r w:rsidR="00045F7F" w:rsidRPr="00045F7F">
              <w:rPr>
                <w:noProof/>
                <w:webHidden/>
                <w:sz w:val="20"/>
                <w:szCs w:val="20"/>
              </w:rPr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A6065">
              <w:rPr>
                <w:noProof/>
                <w:webHidden/>
                <w:sz w:val="20"/>
                <w:szCs w:val="20"/>
              </w:rPr>
              <w:t>4</w:t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640525F" w14:textId="4C1835C0" w:rsidR="00045F7F" w:rsidRPr="00045F7F" w:rsidRDefault="00600E4B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  <w:lang w:eastAsia="pl-PL"/>
            </w:rPr>
          </w:pPr>
          <w:hyperlink w:anchor="_Toc184118292" w:history="1">
            <w:r w:rsidR="00045F7F" w:rsidRPr="00045F7F">
              <w:rPr>
                <w:rStyle w:val="Hipercze"/>
                <w:bCs/>
                <w:noProof/>
                <w:sz w:val="20"/>
                <w:szCs w:val="20"/>
              </w:rPr>
              <w:t>ROZDZIAŁ V. TERMIN WYKONANIA ZAMÓWIENIA</w:t>
            </w:r>
            <w:r w:rsidR="00045F7F" w:rsidRPr="00045F7F">
              <w:rPr>
                <w:noProof/>
                <w:webHidden/>
                <w:sz w:val="20"/>
                <w:szCs w:val="20"/>
              </w:rPr>
              <w:tab/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begin"/>
            </w:r>
            <w:r w:rsidR="00045F7F" w:rsidRPr="00045F7F">
              <w:rPr>
                <w:noProof/>
                <w:webHidden/>
                <w:sz w:val="20"/>
                <w:szCs w:val="20"/>
              </w:rPr>
              <w:instrText xml:space="preserve"> PAGEREF _Toc184118292 \h </w:instrText>
            </w:r>
            <w:r w:rsidR="00045F7F" w:rsidRPr="00045F7F">
              <w:rPr>
                <w:noProof/>
                <w:webHidden/>
                <w:sz w:val="20"/>
                <w:szCs w:val="20"/>
              </w:rPr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A6065">
              <w:rPr>
                <w:noProof/>
                <w:webHidden/>
                <w:sz w:val="20"/>
                <w:szCs w:val="20"/>
              </w:rPr>
              <w:t>4</w:t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CA4EE23" w14:textId="514683C9" w:rsidR="00045F7F" w:rsidRPr="00045F7F" w:rsidRDefault="00600E4B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  <w:lang w:eastAsia="pl-PL"/>
            </w:rPr>
          </w:pPr>
          <w:hyperlink w:anchor="_Toc184118293" w:history="1">
            <w:r w:rsidR="00045F7F" w:rsidRPr="00045F7F">
              <w:rPr>
                <w:rStyle w:val="Hipercze"/>
                <w:bCs/>
                <w:noProof/>
                <w:sz w:val="20"/>
                <w:szCs w:val="20"/>
              </w:rPr>
              <w:t>ROZDZIAŁ VI. PROJEKTOWANE POSTANOWIENIA UMOWY ORAZ ZMIANA UMOWY</w:t>
            </w:r>
            <w:r w:rsidR="00045F7F" w:rsidRPr="00045F7F">
              <w:rPr>
                <w:noProof/>
                <w:webHidden/>
                <w:sz w:val="20"/>
                <w:szCs w:val="20"/>
              </w:rPr>
              <w:tab/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begin"/>
            </w:r>
            <w:r w:rsidR="00045F7F" w:rsidRPr="00045F7F">
              <w:rPr>
                <w:noProof/>
                <w:webHidden/>
                <w:sz w:val="20"/>
                <w:szCs w:val="20"/>
              </w:rPr>
              <w:instrText xml:space="preserve"> PAGEREF _Toc184118293 \h </w:instrText>
            </w:r>
            <w:r w:rsidR="00045F7F" w:rsidRPr="00045F7F">
              <w:rPr>
                <w:noProof/>
                <w:webHidden/>
                <w:sz w:val="20"/>
                <w:szCs w:val="20"/>
              </w:rPr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A6065">
              <w:rPr>
                <w:noProof/>
                <w:webHidden/>
                <w:sz w:val="20"/>
                <w:szCs w:val="20"/>
              </w:rPr>
              <w:t>4</w:t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E509692" w14:textId="75324DA9" w:rsidR="00045F7F" w:rsidRPr="00045F7F" w:rsidRDefault="00600E4B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  <w:lang w:eastAsia="pl-PL"/>
            </w:rPr>
          </w:pPr>
          <w:hyperlink w:anchor="_Toc184118294" w:history="1">
            <w:r w:rsidR="00045F7F" w:rsidRPr="00045F7F">
              <w:rPr>
                <w:rStyle w:val="Hipercze"/>
                <w:bCs/>
                <w:noProof/>
                <w:sz w:val="20"/>
                <w:szCs w:val="20"/>
              </w:rPr>
              <w:t>ROZDZIAŁ VII. PODSTAWY WYKLUCZENIA</w:t>
            </w:r>
            <w:r w:rsidR="00045F7F" w:rsidRPr="00045F7F">
              <w:rPr>
                <w:noProof/>
                <w:webHidden/>
                <w:sz w:val="20"/>
                <w:szCs w:val="20"/>
              </w:rPr>
              <w:tab/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begin"/>
            </w:r>
            <w:r w:rsidR="00045F7F" w:rsidRPr="00045F7F">
              <w:rPr>
                <w:noProof/>
                <w:webHidden/>
                <w:sz w:val="20"/>
                <w:szCs w:val="20"/>
              </w:rPr>
              <w:instrText xml:space="preserve"> PAGEREF _Toc184118294 \h </w:instrText>
            </w:r>
            <w:r w:rsidR="00045F7F" w:rsidRPr="00045F7F">
              <w:rPr>
                <w:noProof/>
                <w:webHidden/>
                <w:sz w:val="20"/>
                <w:szCs w:val="20"/>
              </w:rPr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A6065">
              <w:rPr>
                <w:noProof/>
                <w:webHidden/>
                <w:sz w:val="20"/>
                <w:szCs w:val="20"/>
              </w:rPr>
              <w:t>5</w:t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5B392BE" w14:textId="43B09035" w:rsidR="00045F7F" w:rsidRPr="00045F7F" w:rsidRDefault="00600E4B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  <w:lang w:eastAsia="pl-PL"/>
            </w:rPr>
          </w:pPr>
          <w:hyperlink w:anchor="_Toc184118296" w:history="1">
            <w:r w:rsidR="00045F7F" w:rsidRPr="00045F7F">
              <w:rPr>
                <w:rStyle w:val="Hipercze"/>
                <w:bCs/>
                <w:noProof/>
                <w:sz w:val="20"/>
                <w:szCs w:val="20"/>
              </w:rPr>
              <w:t>ROZDZIAŁ VIII. WARUNKI UDZIAŁU W POSTĘPOWANIU</w:t>
            </w:r>
            <w:r w:rsidR="00045F7F" w:rsidRPr="00045F7F">
              <w:rPr>
                <w:noProof/>
                <w:webHidden/>
                <w:sz w:val="20"/>
                <w:szCs w:val="20"/>
              </w:rPr>
              <w:tab/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begin"/>
            </w:r>
            <w:r w:rsidR="00045F7F" w:rsidRPr="00045F7F">
              <w:rPr>
                <w:noProof/>
                <w:webHidden/>
                <w:sz w:val="20"/>
                <w:szCs w:val="20"/>
              </w:rPr>
              <w:instrText xml:space="preserve"> PAGEREF _Toc184118296 \h </w:instrText>
            </w:r>
            <w:r w:rsidR="00045F7F" w:rsidRPr="00045F7F">
              <w:rPr>
                <w:noProof/>
                <w:webHidden/>
                <w:sz w:val="20"/>
                <w:szCs w:val="20"/>
              </w:rPr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A6065">
              <w:rPr>
                <w:noProof/>
                <w:webHidden/>
                <w:sz w:val="20"/>
                <w:szCs w:val="20"/>
              </w:rPr>
              <w:t>7</w:t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51159F0" w14:textId="774C9DEA" w:rsidR="00045F7F" w:rsidRPr="00045F7F" w:rsidRDefault="00600E4B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  <w:lang w:eastAsia="pl-PL"/>
            </w:rPr>
          </w:pPr>
          <w:hyperlink w:anchor="_Toc184118297" w:history="1">
            <w:r w:rsidR="00045F7F" w:rsidRPr="00045F7F">
              <w:rPr>
                <w:rStyle w:val="Hipercze"/>
                <w:bCs/>
                <w:noProof/>
                <w:sz w:val="20"/>
                <w:szCs w:val="20"/>
              </w:rPr>
              <w:t>ROZDZIAŁ IX. WYKAZ PODMIOTOWYCH ŚRODKÓW DOWODOWYCH</w:t>
            </w:r>
            <w:r w:rsidR="00045F7F" w:rsidRPr="00045F7F">
              <w:rPr>
                <w:noProof/>
                <w:webHidden/>
                <w:sz w:val="20"/>
                <w:szCs w:val="20"/>
              </w:rPr>
              <w:tab/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begin"/>
            </w:r>
            <w:r w:rsidR="00045F7F" w:rsidRPr="00045F7F">
              <w:rPr>
                <w:noProof/>
                <w:webHidden/>
                <w:sz w:val="20"/>
                <w:szCs w:val="20"/>
              </w:rPr>
              <w:instrText xml:space="preserve"> PAGEREF _Toc184118297 \h </w:instrText>
            </w:r>
            <w:r w:rsidR="00045F7F" w:rsidRPr="00045F7F">
              <w:rPr>
                <w:noProof/>
                <w:webHidden/>
                <w:sz w:val="20"/>
                <w:szCs w:val="20"/>
              </w:rPr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A6065">
              <w:rPr>
                <w:noProof/>
                <w:webHidden/>
                <w:sz w:val="20"/>
                <w:szCs w:val="20"/>
              </w:rPr>
              <w:t>8</w:t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5B44100" w14:textId="7AAE8C1E" w:rsidR="00045F7F" w:rsidRPr="00045F7F" w:rsidRDefault="00600E4B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  <w:lang w:eastAsia="pl-PL"/>
            </w:rPr>
          </w:pPr>
          <w:hyperlink w:anchor="_Toc184118298" w:history="1">
            <w:r w:rsidR="00045F7F" w:rsidRPr="00045F7F">
              <w:rPr>
                <w:rStyle w:val="Hipercze"/>
                <w:bCs/>
                <w:noProof/>
                <w:sz w:val="20"/>
                <w:szCs w:val="20"/>
              </w:rPr>
              <w:t>ROZDZIAŁ X. INFORMACJA O PRZEDMIOTOWYCH ŚRODKACH DOWODOWYCH</w:t>
            </w:r>
            <w:r w:rsidR="00045F7F" w:rsidRPr="00045F7F">
              <w:rPr>
                <w:noProof/>
                <w:webHidden/>
                <w:sz w:val="20"/>
                <w:szCs w:val="20"/>
              </w:rPr>
              <w:tab/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begin"/>
            </w:r>
            <w:r w:rsidR="00045F7F" w:rsidRPr="00045F7F">
              <w:rPr>
                <w:noProof/>
                <w:webHidden/>
                <w:sz w:val="20"/>
                <w:szCs w:val="20"/>
              </w:rPr>
              <w:instrText xml:space="preserve"> PAGEREF _Toc184118298 \h </w:instrText>
            </w:r>
            <w:r w:rsidR="00045F7F" w:rsidRPr="00045F7F">
              <w:rPr>
                <w:noProof/>
                <w:webHidden/>
                <w:sz w:val="20"/>
                <w:szCs w:val="20"/>
              </w:rPr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A6065">
              <w:rPr>
                <w:noProof/>
                <w:webHidden/>
                <w:sz w:val="20"/>
                <w:szCs w:val="20"/>
              </w:rPr>
              <w:t>10</w:t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F2E7DBB" w14:textId="2EE1586E" w:rsidR="00045F7F" w:rsidRPr="00045F7F" w:rsidRDefault="00600E4B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  <w:lang w:eastAsia="pl-PL"/>
            </w:rPr>
          </w:pPr>
          <w:hyperlink w:anchor="_Toc184118299" w:history="1">
            <w:r w:rsidR="00045F7F" w:rsidRPr="00045F7F">
              <w:rPr>
                <w:rStyle w:val="Hipercze"/>
                <w:bCs/>
                <w:noProof/>
                <w:sz w:val="20"/>
                <w:szCs w:val="20"/>
              </w:rPr>
              <w:t>ROZDZIAŁ XI. INFORMACJA NA TEMAT WSPÓLNEGO UBIEGANIA SIĘ WYKONAWCÓW  O UDZIELENIE ZAMÓWIENIA</w:t>
            </w:r>
            <w:r w:rsidR="00045F7F" w:rsidRPr="00045F7F">
              <w:rPr>
                <w:noProof/>
                <w:webHidden/>
                <w:sz w:val="20"/>
                <w:szCs w:val="20"/>
              </w:rPr>
              <w:tab/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begin"/>
            </w:r>
            <w:r w:rsidR="00045F7F" w:rsidRPr="00045F7F">
              <w:rPr>
                <w:noProof/>
                <w:webHidden/>
                <w:sz w:val="20"/>
                <w:szCs w:val="20"/>
              </w:rPr>
              <w:instrText xml:space="preserve"> PAGEREF _Toc184118299 \h </w:instrText>
            </w:r>
            <w:r w:rsidR="00045F7F" w:rsidRPr="00045F7F">
              <w:rPr>
                <w:noProof/>
                <w:webHidden/>
                <w:sz w:val="20"/>
                <w:szCs w:val="20"/>
              </w:rPr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A6065">
              <w:rPr>
                <w:noProof/>
                <w:webHidden/>
                <w:sz w:val="20"/>
                <w:szCs w:val="20"/>
              </w:rPr>
              <w:t>10</w:t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59A5BE2" w14:textId="2385AC96" w:rsidR="00045F7F" w:rsidRPr="00045F7F" w:rsidRDefault="00600E4B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  <w:lang w:eastAsia="pl-PL"/>
            </w:rPr>
          </w:pPr>
          <w:hyperlink w:anchor="_Toc184118300" w:history="1">
            <w:r w:rsidR="00045F7F" w:rsidRPr="00045F7F">
              <w:rPr>
                <w:rStyle w:val="Hipercze"/>
                <w:bCs/>
                <w:noProof/>
                <w:sz w:val="20"/>
                <w:szCs w:val="20"/>
              </w:rPr>
              <w:t>ROZDZIAŁ XII. INFORMACJA NA TEMAT PODWYKONAWCÓW</w:t>
            </w:r>
            <w:r w:rsidR="00045F7F" w:rsidRPr="00045F7F">
              <w:rPr>
                <w:noProof/>
                <w:webHidden/>
                <w:sz w:val="20"/>
                <w:szCs w:val="20"/>
              </w:rPr>
              <w:tab/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begin"/>
            </w:r>
            <w:r w:rsidR="00045F7F" w:rsidRPr="00045F7F">
              <w:rPr>
                <w:noProof/>
                <w:webHidden/>
                <w:sz w:val="20"/>
                <w:szCs w:val="20"/>
              </w:rPr>
              <w:instrText xml:space="preserve"> PAGEREF _Toc184118300 \h </w:instrText>
            </w:r>
            <w:r w:rsidR="00045F7F" w:rsidRPr="00045F7F">
              <w:rPr>
                <w:noProof/>
                <w:webHidden/>
                <w:sz w:val="20"/>
                <w:szCs w:val="20"/>
              </w:rPr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A6065">
              <w:rPr>
                <w:noProof/>
                <w:webHidden/>
                <w:sz w:val="20"/>
                <w:szCs w:val="20"/>
              </w:rPr>
              <w:t>10</w:t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DC3A49F" w14:textId="1C5D09CE" w:rsidR="00045F7F" w:rsidRPr="00045F7F" w:rsidRDefault="00600E4B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  <w:lang w:eastAsia="pl-PL"/>
            </w:rPr>
          </w:pPr>
          <w:hyperlink w:anchor="_Toc184118301" w:history="1">
            <w:r w:rsidR="00045F7F" w:rsidRPr="00045F7F">
              <w:rPr>
                <w:rStyle w:val="Hipercze"/>
                <w:bCs/>
                <w:noProof/>
                <w:sz w:val="20"/>
                <w:szCs w:val="20"/>
              </w:rPr>
              <w:t>ROZDZIAŁ XIII. KORZYSTANIE PRZEZ WYKONAWCĘ Z ZASOBÓW INNYCH PODMIOTÓW W CELU POTWIERDZENIA SPEŁNIANIA WARUNKÓW UDZIAŁU W POSTĘPOWANIU</w:t>
            </w:r>
            <w:r w:rsidR="00045F7F" w:rsidRPr="00045F7F">
              <w:rPr>
                <w:noProof/>
                <w:webHidden/>
                <w:sz w:val="20"/>
                <w:szCs w:val="20"/>
              </w:rPr>
              <w:tab/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begin"/>
            </w:r>
            <w:r w:rsidR="00045F7F" w:rsidRPr="00045F7F">
              <w:rPr>
                <w:noProof/>
                <w:webHidden/>
                <w:sz w:val="20"/>
                <w:szCs w:val="20"/>
              </w:rPr>
              <w:instrText xml:space="preserve"> PAGEREF _Toc184118301 \h </w:instrText>
            </w:r>
            <w:r w:rsidR="00045F7F" w:rsidRPr="00045F7F">
              <w:rPr>
                <w:noProof/>
                <w:webHidden/>
                <w:sz w:val="20"/>
                <w:szCs w:val="20"/>
              </w:rPr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A6065">
              <w:rPr>
                <w:noProof/>
                <w:webHidden/>
                <w:sz w:val="20"/>
                <w:szCs w:val="20"/>
              </w:rPr>
              <w:t>11</w:t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58F5874" w14:textId="1F35739F" w:rsidR="00045F7F" w:rsidRPr="00045F7F" w:rsidRDefault="00600E4B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  <w:lang w:eastAsia="pl-PL"/>
            </w:rPr>
          </w:pPr>
          <w:hyperlink w:anchor="_Toc184118302" w:history="1">
            <w:r w:rsidR="00045F7F" w:rsidRPr="00045F7F">
              <w:rPr>
                <w:rStyle w:val="Hipercze"/>
                <w:bCs/>
                <w:noProof/>
                <w:sz w:val="20"/>
                <w:szCs w:val="20"/>
              </w:rPr>
              <w:t>ROZDZIAŁ XIV. INFORMACJA O ŚRODKACH KOMUNIKACJI ELEKTRONICZNEJ, PRZY UŻYCIU KTÓRYCH ZAMAWIAJĄCY BĘDZIE KOMUNIKOWAŁ SIĘ Z WYKONAWCAMI</w:t>
            </w:r>
            <w:r w:rsidR="00045F7F" w:rsidRPr="00045F7F">
              <w:rPr>
                <w:noProof/>
                <w:webHidden/>
                <w:sz w:val="20"/>
                <w:szCs w:val="20"/>
              </w:rPr>
              <w:tab/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begin"/>
            </w:r>
            <w:r w:rsidR="00045F7F" w:rsidRPr="00045F7F">
              <w:rPr>
                <w:noProof/>
                <w:webHidden/>
                <w:sz w:val="20"/>
                <w:szCs w:val="20"/>
              </w:rPr>
              <w:instrText xml:space="preserve"> PAGEREF _Toc184118302 \h </w:instrText>
            </w:r>
            <w:r w:rsidR="00045F7F" w:rsidRPr="00045F7F">
              <w:rPr>
                <w:noProof/>
                <w:webHidden/>
                <w:sz w:val="20"/>
                <w:szCs w:val="20"/>
              </w:rPr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A6065">
              <w:rPr>
                <w:noProof/>
                <w:webHidden/>
                <w:sz w:val="20"/>
                <w:szCs w:val="20"/>
              </w:rPr>
              <w:t>12</w:t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7413B2C" w14:textId="2AD282D6" w:rsidR="00045F7F" w:rsidRPr="00045F7F" w:rsidRDefault="00600E4B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  <w:lang w:eastAsia="pl-PL"/>
            </w:rPr>
          </w:pPr>
          <w:hyperlink w:anchor="_Toc184118303" w:history="1">
            <w:r w:rsidR="00045F7F" w:rsidRPr="00045F7F">
              <w:rPr>
                <w:rStyle w:val="Hipercze"/>
                <w:bCs/>
                <w:noProof/>
                <w:sz w:val="20"/>
                <w:szCs w:val="20"/>
              </w:rPr>
              <w:t>ROZDZIAŁ XV. WYMAGANIA TECHNICZNE I ORGANIZACYJNE SPORZĄDZANIA, WYSYŁANIA I ODBIERANIA KORESPONDENCJI ELEKTRONICZNEJ</w:t>
            </w:r>
            <w:r w:rsidR="00045F7F" w:rsidRPr="00045F7F">
              <w:rPr>
                <w:noProof/>
                <w:webHidden/>
                <w:sz w:val="20"/>
                <w:szCs w:val="20"/>
              </w:rPr>
              <w:tab/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begin"/>
            </w:r>
            <w:r w:rsidR="00045F7F" w:rsidRPr="00045F7F">
              <w:rPr>
                <w:noProof/>
                <w:webHidden/>
                <w:sz w:val="20"/>
                <w:szCs w:val="20"/>
              </w:rPr>
              <w:instrText xml:space="preserve"> PAGEREF _Toc184118303 \h </w:instrText>
            </w:r>
            <w:r w:rsidR="00045F7F" w:rsidRPr="00045F7F">
              <w:rPr>
                <w:noProof/>
                <w:webHidden/>
                <w:sz w:val="20"/>
                <w:szCs w:val="20"/>
              </w:rPr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A6065">
              <w:rPr>
                <w:noProof/>
                <w:webHidden/>
                <w:sz w:val="20"/>
                <w:szCs w:val="20"/>
              </w:rPr>
              <w:t>12</w:t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C87E970" w14:textId="2C39BB12" w:rsidR="00045F7F" w:rsidRPr="00045F7F" w:rsidRDefault="00600E4B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  <w:lang w:eastAsia="pl-PL"/>
            </w:rPr>
          </w:pPr>
          <w:hyperlink w:anchor="_Toc184118304" w:history="1">
            <w:r w:rsidR="00045F7F" w:rsidRPr="00045F7F">
              <w:rPr>
                <w:rStyle w:val="Hipercze"/>
                <w:bCs/>
                <w:noProof/>
                <w:sz w:val="20"/>
                <w:szCs w:val="20"/>
              </w:rPr>
              <w:t>ROZDZIAŁ XVI. OPIS SPOSOBU UDZIELANIA WYJAŚNIEŃ DOTYCZĄCYCH SPECYFIKACJI WARUNKÓW ZAMÓWIENIA</w:t>
            </w:r>
            <w:r w:rsidR="00045F7F" w:rsidRPr="00045F7F">
              <w:rPr>
                <w:noProof/>
                <w:webHidden/>
                <w:sz w:val="20"/>
                <w:szCs w:val="20"/>
              </w:rPr>
              <w:tab/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begin"/>
            </w:r>
            <w:r w:rsidR="00045F7F" w:rsidRPr="00045F7F">
              <w:rPr>
                <w:noProof/>
                <w:webHidden/>
                <w:sz w:val="20"/>
                <w:szCs w:val="20"/>
              </w:rPr>
              <w:instrText xml:space="preserve"> PAGEREF _Toc184118304 \h </w:instrText>
            </w:r>
            <w:r w:rsidR="00045F7F" w:rsidRPr="00045F7F">
              <w:rPr>
                <w:noProof/>
                <w:webHidden/>
                <w:sz w:val="20"/>
                <w:szCs w:val="20"/>
              </w:rPr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A6065">
              <w:rPr>
                <w:noProof/>
                <w:webHidden/>
                <w:sz w:val="20"/>
                <w:szCs w:val="20"/>
              </w:rPr>
              <w:t>13</w:t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5136175" w14:textId="193D08D2" w:rsidR="00045F7F" w:rsidRPr="00045F7F" w:rsidRDefault="00600E4B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  <w:lang w:eastAsia="pl-PL"/>
            </w:rPr>
          </w:pPr>
          <w:hyperlink w:anchor="_Toc184118305" w:history="1">
            <w:r w:rsidR="00045F7F" w:rsidRPr="00045F7F">
              <w:rPr>
                <w:rStyle w:val="Hipercze"/>
                <w:bCs/>
                <w:noProof/>
                <w:sz w:val="20"/>
                <w:szCs w:val="20"/>
              </w:rPr>
              <w:t>ROZDZIAŁ XVII. TERMIN ZWIĄZANIA OFERTĄ</w:t>
            </w:r>
            <w:r w:rsidR="00045F7F" w:rsidRPr="00045F7F">
              <w:rPr>
                <w:noProof/>
                <w:webHidden/>
                <w:sz w:val="20"/>
                <w:szCs w:val="20"/>
              </w:rPr>
              <w:tab/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begin"/>
            </w:r>
            <w:r w:rsidR="00045F7F" w:rsidRPr="00045F7F">
              <w:rPr>
                <w:noProof/>
                <w:webHidden/>
                <w:sz w:val="20"/>
                <w:szCs w:val="20"/>
              </w:rPr>
              <w:instrText xml:space="preserve"> PAGEREF _Toc184118305 \h </w:instrText>
            </w:r>
            <w:r w:rsidR="00045F7F" w:rsidRPr="00045F7F">
              <w:rPr>
                <w:noProof/>
                <w:webHidden/>
                <w:sz w:val="20"/>
                <w:szCs w:val="20"/>
              </w:rPr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A6065">
              <w:rPr>
                <w:noProof/>
                <w:webHidden/>
                <w:sz w:val="20"/>
                <w:szCs w:val="20"/>
              </w:rPr>
              <w:t>14</w:t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38E6B0B" w14:textId="64398C08" w:rsidR="00045F7F" w:rsidRPr="00045F7F" w:rsidRDefault="00600E4B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  <w:lang w:eastAsia="pl-PL"/>
            </w:rPr>
          </w:pPr>
          <w:hyperlink w:anchor="_Toc184118306" w:history="1">
            <w:r w:rsidR="00045F7F" w:rsidRPr="00045F7F">
              <w:rPr>
                <w:rStyle w:val="Hipercze"/>
                <w:bCs/>
                <w:noProof/>
                <w:sz w:val="20"/>
                <w:szCs w:val="20"/>
              </w:rPr>
              <w:t>ROZDZIAŁ XVIII. OPIS SPOSOBU PRZYGOTOWANIA OFERTY</w:t>
            </w:r>
            <w:r w:rsidR="00045F7F" w:rsidRPr="00045F7F">
              <w:rPr>
                <w:noProof/>
                <w:webHidden/>
                <w:sz w:val="20"/>
                <w:szCs w:val="20"/>
              </w:rPr>
              <w:tab/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begin"/>
            </w:r>
            <w:r w:rsidR="00045F7F" w:rsidRPr="00045F7F">
              <w:rPr>
                <w:noProof/>
                <w:webHidden/>
                <w:sz w:val="20"/>
                <w:szCs w:val="20"/>
              </w:rPr>
              <w:instrText xml:space="preserve"> PAGEREF _Toc184118306 \h </w:instrText>
            </w:r>
            <w:r w:rsidR="00045F7F" w:rsidRPr="00045F7F">
              <w:rPr>
                <w:noProof/>
                <w:webHidden/>
                <w:sz w:val="20"/>
                <w:szCs w:val="20"/>
              </w:rPr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A6065">
              <w:rPr>
                <w:noProof/>
                <w:webHidden/>
                <w:sz w:val="20"/>
                <w:szCs w:val="20"/>
              </w:rPr>
              <w:t>14</w:t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9AD5EEA" w14:textId="29E0F32B" w:rsidR="00045F7F" w:rsidRPr="00045F7F" w:rsidRDefault="00600E4B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  <w:lang w:eastAsia="pl-PL"/>
            </w:rPr>
          </w:pPr>
          <w:hyperlink w:anchor="_Toc184118307" w:history="1">
            <w:r w:rsidR="00045F7F" w:rsidRPr="00045F7F">
              <w:rPr>
                <w:rStyle w:val="Hipercze"/>
                <w:bCs/>
                <w:noProof/>
                <w:sz w:val="20"/>
                <w:szCs w:val="20"/>
              </w:rPr>
              <w:t>ROZDZIAŁ XIX. SPOSÓB ORAZ TERMIN SKŁADANIA OFERT</w:t>
            </w:r>
            <w:r w:rsidR="00045F7F" w:rsidRPr="00045F7F">
              <w:rPr>
                <w:noProof/>
                <w:webHidden/>
                <w:sz w:val="20"/>
                <w:szCs w:val="20"/>
              </w:rPr>
              <w:tab/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begin"/>
            </w:r>
            <w:r w:rsidR="00045F7F" w:rsidRPr="00045F7F">
              <w:rPr>
                <w:noProof/>
                <w:webHidden/>
                <w:sz w:val="20"/>
                <w:szCs w:val="20"/>
              </w:rPr>
              <w:instrText xml:space="preserve"> PAGEREF _Toc184118307 \h </w:instrText>
            </w:r>
            <w:r w:rsidR="00045F7F" w:rsidRPr="00045F7F">
              <w:rPr>
                <w:noProof/>
                <w:webHidden/>
                <w:sz w:val="20"/>
                <w:szCs w:val="20"/>
              </w:rPr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A6065">
              <w:rPr>
                <w:noProof/>
                <w:webHidden/>
                <w:sz w:val="20"/>
                <w:szCs w:val="20"/>
              </w:rPr>
              <w:t>16</w:t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B1EE949" w14:textId="0D7CCABF" w:rsidR="00045F7F" w:rsidRPr="00045F7F" w:rsidRDefault="00600E4B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  <w:lang w:eastAsia="pl-PL"/>
            </w:rPr>
          </w:pPr>
          <w:hyperlink w:anchor="_Toc184118308" w:history="1">
            <w:r w:rsidR="00045F7F" w:rsidRPr="00045F7F">
              <w:rPr>
                <w:rStyle w:val="Hipercze"/>
                <w:bCs/>
                <w:noProof/>
                <w:sz w:val="20"/>
                <w:szCs w:val="20"/>
              </w:rPr>
              <w:t>ROZDZIAŁ XX. TERMIN OTWARCIA OFERT. CZYNNOŚCI ZWIĄZANE Z OTWARCIEM OFERT</w:t>
            </w:r>
            <w:r w:rsidR="00045F7F" w:rsidRPr="00045F7F">
              <w:rPr>
                <w:noProof/>
                <w:webHidden/>
                <w:sz w:val="20"/>
                <w:szCs w:val="20"/>
              </w:rPr>
              <w:tab/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begin"/>
            </w:r>
            <w:r w:rsidR="00045F7F" w:rsidRPr="00045F7F">
              <w:rPr>
                <w:noProof/>
                <w:webHidden/>
                <w:sz w:val="20"/>
                <w:szCs w:val="20"/>
              </w:rPr>
              <w:instrText xml:space="preserve"> PAGEREF _Toc184118308 \h </w:instrText>
            </w:r>
            <w:r w:rsidR="00045F7F" w:rsidRPr="00045F7F">
              <w:rPr>
                <w:noProof/>
                <w:webHidden/>
                <w:sz w:val="20"/>
                <w:szCs w:val="20"/>
              </w:rPr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A6065">
              <w:rPr>
                <w:noProof/>
                <w:webHidden/>
                <w:sz w:val="20"/>
                <w:szCs w:val="20"/>
              </w:rPr>
              <w:t>16</w:t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BE86AC9" w14:textId="07F5456B" w:rsidR="00045F7F" w:rsidRPr="00045F7F" w:rsidRDefault="00600E4B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  <w:lang w:eastAsia="pl-PL"/>
            </w:rPr>
          </w:pPr>
          <w:hyperlink w:anchor="_Toc184118309" w:history="1">
            <w:r w:rsidR="00045F7F" w:rsidRPr="00045F7F">
              <w:rPr>
                <w:rStyle w:val="Hipercze"/>
                <w:bCs/>
                <w:noProof/>
                <w:sz w:val="20"/>
                <w:szCs w:val="20"/>
              </w:rPr>
              <w:t>ROZDZIAŁ XXI. SPOSÓB OBLICZANIA CENY</w:t>
            </w:r>
            <w:r w:rsidR="00045F7F" w:rsidRPr="00045F7F">
              <w:rPr>
                <w:noProof/>
                <w:webHidden/>
                <w:sz w:val="20"/>
                <w:szCs w:val="20"/>
              </w:rPr>
              <w:tab/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begin"/>
            </w:r>
            <w:r w:rsidR="00045F7F" w:rsidRPr="00045F7F">
              <w:rPr>
                <w:noProof/>
                <w:webHidden/>
                <w:sz w:val="20"/>
                <w:szCs w:val="20"/>
              </w:rPr>
              <w:instrText xml:space="preserve"> PAGEREF _Toc184118309 \h </w:instrText>
            </w:r>
            <w:r w:rsidR="00045F7F" w:rsidRPr="00045F7F">
              <w:rPr>
                <w:noProof/>
                <w:webHidden/>
                <w:sz w:val="20"/>
                <w:szCs w:val="20"/>
              </w:rPr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A6065">
              <w:rPr>
                <w:noProof/>
                <w:webHidden/>
                <w:sz w:val="20"/>
                <w:szCs w:val="20"/>
              </w:rPr>
              <w:t>16</w:t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E5595FB" w14:textId="09C8208C" w:rsidR="00045F7F" w:rsidRPr="00045F7F" w:rsidRDefault="00600E4B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  <w:lang w:eastAsia="pl-PL"/>
            </w:rPr>
          </w:pPr>
          <w:hyperlink w:anchor="_Toc184118310" w:history="1">
            <w:r w:rsidR="00045F7F" w:rsidRPr="00045F7F">
              <w:rPr>
                <w:rStyle w:val="Hipercze"/>
                <w:bCs/>
                <w:noProof/>
                <w:sz w:val="20"/>
                <w:szCs w:val="20"/>
              </w:rPr>
              <w:t>ROZDZIAŁ XXII. OPIS KRYTERIÓW OCENY OFERT</w:t>
            </w:r>
            <w:r w:rsidR="00045F7F" w:rsidRPr="00045F7F">
              <w:rPr>
                <w:noProof/>
                <w:webHidden/>
                <w:sz w:val="20"/>
                <w:szCs w:val="20"/>
              </w:rPr>
              <w:tab/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begin"/>
            </w:r>
            <w:r w:rsidR="00045F7F" w:rsidRPr="00045F7F">
              <w:rPr>
                <w:noProof/>
                <w:webHidden/>
                <w:sz w:val="20"/>
                <w:szCs w:val="20"/>
              </w:rPr>
              <w:instrText xml:space="preserve"> PAGEREF _Toc184118310 \h </w:instrText>
            </w:r>
            <w:r w:rsidR="00045F7F" w:rsidRPr="00045F7F">
              <w:rPr>
                <w:noProof/>
                <w:webHidden/>
                <w:sz w:val="20"/>
                <w:szCs w:val="20"/>
              </w:rPr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A6065">
              <w:rPr>
                <w:noProof/>
                <w:webHidden/>
                <w:sz w:val="20"/>
                <w:szCs w:val="20"/>
              </w:rPr>
              <w:t>17</w:t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467ACC7" w14:textId="4410693C" w:rsidR="00045F7F" w:rsidRPr="00045F7F" w:rsidRDefault="00600E4B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  <w:lang w:eastAsia="pl-PL"/>
            </w:rPr>
          </w:pPr>
          <w:hyperlink w:anchor="_Toc184118311" w:history="1">
            <w:r w:rsidR="00045F7F" w:rsidRPr="00045F7F">
              <w:rPr>
                <w:rStyle w:val="Hipercze"/>
                <w:bCs/>
                <w:noProof/>
                <w:sz w:val="20"/>
                <w:szCs w:val="20"/>
              </w:rPr>
              <w:t>ROZDZIAŁ XXIII. OPIS KRYTERIÓW OCENY OFERT</w:t>
            </w:r>
            <w:r w:rsidR="00045F7F" w:rsidRPr="00045F7F">
              <w:rPr>
                <w:noProof/>
                <w:webHidden/>
                <w:sz w:val="20"/>
                <w:szCs w:val="20"/>
              </w:rPr>
              <w:tab/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begin"/>
            </w:r>
            <w:r w:rsidR="00045F7F" w:rsidRPr="00045F7F">
              <w:rPr>
                <w:noProof/>
                <w:webHidden/>
                <w:sz w:val="20"/>
                <w:szCs w:val="20"/>
              </w:rPr>
              <w:instrText xml:space="preserve"> PAGEREF _Toc184118311 \h </w:instrText>
            </w:r>
            <w:r w:rsidR="00045F7F" w:rsidRPr="00045F7F">
              <w:rPr>
                <w:noProof/>
                <w:webHidden/>
                <w:sz w:val="20"/>
                <w:szCs w:val="20"/>
              </w:rPr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A6065">
              <w:rPr>
                <w:noProof/>
                <w:webHidden/>
                <w:sz w:val="20"/>
                <w:szCs w:val="20"/>
              </w:rPr>
              <w:t>19</w:t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85C2C08" w14:textId="130D05EB" w:rsidR="00045F7F" w:rsidRPr="00045F7F" w:rsidRDefault="00600E4B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  <w:lang w:eastAsia="pl-PL"/>
            </w:rPr>
          </w:pPr>
          <w:hyperlink w:anchor="_Toc184118312" w:history="1">
            <w:r w:rsidR="00045F7F" w:rsidRPr="00045F7F">
              <w:rPr>
                <w:rStyle w:val="Hipercze"/>
                <w:bCs/>
                <w:noProof/>
                <w:sz w:val="20"/>
                <w:szCs w:val="20"/>
              </w:rPr>
              <w:t>ROZDZIAŁ XXIV. INFORMACJE O FORMALNOŚCIACH JAKIE MUSZĄ ZOSTAĆ DOPEŁNIONE PO WYBORZE OFERTY</w:t>
            </w:r>
            <w:r w:rsidR="00045F7F" w:rsidRPr="00045F7F">
              <w:rPr>
                <w:noProof/>
                <w:webHidden/>
                <w:sz w:val="20"/>
                <w:szCs w:val="20"/>
              </w:rPr>
              <w:tab/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begin"/>
            </w:r>
            <w:r w:rsidR="00045F7F" w:rsidRPr="00045F7F">
              <w:rPr>
                <w:noProof/>
                <w:webHidden/>
                <w:sz w:val="20"/>
                <w:szCs w:val="20"/>
              </w:rPr>
              <w:instrText xml:space="preserve"> PAGEREF _Toc184118312 \h </w:instrText>
            </w:r>
            <w:r w:rsidR="00045F7F" w:rsidRPr="00045F7F">
              <w:rPr>
                <w:noProof/>
                <w:webHidden/>
                <w:sz w:val="20"/>
                <w:szCs w:val="20"/>
              </w:rPr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A6065">
              <w:rPr>
                <w:noProof/>
                <w:webHidden/>
                <w:sz w:val="20"/>
                <w:szCs w:val="20"/>
              </w:rPr>
              <w:t>19</w:t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311EB4C" w14:textId="67C20867" w:rsidR="00045F7F" w:rsidRPr="00045F7F" w:rsidRDefault="00600E4B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  <w:lang w:eastAsia="pl-PL"/>
            </w:rPr>
          </w:pPr>
          <w:hyperlink w:anchor="_Toc184118313" w:history="1">
            <w:r w:rsidR="00045F7F" w:rsidRPr="00045F7F">
              <w:rPr>
                <w:rStyle w:val="Hipercze"/>
                <w:bCs/>
                <w:noProof/>
                <w:sz w:val="20"/>
                <w:szCs w:val="20"/>
              </w:rPr>
              <w:t>ROZDZIAŁ XXV. POUCZENIE O ŚRODKACH OCHRONY PRAWNEJ</w:t>
            </w:r>
            <w:r w:rsidR="00045F7F" w:rsidRPr="00045F7F">
              <w:rPr>
                <w:noProof/>
                <w:webHidden/>
                <w:sz w:val="20"/>
                <w:szCs w:val="20"/>
              </w:rPr>
              <w:tab/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begin"/>
            </w:r>
            <w:r w:rsidR="00045F7F" w:rsidRPr="00045F7F">
              <w:rPr>
                <w:noProof/>
                <w:webHidden/>
                <w:sz w:val="20"/>
                <w:szCs w:val="20"/>
              </w:rPr>
              <w:instrText xml:space="preserve"> PAGEREF _Toc184118313 \h </w:instrText>
            </w:r>
            <w:r w:rsidR="00045F7F" w:rsidRPr="00045F7F">
              <w:rPr>
                <w:noProof/>
                <w:webHidden/>
                <w:sz w:val="20"/>
                <w:szCs w:val="20"/>
              </w:rPr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A6065">
              <w:rPr>
                <w:noProof/>
                <w:webHidden/>
                <w:sz w:val="20"/>
                <w:szCs w:val="20"/>
              </w:rPr>
              <w:t>19</w:t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17CABE2" w14:textId="5B2ACC55" w:rsidR="00045F7F" w:rsidRPr="00045F7F" w:rsidRDefault="00600E4B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  <w:lang w:eastAsia="pl-PL"/>
            </w:rPr>
          </w:pPr>
          <w:hyperlink w:anchor="_Toc184118314" w:history="1">
            <w:r w:rsidR="00045F7F" w:rsidRPr="00045F7F">
              <w:rPr>
                <w:rStyle w:val="Hipercze"/>
                <w:bCs/>
                <w:noProof/>
                <w:sz w:val="20"/>
                <w:szCs w:val="20"/>
              </w:rPr>
              <w:t>ROZDZIAŁ XXVI. WADIUM</w:t>
            </w:r>
            <w:r w:rsidR="00045F7F" w:rsidRPr="00045F7F">
              <w:rPr>
                <w:noProof/>
                <w:webHidden/>
                <w:sz w:val="20"/>
                <w:szCs w:val="20"/>
              </w:rPr>
              <w:tab/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begin"/>
            </w:r>
            <w:r w:rsidR="00045F7F" w:rsidRPr="00045F7F">
              <w:rPr>
                <w:noProof/>
                <w:webHidden/>
                <w:sz w:val="20"/>
                <w:szCs w:val="20"/>
              </w:rPr>
              <w:instrText xml:space="preserve"> PAGEREF _Toc184118314 \h </w:instrText>
            </w:r>
            <w:r w:rsidR="00045F7F" w:rsidRPr="00045F7F">
              <w:rPr>
                <w:noProof/>
                <w:webHidden/>
                <w:sz w:val="20"/>
                <w:szCs w:val="20"/>
              </w:rPr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A6065">
              <w:rPr>
                <w:noProof/>
                <w:webHidden/>
                <w:sz w:val="20"/>
                <w:szCs w:val="20"/>
              </w:rPr>
              <w:t>20</w:t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6DADECF" w14:textId="2030570E" w:rsidR="00045F7F" w:rsidRPr="00045F7F" w:rsidRDefault="00600E4B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  <w:lang w:eastAsia="pl-PL"/>
            </w:rPr>
          </w:pPr>
          <w:hyperlink w:anchor="_Toc184118315" w:history="1">
            <w:r w:rsidR="00045F7F" w:rsidRPr="00045F7F">
              <w:rPr>
                <w:rStyle w:val="Hipercze"/>
                <w:bCs/>
                <w:noProof/>
                <w:sz w:val="20"/>
                <w:szCs w:val="20"/>
              </w:rPr>
              <w:t>ROZDZIAŁ XXVII. ZABEZPIECZENIE NALEŻYTEGO WYKONANIA UMOWY</w:t>
            </w:r>
            <w:r w:rsidR="00045F7F" w:rsidRPr="00045F7F">
              <w:rPr>
                <w:noProof/>
                <w:webHidden/>
                <w:sz w:val="20"/>
                <w:szCs w:val="20"/>
              </w:rPr>
              <w:tab/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begin"/>
            </w:r>
            <w:r w:rsidR="00045F7F" w:rsidRPr="00045F7F">
              <w:rPr>
                <w:noProof/>
                <w:webHidden/>
                <w:sz w:val="20"/>
                <w:szCs w:val="20"/>
              </w:rPr>
              <w:instrText xml:space="preserve"> PAGEREF _Toc184118315 \h </w:instrText>
            </w:r>
            <w:r w:rsidR="00045F7F" w:rsidRPr="00045F7F">
              <w:rPr>
                <w:noProof/>
                <w:webHidden/>
                <w:sz w:val="20"/>
                <w:szCs w:val="20"/>
              </w:rPr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A6065">
              <w:rPr>
                <w:noProof/>
                <w:webHidden/>
                <w:sz w:val="20"/>
                <w:szCs w:val="20"/>
              </w:rPr>
              <w:t>21</w:t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5A27FA5" w14:textId="016CCBD1" w:rsidR="00045F7F" w:rsidRPr="00045F7F" w:rsidRDefault="00600E4B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  <w:lang w:eastAsia="pl-PL"/>
            </w:rPr>
          </w:pPr>
          <w:hyperlink w:anchor="_Toc184118316" w:history="1">
            <w:r w:rsidR="00045F7F" w:rsidRPr="00045F7F">
              <w:rPr>
                <w:rStyle w:val="Hipercze"/>
                <w:bCs/>
                <w:noProof/>
                <w:sz w:val="20"/>
                <w:szCs w:val="20"/>
              </w:rPr>
              <w:t>ROZDZIAŁ XXVIII. WIZJA LOKALNA</w:t>
            </w:r>
            <w:r w:rsidR="00045F7F" w:rsidRPr="00045F7F">
              <w:rPr>
                <w:noProof/>
                <w:webHidden/>
                <w:sz w:val="20"/>
                <w:szCs w:val="20"/>
              </w:rPr>
              <w:tab/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begin"/>
            </w:r>
            <w:r w:rsidR="00045F7F" w:rsidRPr="00045F7F">
              <w:rPr>
                <w:noProof/>
                <w:webHidden/>
                <w:sz w:val="20"/>
                <w:szCs w:val="20"/>
              </w:rPr>
              <w:instrText xml:space="preserve"> PAGEREF _Toc184118316 \h </w:instrText>
            </w:r>
            <w:r w:rsidR="00045F7F" w:rsidRPr="00045F7F">
              <w:rPr>
                <w:noProof/>
                <w:webHidden/>
                <w:sz w:val="20"/>
                <w:szCs w:val="20"/>
              </w:rPr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A6065">
              <w:rPr>
                <w:noProof/>
                <w:webHidden/>
                <w:sz w:val="20"/>
                <w:szCs w:val="20"/>
              </w:rPr>
              <w:t>21</w:t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607AB9D" w14:textId="66620944" w:rsidR="00045F7F" w:rsidRPr="00045F7F" w:rsidRDefault="00600E4B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  <w:lang w:eastAsia="pl-PL"/>
            </w:rPr>
          </w:pPr>
          <w:hyperlink w:anchor="_Toc184118317" w:history="1">
            <w:r w:rsidR="00045F7F" w:rsidRPr="00045F7F">
              <w:rPr>
                <w:rStyle w:val="Hipercze"/>
                <w:bCs/>
                <w:noProof/>
                <w:sz w:val="20"/>
                <w:szCs w:val="20"/>
              </w:rPr>
              <w:t>ROZDZIAŁ XXIX. INNE</w:t>
            </w:r>
            <w:r w:rsidR="00045F7F" w:rsidRPr="00045F7F">
              <w:rPr>
                <w:noProof/>
                <w:webHidden/>
                <w:sz w:val="20"/>
                <w:szCs w:val="20"/>
              </w:rPr>
              <w:tab/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begin"/>
            </w:r>
            <w:r w:rsidR="00045F7F" w:rsidRPr="00045F7F">
              <w:rPr>
                <w:noProof/>
                <w:webHidden/>
                <w:sz w:val="20"/>
                <w:szCs w:val="20"/>
              </w:rPr>
              <w:instrText xml:space="preserve"> PAGEREF _Toc184118317 \h </w:instrText>
            </w:r>
            <w:r w:rsidR="00045F7F" w:rsidRPr="00045F7F">
              <w:rPr>
                <w:noProof/>
                <w:webHidden/>
                <w:sz w:val="20"/>
                <w:szCs w:val="20"/>
              </w:rPr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A6065">
              <w:rPr>
                <w:noProof/>
                <w:webHidden/>
                <w:sz w:val="20"/>
                <w:szCs w:val="20"/>
              </w:rPr>
              <w:t>21</w:t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F4F9B99" w14:textId="58DC7631" w:rsidR="00045F7F" w:rsidRPr="00045F7F" w:rsidRDefault="00600E4B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  <w:lang w:eastAsia="pl-PL"/>
            </w:rPr>
          </w:pPr>
          <w:hyperlink w:anchor="_Toc184118318" w:history="1">
            <w:r w:rsidR="00045F7F" w:rsidRPr="00045F7F">
              <w:rPr>
                <w:rStyle w:val="Hipercze"/>
                <w:bCs/>
                <w:noProof/>
                <w:sz w:val="20"/>
                <w:szCs w:val="20"/>
              </w:rPr>
              <w:t>ROZDZIAŁ XXX. KLAUZULA INFORMACYJNA DOTYCZĄCA ROZPORZĄDZENIA O OCHRONIE DANYCH    OSOBOWYCH (RODO)</w:t>
            </w:r>
            <w:r w:rsidR="00045F7F" w:rsidRPr="00045F7F">
              <w:rPr>
                <w:noProof/>
                <w:webHidden/>
                <w:sz w:val="20"/>
                <w:szCs w:val="20"/>
              </w:rPr>
              <w:tab/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begin"/>
            </w:r>
            <w:r w:rsidR="00045F7F" w:rsidRPr="00045F7F">
              <w:rPr>
                <w:noProof/>
                <w:webHidden/>
                <w:sz w:val="20"/>
                <w:szCs w:val="20"/>
              </w:rPr>
              <w:instrText xml:space="preserve"> PAGEREF _Toc184118318 \h </w:instrText>
            </w:r>
            <w:r w:rsidR="00045F7F" w:rsidRPr="00045F7F">
              <w:rPr>
                <w:noProof/>
                <w:webHidden/>
                <w:sz w:val="20"/>
                <w:szCs w:val="20"/>
              </w:rPr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A6065">
              <w:rPr>
                <w:noProof/>
                <w:webHidden/>
                <w:sz w:val="20"/>
                <w:szCs w:val="20"/>
              </w:rPr>
              <w:t>22</w:t>
            </w:r>
            <w:r w:rsidR="00045F7F" w:rsidRPr="00045F7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CC637D5" w14:textId="56BEC7E5" w:rsidR="006074E2" w:rsidRPr="004F0A20" w:rsidRDefault="006074E2">
          <w:pPr>
            <w:rPr>
              <w:b/>
              <w:sz w:val="20"/>
              <w:szCs w:val="20"/>
            </w:rPr>
          </w:pPr>
          <w:r w:rsidRPr="00045F7F">
            <w:rPr>
              <w:bCs/>
              <w:sz w:val="20"/>
              <w:szCs w:val="20"/>
            </w:rPr>
            <w:fldChar w:fldCharType="end"/>
          </w:r>
        </w:p>
      </w:sdtContent>
    </w:sdt>
    <w:p w14:paraId="66B19B7F" w14:textId="77777777" w:rsidR="004F0A20" w:rsidRPr="006074E2" w:rsidRDefault="004F0A20" w:rsidP="006074E2">
      <w:pPr>
        <w:pStyle w:val="Tekstpodstawowy"/>
        <w:rPr>
          <w:lang w:val="pl-PL" w:eastAsia="en-US"/>
        </w:rPr>
      </w:pPr>
    </w:p>
    <w:tbl>
      <w:tblPr>
        <w:tblStyle w:val="Tabela-Siatka"/>
        <w:tblW w:w="0" w:type="auto"/>
        <w:shd w:val="clear" w:color="auto" w:fill="B4C6E7" w:themeFill="accent1" w:themeFillTint="66"/>
        <w:tblLook w:val="04A0" w:firstRow="1" w:lastRow="0" w:firstColumn="1" w:lastColumn="0" w:noHBand="0" w:noVBand="1"/>
      </w:tblPr>
      <w:tblGrid>
        <w:gridCol w:w="9062"/>
      </w:tblGrid>
      <w:tr w:rsidR="008D3B22" w:rsidRPr="008D3B22" w14:paraId="15E959DD" w14:textId="77777777" w:rsidTr="008D3B22">
        <w:tc>
          <w:tcPr>
            <w:tcW w:w="9062" w:type="dxa"/>
            <w:shd w:val="clear" w:color="auto" w:fill="B4C6E7" w:themeFill="accent1" w:themeFillTint="66"/>
          </w:tcPr>
          <w:p w14:paraId="6306C611" w14:textId="0A6E6542" w:rsidR="008D3B22" w:rsidRPr="002C7719" w:rsidRDefault="008D3B22" w:rsidP="008D3B22">
            <w:pPr>
              <w:pStyle w:val="Nagwek1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_Toc184118288"/>
            <w:r w:rsidRPr="002C771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lastRenderedPageBreak/>
              <w:t>ROZDZIAŁ I. POSTANOWIENIA WSTĘPNE</w:t>
            </w:r>
            <w:bookmarkEnd w:id="3"/>
          </w:p>
        </w:tc>
      </w:tr>
    </w:tbl>
    <w:p w14:paraId="305DAA69" w14:textId="77777777" w:rsidR="00DF2CA5" w:rsidRPr="00DA6A82" w:rsidRDefault="00DF2CA5" w:rsidP="009E1A82">
      <w:pPr>
        <w:spacing w:before="120" w:after="0" w:line="271" w:lineRule="auto"/>
        <w:ind w:left="284" w:hanging="284"/>
        <w:jc w:val="both"/>
        <w:rPr>
          <w:sz w:val="20"/>
          <w:szCs w:val="20"/>
        </w:rPr>
      </w:pPr>
      <w:r w:rsidRPr="00DA6A82">
        <w:rPr>
          <w:sz w:val="20"/>
          <w:szCs w:val="20"/>
        </w:rPr>
        <w:t xml:space="preserve">1. Specyfikacja warunków zamówienia (dalej SWZ) określa warunki wymagane od wykonawców ubiegających się o zamówienie, wymagania merytoryczne i formalne, jakim muszą odpowiadać składane oferty, a także zasady prowadzenia postępowania i wyboru najkorzystniejszej oferty. </w:t>
      </w:r>
    </w:p>
    <w:p w14:paraId="145F4EC5" w14:textId="0042CB01" w:rsidR="00DF2CA5" w:rsidRPr="00DA6A82" w:rsidRDefault="00DF2CA5" w:rsidP="00DA6A82">
      <w:pPr>
        <w:spacing w:after="0" w:line="271" w:lineRule="auto"/>
        <w:ind w:left="284" w:hanging="284"/>
        <w:jc w:val="both"/>
        <w:rPr>
          <w:sz w:val="20"/>
          <w:szCs w:val="20"/>
        </w:rPr>
      </w:pPr>
      <w:r w:rsidRPr="00DA6A82">
        <w:rPr>
          <w:sz w:val="20"/>
          <w:szCs w:val="20"/>
        </w:rPr>
        <w:t xml:space="preserve">2. Ilekroć w specyfikacji jest mowa o ustawie bez bliższego jej określenia, należy przez to rozumieć ustawę </w:t>
      </w:r>
      <w:r w:rsidR="002E1B67">
        <w:rPr>
          <w:sz w:val="20"/>
          <w:szCs w:val="20"/>
        </w:rPr>
        <w:br/>
      </w:r>
      <w:r w:rsidRPr="00DA6A82">
        <w:rPr>
          <w:sz w:val="20"/>
          <w:szCs w:val="20"/>
        </w:rPr>
        <w:t>z dnia 11 września 2019 r. – Prawo zamówień publicznych (tj. Dz. U. z 202</w:t>
      </w:r>
      <w:r w:rsidR="008D3B22" w:rsidRPr="00DA6A82">
        <w:rPr>
          <w:sz w:val="20"/>
          <w:szCs w:val="20"/>
        </w:rPr>
        <w:t>4</w:t>
      </w:r>
      <w:r w:rsidRPr="00DA6A82">
        <w:rPr>
          <w:sz w:val="20"/>
          <w:szCs w:val="20"/>
        </w:rPr>
        <w:t xml:space="preserve"> r., poz. </w:t>
      </w:r>
      <w:r w:rsidR="008D3B22" w:rsidRPr="00DA6A82">
        <w:rPr>
          <w:sz w:val="20"/>
          <w:szCs w:val="20"/>
        </w:rPr>
        <w:t>1320</w:t>
      </w:r>
      <w:r w:rsidR="00A16CFC" w:rsidRPr="00DA6A82">
        <w:rPr>
          <w:sz w:val="20"/>
          <w:szCs w:val="20"/>
        </w:rPr>
        <w:t xml:space="preserve"> z późn.zm.</w:t>
      </w:r>
      <w:r w:rsidRPr="00DA6A82">
        <w:rPr>
          <w:sz w:val="20"/>
          <w:szCs w:val="20"/>
        </w:rPr>
        <w:t xml:space="preserve">) zwaną dalej </w:t>
      </w:r>
      <w:proofErr w:type="spellStart"/>
      <w:r w:rsidRPr="00DA6A82">
        <w:rPr>
          <w:sz w:val="20"/>
          <w:szCs w:val="20"/>
        </w:rPr>
        <w:t>Pzp</w:t>
      </w:r>
      <w:proofErr w:type="spellEnd"/>
      <w:r w:rsidR="003B43F7" w:rsidRPr="00DA6A82">
        <w:rPr>
          <w:sz w:val="20"/>
          <w:szCs w:val="20"/>
        </w:rPr>
        <w:t>.</w:t>
      </w:r>
    </w:p>
    <w:p w14:paraId="4D961B68" w14:textId="37A26E7F" w:rsidR="00B41D1D" w:rsidRPr="00DA6A82" w:rsidRDefault="00DF2CA5" w:rsidP="00DA6A82">
      <w:pPr>
        <w:spacing w:after="0" w:line="271" w:lineRule="auto"/>
        <w:ind w:left="284" w:hanging="284"/>
        <w:jc w:val="both"/>
        <w:rPr>
          <w:sz w:val="20"/>
          <w:szCs w:val="20"/>
        </w:rPr>
      </w:pPr>
      <w:r w:rsidRPr="00DA6A82">
        <w:rPr>
          <w:sz w:val="20"/>
          <w:szCs w:val="20"/>
        </w:rPr>
        <w:t xml:space="preserve"> 3. </w:t>
      </w:r>
      <w:r w:rsidR="003B43F7" w:rsidRPr="00DA6A82">
        <w:rPr>
          <w:sz w:val="20"/>
          <w:szCs w:val="20"/>
        </w:rPr>
        <w:t xml:space="preserve">Ilekroć w treści niniejszej specyfikacji Warunków Zamówienia, wskazano akty prawne należy przyjąć, </w:t>
      </w:r>
      <w:r w:rsidR="00D73C69">
        <w:rPr>
          <w:sz w:val="20"/>
          <w:szCs w:val="20"/>
        </w:rPr>
        <w:br/>
      </w:r>
      <w:r w:rsidR="003B43F7" w:rsidRPr="00DA6A82">
        <w:rPr>
          <w:sz w:val="20"/>
          <w:szCs w:val="20"/>
        </w:rPr>
        <w:t>że zostały one przywołane w brzmieniu aktualnym na dzień wszczęcia przedmiotowego postępowania.</w:t>
      </w:r>
    </w:p>
    <w:p w14:paraId="64650E35" w14:textId="1DF7B1FF" w:rsidR="00B41D1D" w:rsidRPr="00DA6A82" w:rsidRDefault="00B41D1D" w:rsidP="00DA6A82">
      <w:pPr>
        <w:spacing w:after="0" w:line="271" w:lineRule="auto"/>
        <w:ind w:left="284" w:hanging="284"/>
        <w:jc w:val="both"/>
        <w:rPr>
          <w:sz w:val="20"/>
          <w:szCs w:val="20"/>
        </w:rPr>
      </w:pPr>
      <w:r w:rsidRPr="00DA6A82">
        <w:rPr>
          <w:sz w:val="20"/>
          <w:szCs w:val="20"/>
        </w:rPr>
        <w:t>4. Ilekroć w dalszej części SWZ jest mowa o „Platformie Zakupowej” – należy przez to rozumieć narzędzie umożliwiające realizację procesu związanego z udzielaniem zamówień publicznych w formie elektronicznej służące w szczególności do przekazywania ofert, oświadczeń, zwane dalej „Platformą” lub „Systemem”.</w:t>
      </w:r>
    </w:p>
    <w:p w14:paraId="4DD4CD2E" w14:textId="611CD124" w:rsidR="00DF2CA5" w:rsidRPr="00DA6A82" w:rsidRDefault="00B41D1D" w:rsidP="00DA6A82">
      <w:pPr>
        <w:spacing w:after="0" w:line="271" w:lineRule="auto"/>
        <w:ind w:left="284" w:hanging="284"/>
        <w:jc w:val="both"/>
        <w:rPr>
          <w:sz w:val="20"/>
          <w:szCs w:val="20"/>
        </w:rPr>
      </w:pPr>
      <w:r w:rsidRPr="00DA6A82">
        <w:rPr>
          <w:sz w:val="20"/>
          <w:szCs w:val="20"/>
        </w:rPr>
        <w:t>5</w:t>
      </w:r>
      <w:r w:rsidR="003B43F7" w:rsidRPr="00DA6A82">
        <w:rPr>
          <w:sz w:val="20"/>
          <w:szCs w:val="20"/>
        </w:rPr>
        <w:t xml:space="preserve">. </w:t>
      </w:r>
      <w:r w:rsidR="00DF2CA5" w:rsidRPr="00DA6A82">
        <w:rPr>
          <w:sz w:val="20"/>
          <w:szCs w:val="20"/>
        </w:rPr>
        <w:t>W postępowaniu o udzielenie zamówienia publicznego Wykonawcy obowiązani są składać prawdziwe oświadczenia i dokumenty. Umyślne przedłożenie dokumentu sfałszowanego lub stwierdzającego nieprawdę albo złożenie nierzetelnych oświadczeń zagrożone jest odpowiedzialnością karną przewidzianą w art. 297 Kodeksu Karnego</w:t>
      </w:r>
      <w:r w:rsidR="00A16CFC" w:rsidRPr="00DA6A82">
        <w:rPr>
          <w:sz w:val="20"/>
          <w:szCs w:val="20"/>
        </w:rPr>
        <w:t>.</w:t>
      </w:r>
    </w:p>
    <w:p w14:paraId="77D04A94" w14:textId="1C44D8C9" w:rsidR="00A16CFC" w:rsidRPr="00DA6A82" w:rsidRDefault="00B41D1D" w:rsidP="00DA6A82">
      <w:pPr>
        <w:spacing w:after="0" w:line="271" w:lineRule="auto"/>
        <w:ind w:left="284" w:hanging="284"/>
        <w:jc w:val="both"/>
        <w:rPr>
          <w:sz w:val="20"/>
          <w:szCs w:val="20"/>
        </w:rPr>
      </w:pPr>
      <w:r w:rsidRPr="00DA6A82">
        <w:rPr>
          <w:sz w:val="20"/>
          <w:szCs w:val="20"/>
        </w:rPr>
        <w:t>6</w:t>
      </w:r>
      <w:r w:rsidR="00A16CFC" w:rsidRPr="00DA6A82">
        <w:rPr>
          <w:sz w:val="20"/>
          <w:szCs w:val="20"/>
        </w:rPr>
        <w:t xml:space="preserve">. Zamawiający </w:t>
      </w:r>
      <w:r w:rsidR="00A16CFC" w:rsidRPr="00DA6A82">
        <w:rPr>
          <w:b/>
          <w:sz w:val="20"/>
          <w:szCs w:val="20"/>
        </w:rPr>
        <w:t>nie udziela</w:t>
      </w:r>
      <w:r w:rsidR="00A16CFC" w:rsidRPr="00DA6A82">
        <w:rPr>
          <w:sz w:val="20"/>
          <w:szCs w:val="20"/>
        </w:rPr>
        <w:t xml:space="preserve"> zamówienia w imieniu innych Zamawiających.</w:t>
      </w:r>
    </w:p>
    <w:p w14:paraId="0CCA0D0D" w14:textId="042BA71F" w:rsidR="00A16CFC" w:rsidRPr="00DA6A82" w:rsidRDefault="00B41D1D" w:rsidP="00DA6A82">
      <w:pPr>
        <w:spacing w:after="0" w:line="271" w:lineRule="auto"/>
        <w:ind w:left="284" w:hanging="284"/>
        <w:jc w:val="both"/>
        <w:rPr>
          <w:sz w:val="20"/>
          <w:szCs w:val="20"/>
        </w:rPr>
      </w:pPr>
      <w:r w:rsidRPr="00DA6A82">
        <w:rPr>
          <w:sz w:val="20"/>
          <w:szCs w:val="20"/>
        </w:rPr>
        <w:t>7</w:t>
      </w:r>
      <w:r w:rsidR="00A16CFC" w:rsidRPr="00DA6A82">
        <w:rPr>
          <w:sz w:val="20"/>
          <w:szCs w:val="20"/>
        </w:rPr>
        <w:t xml:space="preserve">. Postępowanie prowadzone jest w języku polskim w formie elektronicznej. </w:t>
      </w:r>
    </w:p>
    <w:p w14:paraId="03930CDC" w14:textId="77777777" w:rsidR="00DF2CA5" w:rsidRPr="00A16CFC" w:rsidRDefault="00DF2CA5" w:rsidP="002E5273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2"/>
        </w:rPr>
      </w:pPr>
    </w:p>
    <w:tbl>
      <w:tblPr>
        <w:tblStyle w:val="Tabela-Siatka"/>
        <w:tblW w:w="0" w:type="auto"/>
        <w:tblInd w:w="-5" w:type="dxa"/>
        <w:shd w:val="clear" w:color="auto" w:fill="B4C6E7" w:themeFill="accent1" w:themeFillTint="66"/>
        <w:tblLook w:val="04A0" w:firstRow="1" w:lastRow="0" w:firstColumn="1" w:lastColumn="0" w:noHBand="0" w:noVBand="1"/>
      </w:tblPr>
      <w:tblGrid>
        <w:gridCol w:w="9067"/>
      </w:tblGrid>
      <w:tr w:rsidR="009E1A82" w:rsidRPr="009E1A82" w14:paraId="5A6816DE" w14:textId="77777777" w:rsidTr="009E1A82">
        <w:tc>
          <w:tcPr>
            <w:tcW w:w="9067" w:type="dxa"/>
            <w:shd w:val="clear" w:color="auto" w:fill="B4C6E7" w:themeFill="accent1" w:themeFillTint="66"/>
          </w:tcPr>
          <w:p w14:paraId="5BB56ECA" w14:textId="74EC56AF" w:rsidR="009E1A82" w:rsidRPr="002C7719" w:rsidRDefault="009E1A82" w:rsidP="004A12F8">
            <w:pPr>
              <w:pStyle w:val="Akapitzlist"/>
              <w:spacing w:after="0" w:line="240" w:lineRule="auto"/>
              <w:ind w:left="0"/>
              <w:jc w:val="both"/>
              <w:outlineLvl w:val="0"/>
              <w:rPr>
                <w:b/>
                <w:bCs/>
                <w:sz w:val="20"/>
                <w:szCs w:val="20"/>
              </w:rPr>
            </w:pPr>
            <w:bookmarkStart w:id="4" w:name="_Toc184118289"/>
            <w:r w:rsidRPr="002C7719">
              <w:rPr>
                <w:b/>
                <w:bCs/>
                <w:sz w:val="20"/>
                <w:szCs w:val="20"/>
              </w:rPr>
              <w:t>ROZDZIAŁ II.  DANE ZAMAWIAJĄCEGO</w:t>
            </w:r>
            <w:bookmarkEnd w:id="4"/>
          </w:p>
        </w:tc>
      </w:tr>
    </w:tbl>
    <w:p w14:paraId="268C70AC" w14:textId="77777777" w:rsidR="00351DD1" w:rsidRPr="00981840" w:rsidRDefault="00351DD1" w:rsidP="00981840">
      <w:pPr>
        <w:pStyle w:val="Akapitzlist"/>
        <w:numPr>
          <w:ilvl w:val="0"/>
          <w:numId w:val="5"/>
        </w:numPr>
        <w:spacing w:before="120" w:line="240" w:lineRule="auto"/>
        <w:ind w:left="425" w:hanging="425"/>
        <w:jc w:val="both"/>
        <w:rPr>
          <w:b/>
          <w:sz w:val="20"/>
          <w:szCs w:val="20"/>
        </w:rPr>
      </w:pPr>
      <w:r w:rsidRPr="00981840">
        <w:rPr>
          <w:b/>
          <w:sz w:val="20"/>
          <w:szCs w:val="20"/>
        </w:rPr>
        <w:t>Akademia Wychowania Fizycznego im. Jerzego Kukuczki</w:t>
      </w:r>
    </w:p>
    <w:p w14:paraId="6434FD98" w14:textId="77777777" w:rsidR="00351DD1" w:rsidRPr="00981840" w:rsidRDefault="00351DD1" w:rsidP="002E5273">
      <w:pPr>
        <w:pStyle w:val="Akapitzlist"/>
        <w:spacing w:line="240" w:lineRule="auto"/>
        <w:ind w:left="426"/>
        <w:jc w:val="both"/>
        <w:rPr>
          <w:sz w:val="20"/>
          <w:szCs w:val="20"/>
        </w:rPr>
      </w:pPr>
      <w:r w:rsidRPr="00981840">
        <w:rPr>
          <w:sz w:val="20"/>
          <w:szCs w:val="20"/>
        </w:rPr>
        <w:t>ul. Mikołowska 72a, 40-065 Katowice</w:t>
      </w:r>
    </w:p>
    <w:p w14:paraId="7F0529A3" w14:textId="77777777" w:rsidR="00351DD1" w:rsidRPr="00981840" w:rsidRDefault="00351DD1" w:rsidP="002E5273">
      <w:pPr>
        <w:pStyle w:val="Akapitzlist"/>
        <w:spacing w:line="240" w:lineRule="auto"/>
        <w:ind w:left="426"/>
        <w:jc w:val="both"/>
        <w:rPr>
          <w:sz w:val="20"/>
          <w:szCs w:val="20"/>
        </w:rPr>
      </w:pPr>
      <w:r w:rsidRPr="00981840">
        <w:rPr>
          <w:sz w:val="20"/>
          <w:szCs w:val="20"/>
        </w:rPr>
        <w:t>NIP 6340195342, REGON 000327882</w:t>
      </w:r>
    </w:p>
    <w:p w14:paraId="1920D5B6" w14:textId="77777777" w:rsidR="00351DD1" w:rsidRPr="00981840" w:rsidRDefault="00351DD1" w:rsidP="002E5273">
      <w:pPr>
        <w:pStyle w:val="Akapitzlist"/>
        <w:spacing w:line="240" w:lineRule="auto"/>
        <w:ind w:left="426"/>
        <w:jc w:val="both"/>
        <w:rPr>
          <w:sz w:val="20"/>
          <w:szCs w:val="20"/>
        </w:rPr>
      </w:pPr>
      <w:r w:rsidRPr="00981840">
        <w:rPr>
          <w:sz w:val="20"/>
          <w:szCs w:val="20"/>
        </w:rPr>
        <w:t>Telefon: 32 207 51 08</w:t>
      </w:r>
    </w:p>
    <w:p w14:paraId="5D022B63" w14:textId="1944D848" w:rsidR="00351DD1" w:rsidRPr="00981840" w:rsidRDefault="00351DD1" w:rsidP="002E5273">
      <w:pPr>
        <w:pStyle w:val="Akapitzlist"/>
        <w:spacing w:line="240" w:lineRule="auto"/>
        <w:ind w:left="426"/>
        <w:jc w:val="both"/>
        <w:rPr>
          <w:sz w:val="20"/>
          <w:szCs w:val="20"/>
        </w:rPr>
      </w:pPr>
      <w:r w:rsidRPr="00981840">
        <w:rPr>
          <w:sz w:val="20"/>
          <w:szCs w:val="20"/>
        </w:rPr>
        <w:t xml:space="preserve">Adres e-mail: </w:t>
      </w:r>
      <w:hyperlink r:id="rId10" w:history="1">
        <w:r w:rsidRPr="00981840">
          <w:rPr>
            <w:color w:val="1F3864" w:themeColor="accent1" w:themeShade="80"/>
            <w:sz w:val="20"/>
            <w:szCs w:val="20"/>
            <w:u w:val="single"/>
          </w:rPr>
          <w:t>aifz@awf.katowice.pl</w:t>
        </w:r>
      </w:hyperlink>
      <w:r w:rsidR="00981840" w:rsidRPr="00981840">
        <w:rPr>
          <w:color w:val="1F3864" w:themeColor="accent1" w:themeShade="80"/>
          <w:sz w:val="20"/>
          <w:szCs w:val="20"/>
        </w:rPr>
        <w:t xml:space="preserve"> </w:t>
      </w:r>
      <w:r w:rsidRPr="00981840">
        <w:rPr>
          <w:color w:val="1F3864" w:themeColor="accent1" w:themeShade="80"/>
          <w:sz w:val="20"/>
          <w:szCs w:val="20"/>
        </w:rPr>
        <w:t xml:space="preserve"> </w:t>
      </w:r>
    </w:p>
    <w:p w14:paraId="060DACC1" w14:textId="77777777" w:rsidR="003B43F7" w:rsidRPr="00981840" w:rsidRDefault="003B43F7" w:rsidP="00CA38A3">
      <w:pPr>
        <w:pStyle w:val="Akapitzlist"/>
        <w:numPr>
          <w:ilvl w:val="0"/>
          <w:numId w:val="18"/>
        </w:numPr>
        <w:spacing w:line="240" w:lineRule="auto"/>
        <w:ind w:left="426" w:hanging="426"/>
        <w:jc w:val="both"/>
        <w:rPr>
          <w:vanish/>
          <w:color w:val="000000"/>
          <w:sz w:val="20"/>
          <w:szCs w:val="20"/>
        </w:rPr>
      </w:pPr>
    </w:p>
    <w:p w14:paraId="55A90D47" w14:textId="0DACBCED" w:rsidR="007A4784" w:rsidRPr="00981840" w:rsidRDefault="00B505D1" w:rsidP="00CA38A3">
      <w:pPr>
        <w:pStyle w:val="Akapitzlist"/>
        <w:numPr>
          <w:ilvl w:val="0"/>
          <w:numId w:val="18"/>
        </w:numPr>
        <w:spacing w:line="240" w:lineRule="auto"/>
        <w:ind w:left="426" w:hanging="426"/>
        <w:jc w:val="both"/>
        <w:rPr>
          <w:b/>
          <w:bCs/>
          <w:color w:val="000000"/>
          <w:sz w:val="20"/>
          <w:szCs w:val="20"/>
        </w:rPr>
      </w:pPr>
      <w:r w:rsidRPr="00981840">
        <w:rPr>
          <w:color w:val="000000"/>
          <w:sz w:val="20"/>
          <w:szCs w:val="20"/>
        </w:rPr>
        <w:t xml:space="preserve">Adres strony na której prowadzone będzie postępowanie oraz na której udostępniane będą zmiany </w:t>
      </w:r>
      <w:r w:rsidR="00981840">
        <w:rPr>
          <w:color w:val="000000"/>
          <w:sz w:val="20"/>
          <w:szCs w:val="20"/>
        </w:rPr>
        <w:br/>
      </w:r>
      <w:r w:rsidRPr="00981840">
        <w:rPr>
          <w:color w:val="000000"/>
          <w:sz w:val="20"/>
          <w:szCs w:val="20"/>
        </w:rPr>
        <w:t xml:space="preserve">i wyjaśnienia treści SWZ oraz inne dokumenty zamówienia bezpośrednio związane z postępowaniem: </w:t>
      </w:r>
      <w:r w:rsidR="00351DD1" w:rsidRPr="00981840">
        <w:rPr>
          <w:sz w:val="20"/>
          <w:szCs w:val="20"/>
        </w:rPr>
        <w:t>https://awf-katowice.logintrade.net/rejestracja/ustawowe.html</w:t>
      </w:r>
    </w:p>
    <w:p w14:paraId="516F3A3A" w14:textId="6FA3F9F8" w:rsidR="007A4784" w:rsidRPr="00981840" w:rsidRDefault="0027340F" w:rsidP="002E5273">
      <w:pPr>
        <w:pStyle w:val="Akapitzlist"/>
        <w:spacing w:line="240" w:lineRule="auto"/>
        <w:ind w:left="426"/>
        <w:jc w:val="both"/>
        <w:rPr>
          <w:rStyle w:val="czeinternetowe"/>
          <w:b/>
          <w:bCs/>
          <w:color w:val="000000"/>
          <w:sz w:val="20"/>
          <w:szCs w:val="20"/>
          <w:u w:val="none"/>
        </w:rPr>
      </w:pPr>
      <w:r w:rsidRPr="00981840">
        <w:rPr>
          <w:color w:val="000000"/>
          <w:sz w:val="20"/>
          <w:szCs w:val="20"/>
        </w:rPr>
        <w:t>A</w:t>
      </w:r>
      <w:r w:rsidR="00B505D1" w:rsidRPr="00981840">
        <w:rPr>
          <w:color w:val="000000"/>
          <w:sz w:val="20"/>
          <w:szCs w:val="20"/>
        </w:rPr>
        <w:t>dres strony internetowej Zamawiającego</w:t>
      </w:r>
      <w:r w:rsidR="00B505D1" w:rsidRPr="00981840">
        <w:rPr>
          <w:sz w:val="20"/>
          <w:szCs w:val="20"/>
        </w:rPr>
        <w:t xml:space="preserve">: </w:t>
      </w:r>
      <w:r w:rsidR="005E1AD5" w:rsidRPr="00981840">
        <w:rPr>
          <w:rStyle w:val="czeinternetowe"/>
          <w:sz w:val="20"/>
          <w:szCs w:val="20"/>
        </w:rPr>
        <w:t>https://awf.katowice.pl</w:t>
      </w:r>
    </w:p>
    <w:p w14:paraId="3319B051" w14:textId="198E3254" w:rsidR="007A4784" w:rsidRPr="00981840" w:rsidRDefault="00B505D1" w:rsidP="002E5273">
      <w:pPr>
        <w:pStyle w:val="Akapitzlist"/>
        <w:spacing w:line="240" w:lineRule="auto"/>
        <w:ind w:left="426"/>
        <w:jc w:val="both"/>
        <w:rPr>
          <w:rStyle w:val="czeinternetowe"/>
          <w:b/>
          <w:bCs/>
          <w:color w:val="000000"/>
          <w:sz w:val="20"/>
          <w:szCs w:val="20"/>
          <w:u w:val="none"/>
        </w:rPr>
      </w:pPr>
      <w:r w:rsidRPr="00981840">
        <w:rPr>
          <w:rStyle w:val="czeinternetowe"/>
          <w:color w:val="auto"/>
          <w:sz w:val="20"/>
          <w:szCs w:val="20"/>
          <w:u w:val="none"/>
        </w:rPr>
        <w:t xml:space="preserve">Adres strony BIP: </w:t>
      </w:r>
      <w:hyperlink r:id="rId11" w:history="1">
        <w:r w:rsidR="00B7014B" w:rsidRPr="001E682E">
          <w:rPr>
            <w:rStyle w:val="Hipercze"/>
            <w:sz w:val="20"/>
            <w:szCs w:val="20"/>
          </w:rPr>
          <w:t>https://bip.awf.katowice.pl</w:t>
        </w:r>
      </w:hyperlink>
      <w:r w:rsidR="00B7014B">
        <w:rPr>
          <w:rStyle w:val="czeinternetowe"/>
          <w:color w:val="auto"/>
          <w:sz w:val="20"/>
          <w:szCs w:val="20"/>
          <w:u w:val="none"/>
        </w:rPr>
        <w:t xml:space="preserve"> </w:t>
      </w:r>
    </w:p>
    <w:p w14:paraId="5E278ADD" w14:textId="3A5944AF" w:rsidR="006A43B8" w:rsidRPr="00981840" w:rsidRDefault="00B505D1" w:rsidP="002E5273">
      <w:pPr>
        <w:pStyle w:val="Akapitzlist"/>
        <w:spacing w:line="240" w:lineRule="auto"/>
        <w:ind w:left="426"/>
        <w:jc w:val="both"/>
        <w:rPr>
          <w:sz w:val="20"/>
          <w:szCs w:val="20"/>
        </w:rPr>
      </w:pPr>
      <w:r w:rsidRPr="00981840">
        <w:rPr>
          <w:color w:val="000000"/>
          <w:sz w:val="20"/>
          <w:szCs w:val="20"/>
        </w:rPr>
        <w:t xml:space="preserve">Adres poczty elektronicznej działu Zamówień publicznych: </w:t>
      </w:r>
      <w:hyperlink r:id="rId12" w:history="1">
        <w:r w:rsidR="006A43B8" w:rsidRPr="00981840">
          <w:rPr>
            <w:color w:val="1F3864" w:themeColor="accent1" w:themeShade="80"/>
            <w:sz w:val="20"/>
            <w:szCs w:val="20"/>
            <w:u w:val="single"/>
          </w:rPr>
          <w:t>aifz@awf.katowice.pl</w:t>
        </w:r>
      </w:hyperlink>
      <w:r w:rsidR="00981840">
        <w:rPr>
          <w:sz w:val="20"/>
          <w:szCs w:val="20"/>
        </w:rPr>
        <w:t xml:space="preserve"> </w:t>
      </w:r>
    </w:p>
    <w:p w14:paraId="2CB3A5D3" w14:textId="77777777" w:rsidR="00555F76" w:rsidRPr="00981840" w:rsidRDefault="00555F76" w:rsidP="00CA38A3">
      <w:pPr>
        <w:pStyle w:val="Akapitzlist"/>
        <w:numPr>
          <w:ilvl w:val="0"/>
          <w:numId w:val="21"/>
        </w:numPr>
        <w:spacing w:line="240" w:lineRule="auto"/>
        <w:jc w:val="both"/>
        <w:rPr>
          <w:vanish/>
          <w:sz w:val="20"/>
          <w:szCs w:val="20"/>
        </w:rPr>
      </w:pPr>
    </w:p>
    <w:p w14:paraId="64D0282A" w14:textId="77777777" w:rsidR="00555F76" w:rsidRPr="00981840" w:rsidRDefault="00555F76" w:rsidP="00CA38A3">
      <w:pPr>
        <w:pStyle w:val="Akapitzlist"/>
        <w:numPr>
          <w:ilvl w:val="0"/>
          <w:numId w:val="21"/>
        </w:numPr>
        <w:spacing w:line="240" w:lineRule="auto"/>
        <w:jc w:val="both"/>
        <w:rPr>
          <w:vanish/>
          <w:sz w:val="20"/>
          <w:szCs w:val="20"/>
        </w:rPr>
      </w:pPr>
    </w:p>
    <w:p w14:paraId="10815CBF" w14:textId="6309D944" w:rsidR="00555F76" w:rsidRPr="00981840" w:rsidRDefault="00F82134" w:rsidP="00CA38A3">
      <w:pPr>
        <w:pStyle w:val="Akapitzlist"/>
        <w:numPr>
          <w:ilvl w:val="0"/>
          <w:numId w:val="21"/>
        </w:numPr>
        <w:spacing w:line="240" w:lineRule="auto"/>
        <w:ind w:left="426" w:hanging="426"/>
        <w:rPr>
          <w:sz w:val="20"/>
          <w:szCs w:val="20"/>
        </w:rPr>
      </w:pPr>
      <w:r w:rsidRPr="00981840">
        <w:rPr>
          <w:sz w:val="20"/>
          <w:szCs w:val="20"/>
        </w:rPr>
        <w:t>Godziny pracy: 7:00-15:0</w:t>
      </w:r>
      <w:r w:rsidR="00555F76" w:rsidRPr="00981840">
        <w:rPr>
          <w:sz w:val="20"/>
          <w:szCs w:val="20"/>
        </w:rPr>
        <w:t>0 od poniedziałku do piątku.</w:t>
      </w:r>
    </w:p>
    <w:p w14:paraId="5F139CE4" w14:textId="77777777" w:rsidR="006A43B8" w:rsidRDefault="006A43B8" w:rsidP="002E5273">
      <w:pPr>
        <w:pStyle w:val="Akapitzlist"/>
        <w:keepLines/>
        <w:spacing w:line="240" w:lineRule="auto"/>
        <w:ind w:left="284" w:hanging="284"/>
        <w:jc w:val="both"/>
        <w:rPr>
          <w:rFonts w:asciiTheme="minorHAnsi" w:eastAsia="TimesNewRomanPSMT" w:hAnsiTheme="minorHAnsi" w:cstheme="minorHAnsi"/>
          <w:b/>
          <w:bCs/>
          <w:color w:val="000000"/>
          <w:sz w:val="22"/>
        </w:rPr>
      </w:pPr>
    </w:p>
    <w:tbl>
      <w:tblPr>
        <w:tblStyle w:val="Tabela-Siatka"/>
        <w:tblW w:w="0" w:type="auto"/>
        <w:tblInd w:w="-5" w:type="dxa"/>
        <w:shd w:val="clear" w:color="auto" w:fill="B4C6E7" w:themeFill="accent1" w:themeFillTint="66"/>
        <w:tblLook w:val="04A0" w:firstRow="1" w:lastRow="0" w:firstColumn="1" w:lastColumn="0" w:noHBand="0" w:noVBand="1"/>
      </w:tblPr>
      <w:tblGrid>
        <w:gridCol w:w="9067"/>
      </w:tblGrid>
      <w:tr w:rsidR="00981840" w:rsidRPr="00981840" w14:paraId="25771DF4" w14:textId="77777777" w:rsidTr="00981840">
        <w:tc>
          <w:tcPr>
            <w:tcW w:w="9067" w:type="dxa"/>
            <w:shd w:val="clear" w:color="auto" w:fill="B4C6E7" w:themeFill="accent1" w:themeFillTint="66"/>
          </w:tcPr>
          <w:p w14:paraId="5D26682B" w14:textId="733CE42D" w:rsidR="00981840" w:rsidRPr="002C7719" w:rsidRDefault="00981840" w:rsidP="00981840">
            <w:pPr>
              <w:pStyle w:val="Akapitzlist"/>
              <w:keepLines/>
              <w:spacing w:after="0" w:line="240" w:lineRule="auto"/>
              <w:ind w:left="0"/>
              <w:jc w:val="both"/>
              <w:outlineLvl w:val="0"/>
              <w:rPr>
                <w:rFonts w:eastAsia="TimesNewRomanPSMT"/>
                <w:b/>
                <w:bCs/>
                <w:color w:val="000000"/>
                <w:sz w:val="20"/>
                <w:szCs w:val="20"/>
              </w:rPr>
            </w:pPr>
            <w:bookmarkStart w:id="5" w:name="_Toc184118290"/>
            <w:r w:rsidRPr="002C7719">
              <w:rPr>
                <w:rFonts w:eastAsia="TimesNewRomanPSMT"/>
                <w:b/>
                <w:bCs/>
                <w:color w:val="000000"/>
                <w:sz w:val="20"/>
                <w:szCs w:val="20"/>
              </w:rPr>
              <w:t>ROZDZIAŁ III. TRYB UDZIELENIA ZAMÓWIENIA</w:t>
            </w:r>
            <w:bookmarkEnd w:id="5"/>
            <w:r w:rsidRPr="002C7719">
              <w:rPr>
                <w:rFonts w:eastAsia="TimesNewRomanPSMT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055EBA63" w14:textId="609AD00A" w:rsidR="00FD37F8" w:rsidRPr="004A12F8" w:rsidRDefault="00B505D1" w:rsidP="00981840">
      <w:pPr>
        <w:pStyle w:val="Akapitzlist"/>
        <w:keepLines/>
        <w:numPr>
          <w:ilvl w:val="0"/>
          <w:numId w:val="1"/>
        </w:numPr>
        <w:spacing w:before="120" w:after="0" w:line="240" w:lineRule="auto"/>
        <w:jc w:val="both"/>
        <w:rPr>
          <w:sz w:val="20"/>
          <w:szCs w:val="20"/>
        </w:rPr>
      </w:pPr>
      <w:r w:rsidRPr="004A12F8">
        <w:rPr>
          <w:sz w:val="20"/>
          <w:szCs w:val="20"/>
        </w:rPr>
        <w:t>Postępowanie o udzielenie zamówienia publicznego prowadzone jest w trybie podstawowym</w:t>
      </w:r>
      <w:r w:rsidR="00981840" w:rsidRPr="004A12F8">
        <w:rPr>
          <w:sz w:val="20"/>
          <w:szCs w:val="20"/>
        </w:rPr>
        <w:t xml:space="preserve"> </w:t>
      </w:r>
      <w:r w:rsidR="00202C1B">
        <w:rPr>
          <w:sz w:val="20"/>
          <w:szCs w:val="20"/>
        </w:rPr>
        <w:t>z możliwością negocjacji</w:t>
      </w:r>
      <w:r w:rsidRPr="004A12F8">
        <w:rPr>
          <w:sz w:val="20"/>
          <w:szCs w:val="20"/>
        </w:rPr>
        <w:t>, na</w:t>
      </w:r>
      <w:r w:rsidR="00044386" w:rsidRPr="004A12F8">
        <w:rPr>
          <w:sz w:val="20"/>
          <w:szCs w:val="20"/>
        </w:rPr>
        <w:t> </w:t>
      </w:r>
      <w:r w:rsidRPr="004A12F8">
        <w:rPr>
          <w:sz w:val="20"/>
          <w:szCs w:val="20"/>
        </w:rPr>
        <w:t xml:space="preserve">podstawie art. 275 </w:t>
      </w:r>
      <w:r w:rsidR="00A16CFC" w:rsidRPr="004A12F8">
        <w:rPr>
          <w:sz w:val="20"/>
          <w:szCs w:val="20"/>
        </w:rPr>
        <w:t xml:space="preserve">pkt </w:t>
      </w:r>
      <w:r w:rsidR="00202C1B">
        <w:rPr>
          <w:sz w:val="20"/>
          <w:szCs w:val="20"/>
        </w:rPr>
        <w:t>2</w:t>
      </w:r>
      <w:r w:rsidRPr="004A12F8">
        <w:rPr>
          <w:sz w:val="20"/>
          <w:szCs w:val="20"/>
        </w:rPr>
        <w:t xml:space="preserve">  ustawy z dnia 11 września 2019 r. - Prawo zamówień publicznych (Dz.</w:t>
      </w:r>
      <w:r w:rsidR="00044386" w:rsidRPr="004A12F8">
        <w:rPr>
          <w:sz w:val="20"/>
          <w:szCs w:val="20"/>
        </w:rPr>
        <w:t> </w:t>
      </w:r>
      <w:r w:rsidRPr="004A12F8">
        <w:rPr>
          <w:sz w:val="20"/>
          <w:szCs w:val="20"/>
        </w:rPr>
        <w:t>U z 202</w:t>
      </w:r>
      <w:r w:rsidR="00981840" w:rsidRPr="004A12F8">
        <w:rPr>
          <w:sz w:val="20"/>
          <w:szCs w:val="20"/>
        </w:rPr>
        <w:t>4</w:t>
      </w:r>
      <w:r w:rsidR="00A16CFC" w:rsidRPr="004A12F8">
        <w:rPr>
          <w:sz w:val="20"/>
          <w:szCs w:val="20"/>
        </w:rPr>
        <w:t xml:space="preserve"> </w:t>
      </w:r>
      <w:r w:rsidRPr="004A12F8">
        <w:rPr>
          <w:sz w:val="20"/>
          <w:szCs w:val="20"/>
        </w:rPr>
        <w:t xml:space="preserve">r. poz. </w:t>
      </w:r>
      <w:r w:rsidR="00FD37F8" w:rsidRPr="004A12F8">
        <w:rPr>
          <w:sz w:val="20"/>
          <w:szCs w:val="20"/>
        </w:rPr>
        <w:t>1</w:t>
      </w:r>
      <w:r w:rsidR="00981840" w:rsidRPr="004A12F8">
        <w:rPr>
          <w:sz w:val="20"/>
          <w:szCs w:val="20"/>
        </w:rPr>
        <w:t>320</w:t>
      </w:r>
      <w:r w:rsidRPr="004A12F8">
        <w:rPr>
          <w:sz w:val="20"/>
          <w:szCs w:val="20"/>
        </w:rPr>
        <w:t xml:space="preserve"> z późn.zm)</w:t>
      </w:r>
      <w:bookmarkStart w:id="6" w:name="_Hlk80881069"/>
      <w:bookmarkStart w:id="7" w:name="_Hlk80697956"/>
      <w:bookmarkEnd w:id="6"/>
      <w:bookmarkEnd w:id="7"/>
      <w:r w:rsidRPr="004A12F8">
        <w:rPr>
          <w:sz w:val="20"/>
          <w:szCs w:val="20"/>
        </w:rPr>
        <w:t xml:space="preserve"> [zwanej dalej także </w:t>
      </w:r>
      <w:r w:rsidR="00981840" w:rsidRPr="004A12F8">
        <w:rPr>
          <w:sz w:val="20"/>
          <w:szCs w:val="20"/>
        </w:rPr>
        <w:t>„</w:t>
      </w:r>
      <w:proofErr w:type="spellStart"/>
      <w:r w:rsidRPr="004A12F8">
        <w:rPr>
          <w:sz w:val="20"/>
          <w:szCs w:val="20"/>
        </w:rPr>
        <w:t>Pzp</w:t>
      </w:r>
      <w:proofErr w:type="spellEnd"/>
      <w:r w:rsidRPr="004A12F8">
        <w:rPr>
          <w:sz w:val="20"/>
          <w:szCs w:val="20"/>
        </w:rPr>
        <w:t>”]</w:t>
      </w:r>
      <w:bookmarkStart w:id="8" w:name="_Hlk80880343"/>
      <w:bookmarkEnd w:id="8"/>
      <w:r w:rsidRPr="004A12F8">
        <w:rPr>
          <w:sz w:val="20"/>
          <w:szCs w:val="20"/>
        </w:rPr>
        <w:t xml:space="preserve"> </w:t>
      </w:r>
      <w:r w:rsidR="00FD37F8" w:rsidRPr="004A12F8">
        <w:rPr>
          <w:sz w:val="20"/>
          <w:szCs w:val="20"/>
        </w:rPr>
        <w:t xml:space="preserve">w którym w odpowiedzi na ogłoszenie </w:t>
      </w:r>
      <w:r w:rsidR="002E1B67">
        <w:rPr>
          <w:sz w:val="20"/>
          <w:szCs w:val="20"/>
        </w:rPr>
        <w:br/>
      </w:r>
      <w:r w:rsidR="00FD37F8" w:rsidRPr="004A12F8">
        <w:rPr>
          <w:sz w:val="20"/>
          <w:szCs w:val="20"/>
        </w:rPr>
        <w:t xml:space="preserve">o zamówieniu oferty </w:t>
      </w:r>
      <w:r w:rsidR="00FD37F8" w:rsidRPr="004A12F8">
        <w:rPr>
          <w:b/>
          <w:bCs/>
          <w:sz w:val="20"/>
          <w:szCs w:val="20"/>
        </w:rPr>
        <w:t xml:space="preserve">mogą składać wszyscy zainteresowani Wykonawcy. </w:t>
      </w:r>
    </w:p>
    <w:p w14:paraId="1E212901" w14:textId="77777777" w:rsidR="00FD37F8" w:rsidRPr="004A12F8" w:rsidRDefault="00FD37F8" w:rsidP="002E5273">
      <w:pPr>
        <w:pStyle w:val="Akapitzlist"/>
        <w:keepLines/>
        <w:numPr>
          <w:ilvl w:val="0"/>
          <w:numId w:val="1"/>
        </w:numPr>
        <w:spacing w:line="240" w:lineRule="auto"/>
        <w:rPr>
          <w:sz w:val="20"/>
          <w:szCs w:val="20"/>
        </w:rPr>
      </w:pPr>
      <w:r w:rsidRPr="004A12F8">
        <w:rPr>
          <w:rFonts w:eastAsia="TimesNewRomanPSMT"/>
          <w:color w:val="000000"/>
          <w:sz w:val="20"/>
          <w:szCs w:val="20"/>
        </w:rPr>
        <w:t xml:space="preserve">Zamawiający </w:t>
      </w:r>
      <w:r w:rsidRPr="004A12F8">
        <w:rPr>
          <w:rFonts w:eastAsia="TimesNewRomanPSMT"/>
          <w:b/>
          <w:color w:val="000000"/>
          <w:sz w:val="20"/>
          <w:szCs w:val="20"/>
        </w:rPr>
        <w:t>nie dopuszcza</w:t>
      </w:r>
      <w:r w:rsidRPr="004A12F8">
        <w:rPr>
          <w:rFonts w:eastAsia="TimesNewRomanPSMT"/>
          <w:color w:val="000000"/>
          <w:sz w:val="20"/>
          <w:szCs w:val="20"/>
        </w:rPr>
        <w:t xml:space="preserve"> złożenia oferty w postacie katalogu elektronicznego.</w:t>
      </w:r>
    </w:p>
    <w:p w14:paraId="792ED850" w14:textId="4E269F71" w:rsidR="00FD37F8" w:rsidRDefault="00FD37F8" w:rsidP="002E5273">
      <w:pPr>
        <w:pStyle w:val="Akapitzlist"/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4A12F8">
        <w:rPr>
          <w:sz w:val="20"/>
          <w:szCs w:val="20"/>
        </w:rPr>
        <w:t xml:space="preserve">Zamawiający </w:t>
      </w:r>
      <w:r w:rsidR="00202C1B">
        <w:rPr>
          <w:b/>
          <w:sz w:val="20"/>
          <w:szCs w:val="20"/>
        </w:rPr>
        <w:t xml:space="preserve">dopuszcza </w:t>
      </w:r>
      <w:r w:rsidRPr="004A12F8">
        <w:rPr>
          <w:sz w:val="20"/>
          <w:szCs w:val="20"/>
        </w:rPr>
        <w:t>wy</w:t>
      </w:r>
      <w:r w:rsidR="00202C1B">
        <w:rPr>
          <w:sz w:val="20"/>
          <w:szCs w:val="20"/>
        </w:rPr>
        <w:t>bór</w:t>
      </w:r>
      <w:r w:rsidRPr="004A12F8">
        <w:rPr>
          <w:sz w:val="20"/>
          <w:szCs w:val="20"/>
        </w:rPr>
        <w:t xml:space="preserve"> najkorzystniejszej oferty z możliwością przeprowadzenia negocjacji.</w:t>
      </w:r>
    </w:p>
    <w:p w14:paraId="3ABF909C" w14:textId="198B3C30" w:rsidR="006861C7" w:rsidRPr="004A12F8" w:rsidRDefault="006861C7" w:rsidP="002E5273">
      <w:pPr>
        <w:pStyle w:val="Akapitzlist"/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Z</w:t>
      </w:r>
      <w:r w:rsidRPr="006861C7">
        <w:rPr>
          <w:sz w:val="20"/>
          <w:szCs w:val="20"/>
        </w:rPr>
        <w:t>amawiający</w:t>
      </w:r>
      <w:r>
        <w:rPr>
          <w:sz w:val="20"/>
          <w:szCs w:val="20"/>
        </w:rPr>
        <w:t xml:space="preserve"> </w:t>
      </w:r>
      <w:r w:rsidRPr="006861C7">
        <w:rPr>
          <w:b/>
          <w:sz w:val="20"/>
          <w:szCs w:val="20"/>
        </w:rPr>
        <w:t>nie przewiduje</w:t>
      </w:r>
      <w:r w:rsidRPr="006861C7">
        <w:rPr>
          <w:sz w:val="20"/>
          <w:szCs w:val="20"/>
        </w:rPr>
        <w:t xml:space="preserve"> możliwość ograniczenia liczby wykonawców, których zaprosi do negocjacji, stosując kryteria oceny ofert</w:t>
      </w:r>
      <w:r>
        <w:rPr>
          <w:sz w:val="20"/>
          <w:szCs w:val="20"/>
        </w:rPr>
        <w:t>.</w:t>
      </w:r>
    </w:p>
    <w:p w14:paraId="152D63CF" w14:textId="77777777" w:rsidR="00FD37F8" w:rsidRPr="004A12F8" w:rsidRDefault="00FD37F8" w:rsidP="002E5273">
      <w:pPr>
        <w:pStyle w:val="Akapitzlist"/>
        <w:keepLines/>
        <w:numPr>
          <w:ilvl w:val="0"/>
          <w:numId w:val="1"/>
        </w:numPr>
        <w:spacing w:line="240" w:lineRule="auto"/>
        <w:rPr>
          <w:sz w:val="20"/>
          <w:szCs w:val="20"/>
        </w:rPr>
      </w:pPr>
      <w:r w:rsidRPr="004A12F8">
        <w:rPr>
          <w:sz w:val="20"/>
          <w:szCs w:val="20"/>
        </w:rPr>
        <w:t>Postępowanie prowadzone jest dla wartości zamówienia mniejszej niż próg unijny.</w:t>
      </w:r>
    </w:p>
    <w:p w14:paraId="095AC1A9" w14:textId="77777777" w:rsidR="007A4784" w:rsidRPr="004A12F8" w:rsidRDefault="00B505D1" w:rsidP="002E5273">
      <w:pPr>
        <w:pStyle w:val="Akapitzlist"/>
        <w:keepLines/>
        <w:numPr>
          <w:ilvl w:val="0"/>
          <w:numId w:val="1"/>
        </w:numPr>
        <w:spacing w:line="240" w:lineRule="auto"/>
        <w:rPr>
          <w:sz w:val="20"/>
          <w:szCs w:val="20"/>
        </w:rPr>
      </w:pPr>
      <w:r w:rsidRPr="004A12F8">
        <w:rPr>
          <w:sz w:val="20"/>
          <w:szCs w:val="20"/>
        </w:rPr>
        <w:t xml:space="preserve">Zamawiający </w:t>
      </w:r>
      <w:r w:rsidRPr="004A12F8">
        <w:rPr>
          <w:b/>
          <w:sz w:val="20"/>
          <w:szCs w:val="20"/>
        </w:rPr>
        <w:t>nie dopuszcza</w:t>
      </w:r>
      <w:r w:rsidRPr="004A12F8">
        <w:rPr>
          <w:sz w:val="20"/>
          <w:szCs w:val="20"/>
        </w:rPr>
        <w:t xml:space="preserve"> złożenia oferty w postacie katalogu elektronicznego. </w:t>
      </w:r>
    </w:p>
    <w:p w14:paraId="79C4327A" w14:textId="24426F3C" w:rsidR="007A4784" w:rsidRPr="004A12F8" w:rsidRDefault="00B505D1" w:rsidP="002E5273">
      <w:pPr>
        <w:pStyle w:val="Akapitzlist"/>
        <w:keepLines/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4A12F8">
        <w:rPr>
          <w:sz w:val="20"/>
          <w:szCs w:val="20"/>
        </w:rPr>
        <w:t xml:space="preserve">W przypadku jakichkolwiek wątpliwości, niejasności, błędów, Wykonawca winien przyjąć, że w pierwszej kolejności mają zastosowanie przepisy ustawy Prawo zamówień publicznych i aktów wykonawczych, </w:t>
      </w:r>
      <w:r w:rsidR="004A12F8">
        <w:rPr>
          <w:sz w:val="20"/>
          <w:szCs w:val="20"/>
        </w:rPr>
        <w:br/>
      </w:r>
      <w:r w:rsidRPr="004A12F8">
        <w:rPr>
          <w:sz w:val="20"/>
          <w:szCs w:val="20"/>
        </w:rPr>
        <w:t>a w drugiej kolejności zapisy niniejszej SWZ oraz treść ogłoszenia. W zakresie nieuregulowanym przez ww. akty prawne stosuje się przepisy ustawy z dnia 23 kwietnia 1964 r. - Kodeks cywilny (Dz. U. z 202</w:t>
      </w:r>
      <w:r w:rsidR="00981840" w:rsidRPr="004A12F8">
        <w:rPr>
          <w:sz w:val="20"/>
          <w:szCs w:val="20"/>
        </w:rPr>
        <w:t>4</w:t>
      </w:r>
      <w:r w:rsidRPr="004A12F8">
        <w:rPr>
          <w:sz w:val="20"/>
          <w:szCs w:val="20"/>
        </w:rPr>
        <w:t xml:space="preserve"> r. poz. 1</w:t>
      </w:r>
      <w:r w:rsidR="00981840" w:rsidRPr="004A12F8">
        <w:rPr>
          <w:sz w:val="20"/>
          <w:szCs w:val="20"/>
        </w:rPr>
        <w:t>061</w:t>
      </w:r>
      <w:r w:rsidR="00117708" w:rsidRPr="004A12F8">
        <w:rPr>
          <w:sz w:val="20"/>
          <w:szCs w:val="20"/>
        </w:rPr>
        <w:t xml:space="preserve"> ze zm.</w:t>
      </w:r>
      <w:r w:rsidRPr="004A12F8">
        <w:rPr>
          <w:sz w:val="20"/>
          <w:szCs w:val="20"/>
        </w:rPr>
        <w:t>).</w:t>
      </w:r>
    </w:p>
    <w:p w14:paraId="2AA22E05" w14:textId="2BB8F373" w:rsidR="00996BB5" w:rsidRPr="004A12F8" w:rsidRDefault="00996BB5" w:rsidP="002E5273">
      <w:pPr>
        <w:pStyle w:val="Akapitzlist"/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4A12F8">
        <w:rPr>
          <w:sz w:val="20"/>
          <w:szCs w:val="20"/>
        </w:rPr>
        <w:t xml:space="preserve">Zamawiający </w:t>
      </w:r>
      <w:r w:rsidRPr="004A12F8">
        <w:rPr>
          <w:b/>
          <w:sz w:val="20"/>
          <w:szCs w:val="20"/>
        </w:rPr>
        <w:t>nie przewiduje</w:t>
      </w:r>
      <w:r w:rsidRPr="004A12F8">
        <w:rPr>
          <w:sz w:val="20"/>
          <w:szCs w:val="20"/>
        </w:rPr>
        <w:t xml:space="preserve"> wyboru najkorzystniejszej oferty z zastosowaniem aukcji elektronicznej wraz z informacjami, o których mowa w art. 230 ustawy </w:t>
      </w:r>
      <w:proofErr w:type="spellStart"/>
      <w:r w:rsidRPr="004A12F8">
        <w:rPr>
          <w:sz w:val="20"/>
          <w:szCs w:val="20"/>
        </w:rPr>
        <w:t>Pzp</w:t>
      </w:r>
      <w:proofErr w:type="spellEnd"/>
      <w:r w:rsidRPr="004A12F8">
        <w:rPr>
          <w:sz w:val="20"/>
          <w:szCs w:val="20"/>
        </w:rPr>
        <w:t xml:space="preserve">. </w:t>
      </w:r>
    </w:p>
    <w:p w14:paraId="1C1D6531" w14:textId="75B2230C" w:rsidR="000165DB" w:rsidRPr="004A12F8" w:rsidRDefault="000165DB" w:rsidP="002E5273">
      <w:pPr>
        <w:pStyle w:val="Akapitzlist"/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4A12F8">
        <w:rPr>
          <w:sz w:val="20"/>
          <w:szCs w:val="20"/>
        </w:rPr>
        <w:t xml:space="preserve">Zamawiający </w:t>
      </w:r>
      <w:r w:rsidRPr="004A12F8">
        <w:rPr>
          <w:b/>
          <w:sz w:val="20"/>
          <w:szCs w:val="20"/>
        </w:rPr>
        <w:t>nie zastrzega</w:t>
      </w:r>
      <w:r w:rsidRPr="004A12F8">
        <w:rPr>
          <w:sz w:val="20"/>
          <w:szCs w:val="20"/>
        </w:rPr>
        <w:t xml:space="preserve"> możliwości ubiegania się o udzielenie zamówienia wyłącznie przez wykonawców, o których mowa w art. 94 ustawy </w:t>
      </w:r>
      <w:proofErr w:type="spellStart"/>
      <w:r w:rsidR="00981840" w:rsidRPr="004A12F8">
        <w:rPr>
          <w:sz w:val="20"/>
          <w:szCs w:val="20"/>
        </w:rPr>
        <w:t>Pzp</w:t>
      </w:r>
      <w:proofErr w:type="spellEnd"/>
      <w:r w:rsidR="00981840" w:rsidRPr="004A12F8">
        <w:rPr>
          <w:sz w:val="20"/>
          <w:szCs w:val="20"/>
        </w:rPr>
        <w:t>.</w:t>
      </w:r>
    </w:p>
    <w:p w14:paraId="2EBFC545" w14:textId="2844AF4C" w:rsidR="000165DB" w:rsidRPr="00EF60C3" w:rsidRDefault="000165DB" w:rsidP="002E527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sz w:val="22"/>
        </w:rPr>
      </w:pPr>
      <w:r w:rsidRPr="004A12F8">
        <w:rPr>
          <w:sz w:val="20"/>
          <w:szCs w:val="20"/>
        </w:rPr>
        <w:t xml:space="preserve">Zamawiający </w:t>
      </w:r>
      <w:r w:rsidRPr="004A12F8">
        <w:rPr>
          <w:b/>
          <w:sz w:val="20"/>
          <w:szCs w:val="20"/>
        </w:rPr>
        <w:t>nie określa</w:t>
      </w:r>
      <w:r w:rsidRPr="004A12F8">
        <w:rPr>
          <w:sz w:val="20"/>
          <w:szCs w:val="20"/>
        </w:rPr>
        <w:t xml:space="preserve"> dodatkowych wymagań związanych z zatrudnianiem osób, o których mowa </w:t>
      </w:r>
      <w:r w:rsidR="004A12F8">
        <w:rPr>
          <w:sz w:val="20"/>
          <w:szCs w:val="20"/>
        </w:rPr>
        <w:br/>
      </w:r>
      <w:r w:rsidRPr="004A12F8">
        <w:rPr>
          <w:sz w:val="20"/>
          <w:szCs w:val="20"/>
        </w:rPr>
        <w:t xml:space="preserve">w art. 96 ust. 2 pkt 2 ustawy </w:t>
      </w:r>
      <w:proofErr w:type="spellStart"/>
      <w:r w:rsidR="004A12F8">
        <w:rPr>
          <w:sz w:val="20"/>
          <w:szCs w:val="20"/>
        </w:rPr>
        <w:t>Pzp</w:t>
      </w:r>
      <w:proofErr w:type="spellEnd"/>
      <w:r w:rsidR="004A12F8">
        <w:rPr>
          <w:sz w:val="20"/>
          <w:szCs w:val="20"/>
        </w:rPr>
        <w:t>.</w:t>
      </w:r>
    </w:p>
    <w:p w14:paraId="139328A0" w14:textId="22A62B42" w:rsidR="00C515D8" w:rsidRPr="00C515D8" w:rsidRDefault="00C515D8" w:rsidP="00C515D8">
      <w:pPr>
        <w:pStyle w:val="Akapitzlist"/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C515D8">
        <w:rPr>
          <w:sz w:val="20"/>
          <w:szCs w:val="20"/>
        </w:rPr>
        <w:lastRenderedPageBreak/>
        <w:t>Wymagania dotyczące zatrudnienia na umowę o pracę</w:t>
      </w:r>
      <w:r w:rsidR="00BD1063">
        <w:rPr>
          <w:sz w:val="20"/>
          <w:szCs w:val="20"/>
        </w:rPr>
        <w:t xml:space="preserve"> </w:t>
      </w:r>
      <w:r w:rsidR="00BD1063" w:rsidRPr="00BD1063">
        <w:rPr>
          <w:sz w:val="20"/>
          <w:szCs w:val="20"/>
        </w:rPr>
        <w:t>osób wykonujących roboty ogólnobudowlane</w:t>
      </w:r>
      <w:r w:rsidRPr="00C515D8">
        <w:rPr>
          <w:sz w:val="20"/>
          <w:szCs w:val="20"/>
        </w:rPr>
        <w:t xml:space="preserve"> zgodnie z przepisem art. 95 ust. 1 ustawy PZP. </w:t>
      </w:r>
    </w:p>
    <w:p w14:paraId="68CB9ED1" w14:textId="23CFA962" w:rsidR="00C515D8" w:rsidRPr="00C515D8" w:rsidRDefault="00C515D8" w:rsidP="00B7014B">
      <w:pPr>
        <w:pStyle w:val="Akapitzlist"/>
        <w:numPr>
          <w:ilvl w:val="1"/>
          <w:numId w:val="34"/>
        </w:numPr>
        <w:spacing w:line="240" w:lineRule="auto"/>
        <w:jc w:val="both"/>
        <w:rPr>
          <w:sz w:val="20"/>
          <w:szCs w:val="20"/>
        </w:rPr>
      </w:pPr>
      <w:r w:rsidRPr="00C515D8">
        <w:rPr>
          <w:sz w:val="20"/>
          <w:szCs w:val="20"/>
        </w:rPr>
        <w:t xml:space="preserve">Zamawiający wymaga, aby osoby uczestniczące w realizacji zamówienia wykonujące czynności związane z realizacją przedmiotu zamówienia były zatrudnione przez Wykonawcę (lub podwykonawcę, jeżeli Wykonawca powierza wykonanie części zamówienia podwykonawcy) na podstawie umowy o pracę w rozumieniu ustawy z dnia 26 czerwca 1974 r. – Kodeks pracy (tekst jedn. Dz.U. z 2023 r. poz. 1465 z </w:t>
      </w:r>
      <w:proofErr w:type="spellStart"/>
      <w:r w:rsidRPr="00C515D8">
        <w:rPr>
          <w:sz w:val="20"/>
          <w:szCs w:val="20"/>
        </w:rPr>
        <w:t>późn</w:t>
      </w:r>
      <w:proofErr w:type="spellEnd"/>
      <w:r w:rsidRPr="00C515D8">
        <w:rPr>
          <w:sz w:val="20"/>
          <w:szCs w:val="20"/>
        </w:rPr>
        <w:t xml:space="preserve">. zm.), </w:t>
      </w:r>
    </w:p>
    <w:p w14:paraId="15DEB6F4" w14:textId="6E0823B1" w:rsidR="000165DB" w:rsidRPr="00C515D8" w:rsidRDefault="00C515D8" w:rsidP="00B7014B">
      <w:pPr>
        <w:pStyle w:val="Akapitzlist"/>
        <w:numPr>
          <w:ilvl w:val="1"/>
          <w:numId w:val="34"/>
        </w:numPr>
        <w:spacing w:line="240" w:lineRule="auto"/>
        <w:jc w:val="both"/>
        <w:rPr>
          <w:sz w:val="20"/>
          <w:szCs w:val="20"/>
        </w:rPr>
      </w:pPr>
      <w:r w:rsidRPr="00C515D8">
        <w:rPr>
          <w:sz w:val="20"/>
          <w:szCs w:val="20"/>
        </w:rPr>
        <w:t xml:space="preserve">postanowienia dotyczące dokumentowania realizacji zamówienia przy udziale osób zatrudnionych na podstawie umowy o pracę oraz sankcje za nieprzestrzeganie ww. warunków realizacji zamówienia zostały opisane w projektowanych postanowieniach umowy – </w:t>
      </w:r>
      <w:r w:rsidRPr="00D06894">
        <w:rPr>
          <w:i/>
          <w:sz w:val="20"/>
          <w:szCs w:val="20"/>
        </w:rPr>
        <w:t xml:space="preserve">załącznik nr </w:t>
      </w:r>
      <w:r w:rsidR="00D06894" w:rsidRPr="00D06894">
        <w:rPr>
          <w:i/>
          <w:sz w:val="20"/>
          <w:szCs w:val="20"/>
        </w:rPr>
        <w:t>5</w:t>
      </w:r>
      <w:r w:rsidRPr="00C515D8">
        <w:rPr>
          <w:sz w:val="20"/>
          <w:szCs w:val="20"/>
        </w:rPr>
        <w:t xml:space="preserve"> do SWZ.</w:t>
      </w:r>
    </w:p>
    <w:tbl>
      <w:tblPr>
        <w:tblStyle w:val="Tabela-Siatka"/>
        <w:tblW w:w="0" w:type="auto"/>
        <w:shd w:val="clear" w:color="auto" w:fill="B4C6E7" w:themeFill="accent1" w:themeFillTint="66"/>
        <w:tblLook w:val="04A0" w:firstRow="1" w:lastRow="0" w:firstColumn="1" w:lastColumn="0" w:noHBand="0" w:noVBand="1"/>
      </w:tblPr>
      <w:tblGrid>
        <w:gridCol w:w="9062"/>
      </w:tblGrid>
      <w:tr w:rsidR="004A12F8" w:rsidRPr="004A12F8" w14:paraId="64C3B1E5" w14:textId="77777777" w:rsidTr="004A12F8">
        <w:tc>
          <w:tcPr>
            <w:tcW w:w="9062" w:type="dxa"/>
            <w:shd w:val="clear" w:color="auto" w:fill="B4C6E7" w:themeFill="accent1" w:themeFillTint="66"/>
          </w:tcPr>
          <w:p w14:paraId="0386C86D" w14:textId="77777777" w:rsidR="004A12F8" w:rsidRPr="002C7719" w:rsidRDefault="004A12F8" w:rsidP="004A12F8">
            <w:pPr>
              <w:pStyle w:val="Nagwek1"/>
              <w:spacing w:before="0" w:line="240" w:lineRule="auto"/>
              <w:rPr>
                <w:rFonts w:ascii="Times New Roman" w:eastAsia="TimesNewRomanPSMT" w:hAnsi="Times New Roman" w:cs="Times New Roman"/>
                <w:b/>
                <w:bCs/>
                <w:color w:val="000000"/>
                <w:sz w:val="20"/>
                <w:szCs w:val="20"/>
              </w:rPr>
            </w:pPr>
            <w:bookmarkStart w:id="9" w:name="_Toc184118291"/>
            <w:r w:rsidRPr="002C7719">
              <w:rPr>
                <w:rFonts w:ascii="Times New Roman" w:eastAsia="TimesNewRomanPSMT" w:hAnsi="Times New Roman" w:cs="Times New Roman"/>
                <w:b/>
                <w:bCs/>
                <w:color w:val="000000"/>
                <w:sz w:val="20"/>
                <w:szCs w:val="20"/>
              </w:rPr>
              <w:t>ROZDZIAŁ IV. OPIS PRZEDMIOTU ZAMÓWIENIA</w:t>
            </w:r>
            <w:bookmarkEnd w:id="9"/>
            <w:r w:rsidRPr="002C7719">
              <w:rPr>
                <w:rFonts w:ascii="Times New Roman" w:eastAsia="TimesNewRomanPSMT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69AC0E9D" w14:textId="77777777" w:rsidR="00202C1B" w:rsidRPr="00202C1B" w:rsidRDefault="00202C1B" w:rsidP="00202C1B">
      <w:pPr>
        <w:pStyle w:val="Tekstpodstawowy"/>
        <w:widowControl/>
        <w:numPr>
          <w:ilvl w:val="0"/>
          <w:numId w:val="23"/>
        </w:numPr>
        <w:tabs>
          <w:tab w:val="clear" w:pos="567"/>
          <w:tab w:val="num" w:pos="284"/>
        </w:tabs>
        <w:spacing w:before="120" w:after="0"/>
        <w:jc w:val="both"/>
        <w:rPr>
          <w:sz w:val="20"/>
          <w:szCs w:val="20"/>
        </w:rPr>
      </w:pPr>
      <w:r w:rsidRPr="00202C1B">
        <w:rPr>
          <w:b/>
          <w:sz w:val="20"/>
          <w:szCs w:val="20"/>
        </w:rPr>
        <w:t>Opis przedmiotu zamówienia:</w:t>
      </w:r>
      <w:r w:rsidRPr="00202C1B">
        <w:rPr>
          <w:sz w:val="20"/>
          <w:szCs w:val="20"/>
        </w:rPr>
        <w:t xml:space="preserve">  </w:t>
      </w:r>
    </w:p>
    <w:p w14:paraId="2CD588B5" w14:textId="4C60B025" w:rsidR="00296735" w:rsidRPr="00B7014B" w:rsidRDefault="00202C1B" w:rsidP="00202C1B">
      <w:pPr>
        <w:spacing w:after="0"/>
        <w:ind w:left="284"/>
        <w:jc w:val="both"/>
        <w:rPr>
          <w:b/>
          <w:i/>
          <w:sz w:val="20"/>
          <w:szCs w:val="20"/>
        </w:rPr>
      </w:pPr>
      <w:r w:rsidRPr="000A43C5">
        <w:rPr>
          <w:spacing w:val="-6"/>
          <w:sz w:val="20"/>
          <w:szCs w:val="20"/>
        </w:rPr>
        <w:t xml:space="preserve">Przedmiotem zamówienia jest </w:t>
      </w:r>
      <w:r w:rsidR="00B7014B" w:rsidRPr="00B7014B">
        <w:rPr>
          <w:b/>
          <w:spacing w:val="-6"/>
          <w:sz w:val="20"/>
          <w:szCs w:val="20"/>
        </w:rPr>
        <w:t>”</w:t>
      </w:r>
      <w:r w:rsidR="00F01DF4" w:rsidRPr="00B7014B">
        <w:rPr>
          <w:b/>
          <w:i/>
          <w:sz w:val="20"/>
          <w:szCs w:val="20"/>
        </w:rPr>
        <w:t xml:space="preserve">Budowa krytych kortów tenisowych Akademii Wychowania Fizycznego </w:t>
      </w:r>
      <w:r w:rsidR="00EC66A0">
        <w:rPr>
          <w:b/>
          <w:i/>
          <w:sz w:val="20"/>
          <w:szCs w:val="20"/>
        </w:rPr>
        <w:br/>
      </w:r>
      <w:r w:rsidR="00F01DF4" w:rsidRPr="00B7014B">
        <w:rPr>
          <w:b/>
          <w:i/>
          <w:sz w:val="20"/>
          <w:szCs w:val="20"/>
        </w:rPr>
        <w:t>w Katowicach” (przetarg nr 1)</w:t>
      </w:r>
      <w:r w:rsidRPr="00B7014B">
        <w:rPr>
          <w:b/>
          <w:i/>
          <w:sz w:val="20"/>
          <w:szCs w:val="20"/>
        </w:rPr>
        <w:t>”</w:t>
      </w:r>
    </w:p>
    <w:p w14:paraId="00547998" w14:textId="77777777" w:rsidR="004063EB" w:rsidRDefault="00420760" w:rsidP="004063EB">
      <w:pPr>
        <w:pStyle w:val="Akapitzlist"/>
        <w:numPr>
          <w:ilvl w:val="1"/>
          <w:numId w:val="24"/>
        </w:numPr>
        <w:spacing w:line="240" w:lineRule="auto"/>
        <w:ind w:left="0" w:firstLine="0"/>
        <w:jc w:val="both"/>
        <w:rPr>
          <w:sz w:val="20"/>
          <w:szCs w:val="20"/>
        </w:rPr>
      </w:pPr>
      <w:r w:rsidRPr="004A12F8">
        <w:rPr>
          <w:sz w:val="20"/>
          <w:szCs w:val="20"/>
        </w:rPr>
        <w:t xml:space="preserve">Szczegółowy </w:t>
      </w:r>
      <w:r w:rsidR="00377561" w:rsidRPr="004A12F8">
        <w:rPr>
          <w:sz w:val="20"/>
          <w:szCs w:val="20"/>
        </w:rPr>
        <w:t xml:space="preserve">opis  przedmiotu zamówienia (OPZ) </w:t>
      </w:r>
      <w:r w:rsidR="00C02BCA" w:rsidRPr="004A12F8">
        <w:rPr>
          <w:sz w:val="20"/>
          <w:szCs w:val="20"/>
        </w:rPr>
        <w:t xml:space="preserve"> stanowi </w:t>
      </w:r>
      <w:r w:rsidR="00C02BCA" w:rsidRPr="00202C1B">
        <w:rPr>
          <w:i/>
          <w:sz w:val="20"/>
          <w:szCs w:val="20"/>
        </w:rPr>
        <w:t xml:space="preserve">załącznik nr </w:t>
      </w:r>
      <w:r w:rsidR="004C2209" w:rsidRPr="00202C1B">
        <w:rPr>
          <w:i/>
          <w:sz w:val="20"/>
          <w:szCs w:val="20"/>
        </w:rPr>
        <w:t>2</w:t>
      </w:r>
      <w:r w:rsidR="00202C1B" w:rsidRPr="00202C1B">
        <w:rPr>
          <w:i/>
          <w:sz w:val="20"/>
          <w:szCs w:val="20"/>
        </w:rPr>
        <w:t>, 3 i 4</w:t>
      </w:r>
      <w:r w:rsidR="00202C1B">
        <w:rPr>
          <w:sz w:val="20"/>
          <w:szCs w:val="20"/>
        </w:rPr>
        <w:t xml:space="preserve"> </w:t>
      </w:r>
      <w:r w:rsidR="00F1427E" w:rsidRPr="004A12F8">
        <w:rPr>
          <w:sz w:val="20"/>
          <w:szCs w:val="20"/>
        </w:rPr>
        <w:t>do SWZ</w:t>
      </w:r>
      <w:r w:rsidR="00C72F36" w:rsidRPr="004A12F8">
        <w:rPr>
          <w:sz w:val="20"/>
          <w:szCs w:val="20"/>
        </w:rPr>
        <w:t xml:space="preserve">. </w:t>
      </w:r>
    </w:p>
    <w:p w14:paraId="37D56FC1" w14:textId="77777777" w:rsidR="004063EB" w:rsidRDefault="004063EB" w:rsidP="004063EB">
      <w:pPr>
        <w:pStyle w:val="Akapitzlist"/>
        <w:numPr>
          <w:ilvl w:val="1"/>
          <w:numId w:val="24"/>
        </w:numPr>
        <w:spacing w:line="240" w:lineRule="auto"/>
        <w:ind w:left="0" w:firstLine="0"/>
        <w:jc w:val="both"/>
        <w:rPr>
          <w:sz w:val="20"/>
          <w:szCs w:val="20"/>
        </w:rPr>
      </w:pPr>
      <w:r w:rsidRPr="004063EB">
        <w:rPr>
          <w:b/>
          <w:sz w:val="20"/>
          <w:szCs w:val="20"/>
        </w:rPr>
        <w:t xml:space="preserve">Nazwa i kod określone we Wspólnym Słowniku Zamówień </w:t>
      </w:r>
      <w:r w:rsidRPr="004063EB">
        <w:rPr>
          <w:b/>
          <w:color w:val="000000"/>
          <w:sz w:val="20"/>
          <w:szCs w:val="20"/>
        </w:rPr>
        <w:t>(CPV):</w:t>
      </w:r>
      <w:r w:rsidRPr="004063EB">
        <w:rPr>
          <w:sz w:val="20"/>
          <w:szCs w:val="20"/>
        </w:rPr>
        <w:t xml:space="preserve"> </w:t>
      </w:r>
    </w:p>
    <w:p w14:paraId="263C5589" w14:textId="3CD44E87" w:rsidR="004063EB" w:rsidRPr="004063EB" w:rsidRDefault="004063EB" w:rsidP="004063EB">
      <w:pPr>
        <w:pStyle w:val="Akapitzlist"/>
        <w:spacing w:after="0"/>
        <w:ind w:left="0" w:firstLine="567"/>
        <w:contextualSpacing w:val="0"/>
        <w:jc w:val="both"/>
        <w:rPr>
          <w:sz w:val="20"/>
          <w:szCs w:val="20"/>
        </w:rPr>
      </w:pPr>
      <w:r w:rsidRPr="004063EB">
        <w:rPr>
          <w:sz w:val="20"/>
          <w:szCs w:val="20"/>
        </w:rPr>
        <w:t>Główny kod CPV:</w:t>
      </w:r>
    </w:p>
    <w:p w14:paraId="73AA2156" w14:textId="77777777" w:rsidR="004063EB" w:rsidRPr="0065450D" w:rsidRDefault="004063EB" w:rsidP="004063EB">
      <w:pPr>
        <w:pStyle w:val="Tekstpodstawowy"/>
        <w:spacing w:after="0" w:line="259" w:lineRule="auto"/>
        <w:ind w:firstLine="567"/>
        <w:rPr>
          <w:b/>
          <w:sz w:val="20"/>
          <w:szCs w:val="20"/>
        </w:rPr>
      </w:pPr>
      <w:r w:rsidRPr="0065450D">
        <w:rPr>
          <w:b/>
          <w:sz w:val="20"/>
          <w:szCs w:val="20"/>
        </w:rPr>
        <w:t>45000000-7 Roboty budowlane</w:t>
      </w:r>
    </w:p>
    <w:p w14:paraId="60CDE5C3" w14:textId="77777777" w:rsidR="004063EB" w:rsidRPr="0065450D" w:rsidRDefault="004063EB" w:rsidP="004063EB">
      <w:pPr>
        <w:pStyle w:val="Tekstpodstawowy"/>
        <w:spacing w:after="0" w:line="259" w:lineRule="auto"/>
        <w:ind w:firstLine="567"/>
        <w:rPr>
          <w:sz w:val="20"/>
          <w:szCs w:val="20"/>
        </w:rPr>
      </w:pPr>
      <w:r w:rsidRPr="0065450D">
        <w:rPr>
          <w:sz w:val="20"/>
          <w:szCs w:val="20"/>
        </w:rPr>
        <w:t xml:space="preserve">Dodatkowe kody CPV  </w:t>
      </w:r>
      <w:r w:rsidRPr="0065450D">
        <w:rPr>
          <w:sz w:val="20"/>
          <w:szCs w:val="20"/>
        </w:rPr>
        <w:tab/>
      </w:r>
    </w:p>
    <w:p w14:paraId="55F45E0D" w14:textId="77777777" w:rsidR="004063EB" w:rsidRPr="0065450D" w:rsidRDefault="004063EB" w:rsidP="004063EB">
      <w:pPr>
        <w:autoSpaceDE w:val="0"/>
        <w:autoSpaceDN w:val="0"/>
        <w:adjustRightInd w:val="0"/>
        <w:spacing w:after="0"/>
        <w:ind w:firstLine="567"/>
        <w:rPr>
          <w:sz w:val="20"/>
          <w:szCs w:val="20"/>
        </w:rPr>
      </w:pPr>
      <w:r w:rsidRPr="0065450D">
        <w:rPr>
          <w:sz w:val="20"/>
          <w:szCs w:val="20"/>
        </w:rPr>
        <w:t>71220000-6 Usługi projektowania architektonicznego;</w:t>
      </w:r>
    </w:p>
    <w:p w14:paraId="1AC90E5D" w14:textId="77777777" w:rsidR="004063EB" w:rsidRPr="0065450D" w:rsidRDefault="004063EB" w:rsidP="004063EB">
      <w:pPr>
        <w:autoSpaceDE w:val="0"/>
        <w:autoSpaceDN w:val="0"/>
        <w:adjustRightInd w:val="0"/>
        <w:spacing w:after="0"/>
        <w:ind w:firstLine="567"/>
        <w:rPr>
          <w:sz w:val="20"/>
          <w:szCs w:val="20"/>
        </w:rPr>
      </w:pPr>
      <w:r w:rsidRPr="0065450D">
        <w:rPr>
          <w:sz w:val="20"/>
          <w:szCs w:val="20"/>
        </w:rPr>
        <w:t>71320000-7 Usługi inżynieryjne w zakresie projektowania;</w:t>
      </w:r>
    </w:p>
    <w:p w14:paraId="2E38C001" w14:textId="77777777" w:rsidR="004063EB" w:rsidRPr="0065450D" w:rsidRDefault="004063EB" w:rsidP="004063EB">
      <w:pPr>
        <w:autoSpaceDE w:val="0"/>
        <w:autoSpaceDN w:val="0"/>
        <w:adjustRightInd w:val="0"/>
        <w:spacing w:after="0"/>
        <w:ind w:firstLine="567"/>
        <w:rPr>
          <w:sz w:val="20"/>
          <w:szCs w:val="20"/>
        </w:rPr>
      </w:pPr>
      <w:r w:rsidRPr="0065450D">
        <w:rPr>
          <w:sz w:val="20"/>
          <w:szCs w:val="20"/>
        </w:rPr>
        <w:t>45111291-4 Roboty w zakresie zagospodarowania terenu;</w:t>
      </w:r>
    </w:p>
    <w:p w14:paraId="522AC55F" w14:textId="77777777" w:rsidR="004063EB" w:rsidRPr="0065450D" w:rsidRDefault="004063EB" w:rsidP="004063EB">
      <w:pPr>
        <w:autoSpaceDE w:val="0"/>
        <w:autoSpaceDN w:val="0"/>
        <w:adjustRightInd w:val="0"/>
        <w:spacing w:after="0"/>
        <w:ind w:firstLine="567"/>
        <w:rPr>
          <w:sz w:val="20"/>
          <w:szCs w:val="20"/>
        </w:rPr>
      </w:pPr>
      <w:r w:rsidRPr="0065450D">
        <w:rPr>
          <w:sz w:val="20"/>
          <w:szCs w:val="20"/>
        </w:rPr>
        <w:t>45100000-8 Przygotowanie terenu pod budowę;</w:t>
      </w:r>
    </w:p>
    <w:p w14:paraId="4DE2B3A3" w14:textId="77777777" w:rsidR="004063EB" w:rsidRPr="0065450D" w:rsidRDefault="004063EB" w:rsidP="004063EB">
      <w:pPr>
        <w:autoSpaceDE w:val="0"/>
        <w:autoSpaceDN w:val="0"/>
        <w:adjustRightInd w:val="0"/>
        <w:spacing w:after="0"/>
        <w:ind w:firstLine="567"/>
        <w:rPr>
          <w:sz w:val="20"/>
          <w:szCs w:val="20"/>
        </w:rPr>
      </w:pPr>
      <w:r w:rsidRPr="0065450D">
        <w:rPr>
          <w:sz w:val="20"/>
          <w:szCs w:val="20"/>
        </w:rPr>
        <w:t>45210000-2 Roboty budowlane w zakresie budynków;</w:t>
      </w:r>
    </w:p>
    <w:p w14:paraId="65D0F166" w14:textId="64CD3536" w:rsidR="004063EB" w:rsidRPr="004A12F8" w:rsidRDefault="004063EB" w:rsidP="004063EB">
      <w:pPr>
        <w:pStyle w:val="Akapitzlist"/>
        <w:spacing w:after="0"/>
        <w:ind w:left="357" w:firstLine="210"/>
        <w:contextualSpacing w:val="0"/>
        <w:jc w:val="both"/>
        <w:rPr>
          <w:sz w:val="20"/>
          <w:szCs w:val="20"/>
        </w:rPr>
      </w:pPr>
      <w:r w:rsidRPr="0065450D">
        <w:rPr>
          <w:sz w:val="20"/>
          <w:szCs w:val="20"/>
        </w:rPr>
        <w:t>45300000-0 Roboty instalacyjne w budynkach;</w:t>
      </w:r>
    </w:p>
    <w:p w14:paraId="7AD6A063" w14:textId="6C2A4379" w:rsidR="00D16ED1" w:rsidRPr="004A12F8" w:rsidRDefault="00B505D1" w:rsidP="00202C1B">
      <w:pPr>
        <w:pStyle w:val="Akapitzlist"/>
        <w:numPr>
          <w:ilvl w:val="1"/>
          <w:numId w:val="24"/>
        </w:numPr>
        <w:spacing w:line="240" w:lineRule="auto"/>
        <w:ind w:hanging="284"/>
        <w:jc w:val="both"/>
        <w:rPr>
          <w:sz w:val="20"/>
          <w:szCs w:val="20"/>
        </w:rPr>
      </w:pPr>
      <w:r w:rsidRPr="004A12F8">
        <w:rPr>
          <w:sz w:val="20"/>
          <w:szCs w:val="20"/>
        </w:rPr>
        <w:t xml:space="preserve">Przedmiotowe postępowanie oznaczone jest znakiem sprawy </w:t>
      </w:r>
      <w:r w:rsidRPr="004A12F8">
        <w:rPr>
          <w:b/>
          <w:sz w:val="20"/>
          <w:szCs w:val="20"/>
          <w:u w:val="single"/>
        </w:rPr>
        <w:t>ZP</w:t>
      </w:r>
      <w:r w:rsidR="00997743" w:rsidRPr="004A12F8">
        <w:rPr>
          <w:b/>
          <w:sz w:val="20"/>
          <w:szCs w:val="20"/>
          <w:u w:val="single"/>
        </w:rPr>
        <w:t>/</w:t>
      </w:r>
      <w:r w:rsidR="004A12F8" w:rsidRPr="004A12F8">
        <w:rPr>
          <w:b/>
          <w:sz w:val="20"/>
          <w:szCs w:val="20"/>
          <w:u w:val="single"/>
        </w:rPr>
        <w:t>1</w:t>
      </w:r>
      <w:r w:rsidR="00202C1B">
        <w:rPr>
          <w:b/>
          <w:sz w:val="20"/>
          <w:szCs w:val="20"/>
          <w:u w:val="single"/>
        </w:rPr>
        <w:t>5</w:t>
      </w:r>
      <w:r w:rsidR="00B21045" w:rsidRPr="004A12F8">
        <w:rPr>
          <w:b/>
          <w:sz w:val="20"/>
          <w:szCs w:val="20"/>
          <w:u w:val="single"/>
        </w:rPr>
        <w:t>/2024</w:t>
      </w:r>
      <w:r w:rsidR="00CD493B" w:rsidRPr="004A12F8">
        <w:rPr>
          <w:b/>
          <w:sz w:val="20"/>
          <w:szCs w:val="20"/>
          <w:u w:val="single"/>
        </w:rPr>
        <w:t>/TP</w:t>
      </w:r>
      <w:r w:rsidR="00202C1B">
        <w:rPr>
          <w:b/>
          <w:sz w:val="20"/>
          <w:szCs w:val="20"/>
          <w:u w:val="single"/>
        </w:rPr>
        <w:t>ZN</w:t>
      </w:r>
      <w:r w:rsidR="004A12F8" w:rsidRPr="004A12F8">
        <w:rPr>
          <w:b/>
          <w:sz w:val="20"/>
          <w:szCs w:val="20"/>
          <w:u w:val="single"/>
        </w:rPr>
        <w:t>.</w:t>
      </w:r>
    </w:p>
    <w:p w14:paraId="6ABAB762" w14:textId="77777777" w:rsidR="00202C1B" w:rsidRDefault="00D96DBF" w:rsidP="00202C1B">
      <w:pPr>
        <w:pStyle w:val="Akapitzlist"/>
        <w:numPr>
          <w:ilvl w:val="1"/>
          <w:numId w:val="24"/>
        </w:numPr>
        <w:spacing w:line="240" w:lineRule="auto"/>
        <w:ind w:hanging="284"/>
        <w:jc w:val="both"/>
        <w:rPr>
          <w:sz w:val="20"/>
          <w:szCs w:val="20"/>
        </w:rPr>
      </w:pPr>
      <w:r w:rsidRPr="004A12F8">
        <w:rPr>
          <w:sz w:val="20"/>
          <w:szCs w:val="20"/>
        </w:rPr>
        <w:t xml:space="preserve"> Zamawiający </w:t>
      </w:r>
      <w:r w:rsidR="00202C1B" w:rsidRPr="00202C1B">
        <w:rPr>
          <w:b/>
          <w:sz w:val="20"/>
          <w:szCs w:val="20"/>
        </w:rPr>
        <w:t>nie</w:t>
      </w:r>
      <w:r w:rsidR="00202C1B">
        <w:rPr>
          <w:sz w:val="20"/>
          <w:szCs w:val="20"/>
        </w:rPr>
        <w:t xml:space="preserve"> </w:t>
      </w:r>
      <w:r w:rsidRPr="004A12F8">
        <w:rPr>
          <w:b/>
          <w:sz w:val="20"/>
          <w:szCs w:val="20"/>
        </w:rPr>
        <w:t>dopuszcza</w:t>
      </w:r>
      <w:r w:rsidR="0027264C" w:rsidRPr="004A12F8">
        <w:rPr>
          <w:sz w:val="20"/>
          <w:szCs w:val="20"/>
        </w:rPr>
        <w:t xml:space="preserve"> możliwość</w:t>
      </w:r>
      <w:r w:rsidRPr="004A12F8">
        <w:rPr>
          <w:sz w:val="20"/>
          <w:szCs w:val="20"/>
        </w:rPr>
        <w:t xml:space="preserve"> składania ofert częściowych.</w:t>
      </w:r>
    </w:p>
    <w:p w14:paraId="19C63F19" w14:textId="77777777" w:rsidR="00202C1B" w:rsidRDefault="00202C1B" w:rsidP="00202C1B">
      <w:pPr>
        <w:pStyle w:val="Akapitzlist"/>
        <w:spacing w:line="24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4.1. Uzasadnienie braku podziału zamówienia na części: </w:t>
      </w:r>
    </w:p>
    <w:p w14:paraId="08D49486" w14:textId="6853BC5E" w:rsidR="00202C1B" w:rsidRDefault="00202C1B" w:rsidP="00202C1B">
      <w:pPr>
        <w:pStyle w:val="Akapitzlist"/>
        <w:numPr>
          <w:ilvl w:val="0"/>
          <w:numId w:val="25"/>
        </w:numPr>
        <w:spacing w:line="240" w:lineRule="auto"/>
        <w:jc w:val="both"/>
        <w:rPr>
          <w:sz w:val="20"/>
          <w:szCs w:val="20"/>
        </w:rPr>
      </w:pPr>
      <w:r w:rsidRPr="00202C1B">
        <w:rPr>
          <w:sz w:val="20"/>
          <w:szCs w:val="20"/>
        </w:rPr>
        <w:t xml:space="preserve">podział ilościowy, biorąc pod uwagę rodzaj zamówienia (roboty budowlane), a także charakter przedmiotu zamówienia, który stanowi wykonanie robót budowlanych w trybie zaprojektuj </w:t>
      </w:r>
      <w:r w:rsidR="00B7014B">
        <w:rPr>
          <w:sz w:val="20"/>
          <w:szCs w:val="20"/>
        </w:rPr>
        <w:br/>
      </w:r>
      <w:r w:rsidRPr="00202C1B">
        <w:rPr>
          <w:sz w:val="20"/>
          <w:szCs w:val="20"/>
        </w:rPr>
        <w:t>i wybuduj (m.in. wykonanie projektu wielobranżowego, uzyskanie niezbędnych pozwoleń na budowę i wykonanie w oparciu o to robót budowlanych, ponadto sprawowanie Nadzoru Autorskiego w zakresie dokumentacji projektowej) w ramach jednego obiektu na terenie siedziby Zamawiającego, nie jest możliwy.</w:t>
      </w:r>
    </w:p>
    <w:p w14:paraId="7C297C32" w14:textId="6F6E4893" w:rsidR="00D16ED1" w:rsidRPr="00202C1B" w:rsidRDefault="00202C1B" w:rsidP="00202C1B">
      <w:pPr>
        <w:pStyle w:val="Akapitzlist"/>
        <w:numPr>
          <w:ilvl w:val="0"/>
          <w:numId w:val="25"/>
        </w:numPr>
        <w:spacing w:line="240" w:lineRule="auto"/>
        <w:jc w:val="both"/>
        <w:rPr>
          <w:sz w:val="20"/>
          <w:szCs w:val="20"/>
        </w:rPr>
      </w:pPr>
      <w:r w:rsidRPr="00202C1B">
        <w:rPr>
          <w:sz w:val="20"/>
          <w:szCs w:val="20"/>
        </w:rPr>
        <w:t xml:space="preserve">podział jakościowy nie jest możliwy z przesłanek wyżej przytoczonych, a ponadto rozdrobnienie poszczególnych prac, składających się na przedmiot zamówienia, rodziłby szereg utrudnień organizacyjnych, prawnych, finansowych, technicznych, a ponadto można przewidywać, </w:t>
      </w:r>
      <w:r w:rsidR="00B7014B">
        <w:rPr>
          <w:sz w:val="20"/>
          <w:szCs w:val="20"/>
        </w:rPr>
        <w:br/>
      </w:r>
      <w:r w:rsidRPr="00202C1B">
        <w:rPr>
          <w:sz w:val="20"/>
          <w:szCs w:val="20"/>
        </w:rPr>
        <w:t>iż realizacja zamówienia zostałaby wydłużona, względem czasu, w jakim zamówienie zrealizuje jeden wykonawca.</w:t>
      </w:r>
      <w:r w:rsidR="00D96DBF" w:rsidRPr="00202C1B">
        <w:rPr>
          <w:sz w:val="20"/>
          <w:szCs w:val="20"/>
        </w:rPr>
        <w:t xml:space="preserve"> </w:t>
      </w:r>
    </w:p>
    <w:p w14:paraId="06B937C4" w14:textId="3EC88ED4" w:rsidR="00D16ED1" w:rsidRPr="004A12F8" w:rsidRDefault="00B505D1" w:rsidP="00202C1B">
      <w:pPr>
        <w:pStyle w:val="Akapitzlist"/>
        <w:numPr>
          <w:ilvl w:val="1"/>
          <w:numId w:val="24"/>
        </w:numPr>
        <w:spacing w:line="240" w:lineRule="auto"/>
        <w:ind w:hanging="284"/>
        <w:jc w:val="both"/>
        <w:rPr>
          <w:sz w:val="20"/>
          <w:szCs w:val="20"/>
        </w:rPr>
      </w:pPr>
      <w:r w:rsidRPr="004A12F8">
        <w:rPr>
          <w:sz w:val="20"/>
          <w:szCs w:val="20"/>
        </w:rPr>
        <w:t xml:space="preserve"> Oferty nie zawierające pełnego zakresu przedmiotu zamówienia zostaną odrzucone</w:t>
      </w:r>
      <w:r w:rsidR="00D16ED1" w:rsidRPr="004A12F8">
        <w:rPr>
          <w:sz w:val="20"/>
          <w:szCs w:val="20"/>
        </w:rPr>
        <w:t xml:space="preserve">. </w:t>
      </w:r>
    </w:p>
    <w:p w14:paraId="7E3072EF" w14:textId="77777777" w:rsidR="00D16ED1" w:rsidRPr="004A12F8" w:rsidRDefault="00B505D1" w:rsidP="00202C1B">
      <w:pPr>
        <w:pStyle w:val="Akapitzlist"/>
        <w:numPr>
          <w:ilvl w:val="1"/>
          <w:numId w:val="24"/>
        </w:numPr>
        <w:spacing w:line="240" w:lineRule="auto"/>
        <w:ind w:hanging="284"/>
        <w:jc w:val="both"/>
        <w:rPr>
          <w:sz w:val="20"/>
          <w:szCs w:val="20"/>
        </w:rPr>
      </w:pPr>
      <w:r w:rsidRPr="004A12F8">
        <w:rPr>
          <w:rFonts w:eastAsia="TimesNewRomanPSMT"/>
          <w:sz w:val="20"/>
          <w:szCs w:val="20"/>
        </w:rPr>
        <w:t xml:space="preserve">Zamawiający </w:t>
      </w:r>
      <w:r w:rsidRPr="004A12F8">
        <w:rPr>
          <w:rFonts w:eastAsia="TimesNewRomanPSMT"/>
          <w:b/>
          <w:sz w:val="20"/>
          <w:szCs w:val="20"/>
        </w:rPr>
        <w:t>nie dopuszcza</w:t>
      </w:r>
      <w:r w:rsidRPr="004A12F8">
        <w:rPr>
          <w:rFonts w:eastAsia="TimesNewRomanPSMT"/>
          <w:sz w:val="20"/>
          <w:szCs w:val="20"/>
        </w:rPr>
        <w:t xml:space="preserve"> złożenia oferty wariantowej. </w:t>
      </w:r>
    </w:p>
    <w:p w14:paraId="66940AA8" w14:textId="3B3DABC8" w:rsidR="00933C47" w:rsidRPr="00202C1B" w:rsidRDefault="00C32CD6" w:rsidP="00202C1B">
      <w:pPr>
        <w:pStyle w:val="Akapitzlist"/>
        <w:numPr>
          <w:ilvl w:val="1"/>
          <w:numId w:val="24"/>
        </w:numPr>
        <w:spacing w:line="240" w:lineRule="auto"/>
        <w:ind w:hanging="284"/>
        <w:jc w:val="both"/>
        <w:rPr>
          <w:sz w:val="20"/>
          <w:szCs w:val="20"/>
        </w:rPr>
      </w:pPr>
      <w:r w:rsidRPr="004A12F8">
        <w:rPr>
          <w:rFonts w:eastAsia="TimesNewRomanPSMT"/>
          <w:sz w:val="20"/>
          <w:szCs w:val="20"/>
        </w:rPr>
        <w:t xml:space="preserve">Zamawiający oświadcza, iż </w:t>
      </w:r>
      <w:r w:rsidRPr="004A12F8">
        <w:rPr>
          <w:rFonts w:eastAsia="TimesNewRomanPSMT"/>
          <w:b/>
          <w:sz w:val="20"/>
          <w:szCs w:val="20"/>
        </w:rPr>
        <w:t>nie zamierza</w:t>
      </w:r>
      <w:r w:rsidRPr="004A12F8">
        <w:rPr>
          <w:rFonts w:eastAsia="TimesNewRomanPSMT"/>
          <w:sz w:val="20"/>
          <w:szCs w:val="20"/>
        </w:rPr>
        <w:t xml:space="preserve"> zwoływać zebrania Wykonawców w celu wyjaśnienia treści SWZ.</w:t>
      </w:r>
    </w:p>
    <w:tbl>
      <w:tblPr>
        <w:tblStyle w:val="Tabela-Siatka"/>
        <w:tblW w:w="0" w:type="auto"/>
        <w:shd w:val="clear" w:color="auto" w:fill="B4C6E7" w:themeFill="accent1" w:themeFillTint="66"/>
        <w:tblLook w:val="04A0" w:firstRow="1" w:lastRow="0" w:firstColumn="1" w:lastColumn="0" w:noHBand="0" w:noVBand="1"/>
      </w:tblPr>
      <w:tblGrid>
        <w:gridCol w:w="9062"/>
      </w:tblGrid>
      <w:tr w:rsidR="004A12F8" w:rsidRPr="004A12F8" w14:paraId="3D3AAFA9" w14:textId="77777777" w:rsidTr="004A12F8">
        <w:tc>
          <w:tcPr>
            <w:tcW w:w="9062" w:type="dxa"/>
            <w:shd w:val="clear" w:color="auto" w:fill="B4C6E7" w:themeFill="accent1" w:themeFillTint="66"/>
          </w:tcPr>
          <w:p w14:paraId="673A28C3" w14:textId="77777777" w:rsidR="004A12F8" w:rsidRPr="002C7719" w:rsidRDefault="004A12F8" w:rsidP="004A12F8">
            <w:pPr>
              <w:pStyle w:val="Nagwek1"/>
              <w:spacing w:before="0" w:line="240" w:lineRule="auto"/>
              <w:rPr>
                <w:rFonts w:ascii="Times New Roman" w:eastAsia="TimesNewRomanPSMT" w:hAnsi="Times New Roman" w:cs="Times New Roman"/>
                <w:b/>
                <w:bCs/>
                <w:color w:val="1F3864" w:themeColor="accent1" w:themeShade="80"/>
                <w:sz w:val="20"/>
                <w:szCs w:val="20"/>
              </w:rPr>
            </w:pPr>
            <w:bookmarkStart w:id="10" w:name="_Toc184118292"/>
            <w:r w:rsidRPr="002C771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ROZDZIAŁ V. TERMIN WYKONANIA ZAMÓWIENIA</w:t>
            </w:r>
            <w:bookmarkEnd w:id="10"/>
          </w:p>
        </w:tc>
      </w:tr>
    </w:tbl>
    <w:p w14:paraId="7D57F558" w14:textId="7F8F0129" w:rsidR="00FF2516" w:rsidRPr="00085E1A" w:rsidRDefault="00294D40" w:rsidP="00CA38A3">
      <w:pPr>
        <w:pStyle w:val="Akapitzlist"/>
        <w:keepLines/>
        <w:numPr>
          <w:ilvl w:val="1"/>
          <w:numId w:val="11"/>
        </w:numPr>
        <w:spacing w:before="120" w:line="240" w:lineRule="auto"/>
        <w:ind w:hanging="284"/>
        <w:jc w:val="both"/>
        <w:rPr>
          <w:sz w:val="20"/>
          <w:szCs w:val="20"/>
        </w:rPr>
      </w:pPr>
      <w:r w:rsidRPr="00FF2516">
        <w:rPr>
          <w:rFonts w:asciiTheme="minorHAnsi" w:hAnsiTheme="minorHAnsi" w:cstheme="minorHAnsi"/>
          <w:sz w:val="22"/>
        </w:rPr>
        <w:t xml:space="preserve"> </w:t>
      </w:r>
      <w:r w:rsidR="00687107" w:rsidRPr="004A12F8">
        <w:rPr>
          <w:sz w:val="20"/>
          <w:szCs w:val="20"/>
        </w:rPr>
        <w:t>Termin realizacji zamówienia</w:t>
      </w:r>
      <w:r w:rsidR="00FF2516" w:rsidRPr="004A12F8">
        <w:rPr>
          <w:sz w:val="20"/>
          <w:szCs w:val="20"/>
        </w:rPr>
        <w:t xml:space="preserve">: </w:t>
      </w:r>
      <w:r w:rsidR="00997743" w:rsidRPr="004A12F8">
        <w:rPr>
          <w:b/>
          <w:sz w:val="20"/>
          <w:szCs w:val="20"/>
          <w:u w:val="single"/>
        </w:rPr>
        <w:t xml:space="preserve">do </w:t>
      </w:r>
      <w:r w:rsidR="00202C1B">
        <w:rPr>
          <w:b/>
          <w:sz w:val="20"/>
          <w:szCs w:val="20"/>
          <w:u w:val="single"/>
        </w:rPr>
        <w:t>30 miesięcy od dnia podpisania umowy</w:t>
      </w:r>
      <w:r w:rsidR="00085E1A">
        <w:rPr>
          <w:b/>
          <w:sz w:val="20"/>
          <w:szCs w:val="20"/>
          <w:u w:val="single"/>
        </w:rPr>
        <w:t xml:space="preserve"> w tym: </w:t>
      </w:r>
    </w:p>
    <w:p w14:paraId="2C2C8000" w14:textId="14C10FE9" w:rsidR="00085E1A" w:rsidRPr="00085E1A" w:rsidRDefault="00085E1A" w:rsidP="00B7014B">
      <w:pPr>
        <w:pStyle w:val="Akapitzlist"/>
        <w:keepLines/>
        <w:numPr>
          <w:ilvl w:val="0"/>
          <w:numId w:val="33"/>
        </w:numPr>
        <w:spacing w:before="120" w:line="240" w:lineRule="auto"/>
        <w:jc w:val="both"/>
        <w:rPr>
          <w:b/>
          <w:sz w:val="20"/>
          <w:szCs w:val="20"/>
          <w:u w:val="single"/>
        </w:rPr>
      </w:pPr>
      <w:r>
        <w:rPr>
          <w:sz w:val="20"/>
          <w:szCs w:val="20"/>
        </w:rPr>
        <w:t xml:space="preserve">wykonanie kompletnej dokumentacji projektowej wraz z uzyskaniem pozwolenia na budowę </w:t>
      </w:r>
      <w:r>
        <w:rPr>
          <w:sz w:val="20"/>
          <w:szCs w:val="20"/>
        </w:rPr>
        <w:br/>
      </w:r>
      <w:r w:rsidRPr="00085E1A">
        <w:rPr>
          <w:b/>
          <w:sz w:val="20"/>
          <w:szCs w:val="20"/>
          <w:u w:val="single"/>
        </w:rPr>
        <w:t xml:space="preserve">do </w:t>
      </w:r>
      <w:r w:rsidR="00B7014B">
        <w:rPr>
          <w:b/>
          <w:sz w:val="20"/>
          <w:szCs w:val="20"/>
          <w:u w:val="single"/>
        </w:rPr>
        <w:t xml:space="preserve">6 miesięcy od dnia podpisania umowy. </w:t>
      </w:r>
      <w:r w:rsidRPr="00085E1A">
        <w:rPr>
          <w:b/>
          <w:sz w:val="20"/>
          <w:szCs w:val="20"/>
          <w:u w:val="single"/>
        </w:rPr>
        <w:t xml:space="preserve"> </w:t>
      </w:r>
    </w:p>
    <w:tbl>
      <w:tblPr>
        <w:tblStyle w:val="Tabela-Siatka"/>
        <w:tblW w:w="0" w:type="auto"/>
        <w:shd w:val="clear" w:color="auto" w:fill="B4C6E7" w:themeFill="accent1" w:themeFillTint="66"/>
        <w:tblLook w:val="04A0" w:firstRow="1" w:lastRow="0" w:firstColumn="1" w:lastColumn="0" w:noHBand="0" w:noVBand="1"/>
      </w:tblPr>
      <w:tblGrid>
        <w:gridCol w:w="9062"/>
      </w:tblGrid>
      <w:tr w:rsidR="004A12F8" w:rsidRPr="004A12F8" w14:paraId="4E75E42B" w14:textId="77777777" w:rsidTr="004A12F8">
        <w:tc>
          <w:tcPr>
            <w:tcW w:w="9062" w:type="dxa"/>
            <w:shd w:val="clear" w:color="auto" w:fill="B4C6E7" w:themeFill="accent1" w:themeFillTint="66"/>
          </w:tcPr>
          <w:p w14:paraId="0DECBF5C" w14:textId="101B50FF" w:rsidR="004A12F8" w:rsidRPr="002C7719" w:rsidRDefault="004A12F8" w:rsidP="004A12F8">
            <w:pPr>
              <w:pStyle w:val="Nagwek1"/>
              <w:spacing w:before="0" w:line="240" w:lineRule="auto"/>
              <w:rPr>
                <w:rFonts w:ascii="Times New Roman" w:eastAsia="TimesNewRomanPSMT" w:hAnsi="Times New Roman" w:cs="Times New Roman"/>
                <w:b/>
                <w:bCs/>
                <w:color w:val="1F3864" w:themeColor="accent1" w:themeShade="80"/>
                <w:sz w:val="20"/>
                <w:szCs w:val="20"/>
              </w:rPr>
            </w:pPr>
            <w:bookmarkStart w:id="11" w:name="_Toc184118293"/>
            <w:r w:rsidRPr="002C771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ROZDZIAŁ VI. PROJEKTOWANE POSTANOWIENIA UMOWY</w:t>
            </w:r>
            <w:r w:rsidR="00647A3E" w:rsidRPr="002C771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ORAZ ZMIANA UMOWY</w:t>
            </w:r>
            <w:bookmarkEnd w:id="11"/>
          </w:p>
        </w:tc>
      </w:tr>
    </w:tbl>
    <w:p w14:paraId="27CB4641" w14:textId="77777777" w:rsidR="00C72F36" w:rsidRPr="004A12F8" w:rsidRDefault="00C72F36" w:rsidP="004A12F8">
      <w:pPr>
        <w:keepLines/>
        <w:spacing w:line="240" w:lineRule="auto"/>
        <w:jc w:val="both"/>
        <w:rPr>
          <w:rFonts w:asciiTheme="minorHAnsi" w:hAnsiTheme="minorHAnsi" w:cstheme="minorHAnsi"/>
          <w:sz w:val="2"/>
          <w:szCs w:val="2"/>
        </w:rPr>
      </w:pPr>
    </w:p>
    <w:p w14:paraId="7D5C2312" w14:textId="1E844534" w:rsidR="00DF2CA5" w:rsidRPr="004A12F8" w:rsidRDefault="00B505D1" w:rsidP="00CA38A3">
      <w:pPr>
        <w:pStyle w:val="Akapitzlist"/>
        <w:keepLines/>
        <w:numPr>
          <w:ilvl w:val="1"/>
          <w:numId w:val="20"/>
        </w:numPr>
        <w:spacing w:line="240" w:lineRule="auto"/>
        <w:ind w:left="284" w:hanging="284"/>
        <w:jc w:val="both"/>
        <w:rPr>
          <w:sz w:val="20"/>
          <w:szCs w:val="20"/>
        </w:rPr>
      </w:pPr>
      <w:r w:rsidRPr="004A12F8">
        <w:rPr>
          <w:sz w:val="20"/>
          <w:szCs w:val="20"/>
        </w:rPr>
        <w:t xml:space="preserve">Wzór umowy stanowi </w:t>
      </w:r>
      <w:r w:rsidRPr="00202C1B">
        <w:rPr>
          <w:i/>
          <w:sz w:val="20"/>
          <w:szCs w:val="20"/>
        </w:rPr>
        <w:t xml:space="preserve">załącznik nr </w:t>
      </w:r>
      <w:r w:rsidR="00F0579F">
        <w:rPr>
          <w:i/>
          <w:sz w:val="20"/>
          <w:szCs w:val="20"/>
        </w:rPr>
        <w:t>5</w:t>
      </w:r>
      <w:r w:rsidRPr="004A12F8">
        <w:rPr>
          <w:sz w:val="20"/>
          <w:szCs w:val="20"/>
        </w:rPr>
        <w:t xml:space="preserve"> do SWZ. </w:t>
      </w:r>
    </w:p>
    <w:p w14:paraId="088F20F9" w14:textId="72BA25C1" w:rsidR="00524691" w:rsidRDefault="00DF2CA5" w:rsidP="00CA38A3">
      <w:pPr>
        <w:pStyle w:val="Akapitzlist"/>
        <w:keepLines/>
        <w:numPr>
          <w:ilvl w:val="1"/>
          <w:numId w:val="20"/>
        </w:numPr>
        <w:spacing w:line="240" w:lineRule="auto"/>
        <w:ind w:left="284" w:hanging="284"/>
        <w:jc w:val="both"/>
        <w:rPr>
          <w:sz w:val="20"/>
          <w:szCs w:val="20"/>
        </w:rPr>
      </w:pPr>
      <w:r w:rsidRPr="004A12F8">
        <w:rPr>
          <w:sz w:val="20"/>
          <w:szCs w:val="20"/>
        </w:rPr>
        <w:t xml:space="preserve">Przedmiotowe postępowanie </w:t>
      </w:r>
      <w:r w:rsidRPr="00A87ADE">
        <w:rPr>
          <w:b/>
          <w:sz w:val="20"/>
          <w:szCs w:val="20"/>
        </w:rPr>
        <w:t xml:space="preserve">nie jest </w:t>
      </w:r>
      <w:r w:rsidRPr="00A87ADE">
        <w:rPr>
          <w:sz w:val="20"/>
          <w:szCs w:val="20"/>
        </w:rPr>
        <w:t>prowadzone</w:t>
      </w:r>
      <w:r w:rsidRPr="004A12F8">
        <w:rPr>
          <w:sz w:val="20"/>
          <w:szCs w:val="20"/>
        </w:rPr>
        <w:t xml:space="preserve"> w celu </w:t>
      </w:r>
      <w:r w:rsidRPr="004A12F8">
        <w:rPr>
          <w:color w:val="000000" w:themeColor="text1"/>
          <w:sz w:val="20"/>
          <w:szCs w:val="20"/>
        </w:rPr>
        <w:t>zawarcia</w:t>
      </w:r>
      <w:r w:rsidRPr="004A12F8">
        <w:rPr>
          <w:sz w:val="20"/>
          <w:szCs w:val="20"/>
        </w:rPr>
        <w:t xml:space="preserve"> umowy ramowej.</w:t>
      </w:r>
    </w:p>
    <w:p w14:paraId="5ED8582F" w14:textId="138A80A5" w:rsidR="00647A3E" w:rsidRDefault="00647A3E" w:rsidP="00647A3E">
      <w:pPr>
        <w:pStyle w:val="Akapitzlist"/>
        <w:keepLines/>
        <w:numPr>
          <w:ilvl w:val="1"/>
          <w:numId w:val="20"/>
        </w:numPr>
        <w:spacing w:line="240" w:lineRule="auto"/>
        <w:ind w:left="284" w:hanging="284"/>
        <w:jc w:val="both"/>
        <w:rPr>
          <w:sz w:val="20"/>
          <w:szCs w:val="20"/>
        </w:rPr>
      </w:pPr>
      <w:r w:rsidRPr="00647A3E">
        <w:rPr>
          <w:sz w:val="20"/>
          <w:szCs w:val="20"/>
        </w:rPr>
        <w:t xml:space="preserve">Zamawiający przewiduje możliwość zmian postanowień zawartej umowy (tzw. zmiany kontraktowe </w:t>
      </w:r>
      <w:r w:rsidR="002E1B67">
        <w:rPr>
          <w:sz w:val="20"/>
          <w:szCs w:val="20"/>
        </w:rPr>
        <w:br/>
      </w:r>
      <w:r w:rsidRPr="002472D5">
        <w:rPr>
          <w:sz w:val="20"/>
          <w:szCs w:val="20"/>
        </w:rPr>
        <w:t xml:space="preserve">w oparciu o art. 455 ust. 1 pkt 1 ustawy) w stosunku do treści oferty, na podstawie której dokonano wyboru wykonawcy, zgodnie z warunkami zawartymi w </w:t>
      </w:r>
      <w:r w:rsidRPr="00202C1B">
        <w:rPr>
          <w:i/>
          <w:sz w:val="20"/>
          <w:szCs w:val="20"/>
        </w:rPr>
        <w:t xml:space="preserve">załączniku nr </w:t>
      </w:r>
      <w:r w:rsidR="00F0579F">
        <w:rPr>
          <w:i/>
          <w:sz w:val="20"/>
          <w:szCs w:val="20"/>
        </w:rPr>
        <w:t>5</w:t>
      </w:r>
      <w:r w:rsidRPr="002472D5">
        <w:rPr>
          <w:sz w:val="20"/>
          <w:szCs w:val="20"/>
        </w:rPr>
        <w:t xml:space="preserve"> do SWZ.</w:t>
      </w:r>
    </w:p>
    <w:p w14:paraId="6A474F87" w14:textId="6596A22C" w:rsidR="00647A3E" w:rsidRPr="002472D5" w:rsidRDefault="00647A3E" w:rsidP="002472D5">
      <w:pPr>
        <w:pStyle w:val="Akapitzlist"/>
        <w:keepLines/>
        <w:numPr>
          <w:ilvl w:val="1"/>
          <w:numId w:val="20"/>
        </w:numPr>
        <w:spacing w:line="240" w:lineRule="auto"/>
        <w:ind w:left="284" w:hanging="284"/>
        <w:jc w:val="both"/>
        <w:rPr>
          <w:sz w:val="20"/>
          <w:szCs w:val="20"/>
        </w:rPr>
      </w:pPr>
      <w:r w:rsidRPr="002472D5">
        <w:rPr>
          <w:sz w:val="20"/>
          <w:szCs w:val="20"/>
        </w:rPr>
        <w:t>Zmiana umowy może także nastąpić w przypadkach, o których mowa w art. 455 ust. 1 pkt 2-4 oraz ust. 2 ustawy.</w:t>
      </w:r>
    </w:p>
    <w:tbl>
      <w:tblPr>
        <w:tblStyle w:val="Tabela-Siatka"/>
        <w:tblW w:w="0" w:type="auto"/>
        <w:shd w:val="clear" w:color="auto" w:fill="B4C6E7" w:themeFill="accent1" w:themeFillTint="66"/>
        <w:tblLook w:val="04A0" w:firstRow="1" w:lastRow="0" w:firstColumn="1" w:lastColumn="0" w:noHBand="0" w:noVBand="1"/>
      </w:tblPr>
      <w:tblGrid>
        <w:gridCol w:w="9062"/>
      </w:tblGrid>
      <w:tr w:rsidR="00E40B4D" w:rsidRPr="004A12F8" w14:paraId="116E1376" w14:textId="77777777" w:rsidTr="00E2484E">
        <w:tc>
          <w:tcPr>
            <w:tcW w:w="9062" w:type="dxa"/>
            <w:shd w:val="clear" w:color="auto" w:fill="B4C6E7" w:themeFill="accent1" w:themeFillTint="66"/>
          </w:tcPr>
          <w:p w14:paraId="18D3D3B9" w14:textId="64285484" w:rsidR="00E40B4D" w:rsidRPr="004A12F8" w:rsidRDefault="00E40B4D" w:rsidP="00E2484E">
            <w:pPr>
              <w:pStyle w:val="Nagwek1"/>
              <w:spacing w:before="0" w:line="240" w:lineRule="auto"/>
              <w:rPr>
                <w:rFonts w:ascii="Times New Roman" w:eastAsia="TimesNewRomanPSMT" w:hAnsi="Times New Roman" w:cs="Times New Roman"/>
                <w:b/>
                <w:bCs/>
                <w:color w:val="1F3864" w:themeColor="accent1" w:themeShade="80"/>
                <w:sz w:val="20"/>
                <w:szCs w:val="20"/>
              </w:rPr>
            </w:pPr>
            <w:bookmarkStart w:id="12" w:name="_Toc184118294"/>
            <w:bookmarkStart w:id="13" w:name="_Hlk182378539"/>
            <w:r w:rsidRPr="004A12F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lastRenderedPageBreak/>
              <w:t>ROZDZIAŁ V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II</w:t>
            </w:r>
            <w:r w:rsidRPr="004A12F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. </w:t>
            </w:r>
            <w:r w:rsidRPr="00E40B4D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PODSTAWY WYKLUCZENIA</w:t>
            </w:r>
            <w:bookmarkEnd w:id="12"/>
          </w:p>
        </w:tc>
      </w:tr>
      <w:bookmarkEnd w:id="13"/>
    </w:tbl>
    <w:p w14:paraId="0A0E5AB9" w14:textId="77777777" w:rsidR="00E40B4D" w:rsidRPr="00E40B4D" w:rsidRDefault="00E40B4D" w:rsidP="002E5273">
      <w:pPr>
        <w:pStyle w:val="Akapitzlist"/>
        <w:keepLines/>
        <w:spacing w:line="240" w:lineRule="auto"/>
        <w:ind w:left="426"/>
        <w:jc w:val="both"/>
        <w:rPr>
          <w:rFonts w:asciiTheme="minorHAnsi" w:hAnsiTheme="minorHAnsi" w:cstheme="minorHAnsi"/>
          <w:sz w:val="10"/>
          <w:szCs w:val="10"/>
        </w:rPr>
      </w:pPr>
    </w:p>
    <w:p w14:paraId="776F2FAA" w14:textId="77777777" w:rsidR="00FE5DEA" w:rsidRPr="00E40B4D" w:rsidRDefault="00FE5DEA" w:rsidP="00CA38A3">
      <w:pPr>
        <w:pStyle w:val="Akapitzlist"/>
        <w:keepLines/>
        <w:numPr>
          <w:ilvl w:val="0"/>
          <w:numId w:val="22"/>
        </w:numPr>
        <w:spacing w:after="0" w:line="271" w:lineRule="auto"/>
        <w:ind w:left="284" w:hanging="284"/>
        <w:jc w:val="both"/>
        <w:rPr>
          <w:b/>
          <w:bCs/>
          <w:sz w:val="20"/>
          <w:szCs w:val="20"/>
        </w:rPr>
      </w:pPr>
      <w:r w:rsidRPr="00E40B4D">
        <w:rPr>
          <w:sz w:val="20"/>
          <w:szCs w:val="20"/>
        </w:rPr>
        <w:t xml:space="preserve">Z postepowania o udzielenie zamówienia wyklucza się̨, z zastrzeżeniem art. 110 ust. 2 </w:t>
      </w:r>
      <w:proofErr w:type="spellStart"/>
      <w:r w:rsidRPr="00E40B4D">
        <w:rPr>
          <w:sz w:val="20"/>
          <w:szCs w:val="20"/>
        </w:rPr>
        <w:t>pzp</w:t>
      </w:r>
      <w:proofErr w:type="spellEnd"/>
      <w:r w:rsidRPr="00E40B4D">
        <w:rPr>
          <w:sz w:val="20"/>
          <w:szCs w:val="20"/>
        </w:rPr>
        <w:t xml:space="preserve">, Wykonawcę̨: </w:t>
      </w:r>
    </w:p>
    <w:p w14:paraId="7F849054" w14:textId="77777777" w:rsidR="00FE5DEA" w:rsidRPr="00E40B4D" w:rsidRDefault="00FE5DEA" w:rsidP="00CA38A3">
      <w:pPr>
        <w:pStyle w:val="Akapitzlist"/>
        <w:keepLines/>
        <w:numPr>
          <w:ilvl w:val="1"/>
          <w:numId w:val="7"/>
        </w:numPr>
        <w:spacing w:after="0" w:line="271" w:lineRule="auto"/>
        <w:ind w:left="284" w:hanging="284"/>
        <w:jc w:val="both"/>
        <w:rPr>
          <w:b/>
          <w:bCs/>
          <w:sz w:val="20"/>
          <w:szCs w:val="20"/>
        </w:rPr>
      </w:pPr>
      <w:r w:rsidRPr="00E40B4D">
        <w:rPr>
          <w:sz w:val="20"/>
          <w:szCs w:val="20"/>
        </w:rPr>
        <w:t>będącego osoba fizyczną, którego prawomocnie skazano za przestępstwo:</w:t>
      </w:r>
    </w:p>
    <w:p w14:paraId="1BA1E539" w14:textId="77777777" w:rsidR="00FE5DEA" w:rsidRPr="00E40B4D" w:rsidRDefault="00FE5DEA" w:rsidP="00E40B4D">
      <w:pPr>
        <w:pStyle w:val="Akapitzlist"/>
        <w:spacing w:after="0" w:line="271" w:lineRule="auto"/>
        <w:ind w:left="284" w:hanging="284"/>
        <w:jc w:val="both"/>
        <w:rPr>
          <w:sz w:val="20"/>
          <w:szCs w:val="20"/>
        </w:rPr>
      </w:pPr>
      <w:r w:rsidRPr="00E40B4D">
        <w:rPr>
          <w:sz w:val="20"/>
          <w:szCs w:val="20"/>
        </w:rPr>
        <w:t xml:space="preserve"> a) udziału w zorganizowanej grupie przestępczej albo związku mającym na celu popełnienie przestępstwa lub przestępstwa skarbowego, o którym mowa w art. 258 Kodeksu karnego (art. 108 ust. 1 pkt 1 lit. a)</w:t>
      </w:r>
    </w:p>
    <w:p w14:paraId="2CE3752E" w14:textId="77777777" w:rsidR="00FE5DEA" w:rsidRPr="00E40B4D" w:rsidRDefault="00FE5DEA" w:rsidP="00E40B4D">
      <w:pPr>
        <w:pStyle w:val="Akapitzlist"/>
        <w:spacing w:after="0" w:line="271" w:lineRule="auto"/>
        <w:ind w:left="284" w:hanging="284"/>
        <w:jc w:val="both"/>
        <w:rPr>
          <w:b/>
          <w:bCs/>
          <w:sz w:val="20"/>
          <w:szCs w:val="20"/>
        </w:rPr>
      </w:pPr>
      <w:r w:rsidRPr="00E40B4D">
        <w:rPr>
          <w:sz w:val="20"/>
          <w:szCs w:val="20"/>
        </w:rPr>
        <w:t>b) handlu ludźmi, o którym mowa w art. 189a Kodeksu karnego, (art. 108 ust. 1 pkt 1   lit. b)</w:t>
      </w:r>
    </w:p>
    <w:p w14:paraId="2D132567" w14:textId="61188C93" w:rsidR="00FE5DEA" w:rsidRPr="00E40B4D" w:rsidRDefault="00FE5DEA" w:rsidP="00E40B4D">
      <w:pPr>
        <w:pStyle w:val="Akapitzlist"/>
        <w:spacing w:after="0" w:line="271" w:lineRule="auto"/>
        <w:ind w:left="284" w:hanging="284"/>
        <w:jc w:val="both"/>
        <w:rPr>
          <w:sz w:val="20"/>
          <w:szCs w:val="20"/>
        </w:rPr>
      </w:pPr>
      <w:r w:rsidRPr="00E40B4D">
        <w:rPr>
          <w:sz w:val="20"/>
          <w:szCs w:val="20"/>
        </w:rPr>
        <w:t>c) o  którym mowa w art. 228–230a, art. 250a Kodeksu karnego</w:t>
      </w:r>
      <w:r w:rsidR="00540E6C" w:rsidRPr="00E40B4D">
        <w:rPr>
          <w:sz w:val="20"/>
          <w:szCs w:val="20"/>
        </w:rPr>
        <w:t xml:space="preserve"> lub </w:t>
      </w:r>
      <w:r w:rsidRPr="00E40B4D">
        <w:rPr>
          <w:sz w:val="20"/>
          <w:szCs w:val="20"/>
        </w:rPr>
        <w:t>w art. 46</w:t>
      </w:r>
      <w:r w:rsidR="00540E6C" w:rsidRPr="00E40B4D">
        <w:rPr>
          <w:sz w:val="20"/>
          <w:szCs w:val="20"/>
        </w:rPr>
        <w:t xml:space="preserve">  lub art. </w:t>
      </w:r>
      <w:r w:rsidRPr="00E40B4D">
        <w:rPr>
          <w:sz w:val="20"/>
          <w:szCs w:val="20"/>
        </w:rPr>
        <w:t>48 ustawy z dnia 25 czerwca 2010 r. o sporcie (Dz. U. z 202</w:t>
      </w:r>
      <w:r w:rsidR="002615DA" w:rsidRPr="00E40B4D">
        <w:rPr>
          <w:sz w:val="20"/>
          <w:szCs w:val="20"/>
        </w:rPr>
        <w:t xml:space="preserve">3 poz. 2048 </w:t>
      </w:r>
      <w:r w:rsidR="00540E6C" w:rsidRPr="00E40B4D">
        <w:rPr>
          <w:sz w:val="20"/>
          <w:szCs w:val="20"/>
        </w:rPr>
        <w:t>)</w:t>
      </w:r>
      <w:r w:rsidRPr="00E40B4D">
        <w:rPr>
          <w:sz w:val="20"/>
          <w:szCs w:val="20"/>
        </w:rPr>
        <w:t xml:space="preserve"> lub w art. 54 ust. 1–4 ustawy z</w:t>
      </w:r>
      <w:r w:rsidR="002615DA" w:rsidRPr="00E40B4D">
        <w:rPr>
          <w:sz w:val="20"/>
          <w:szCs w:val="20"/>
        </w:rPr>
        <w:t> </w:t>
      </w:r>
      <w:r w:rsidRPr="00E40B4D">
        <w:rPr>
          <w:sz w:val="20"/>
          <w:szCs w:val="20"/>
        </w:rPr>
        <w:t xml:space="preserve">dnia 12 maja 2011 r. </w:t>
      </w:r>
      <w:r w:rsidR="002E1B67">
        <w:rPr>
          <w:sz w:val="20"/>
          <w:szCs w:val="20"/>
        </w:rPr>
        <w:br/>
      </w:r>
      <w:r w:rsidRPr="00E40B4D">
        <w:rPr>
          <w:sz w:val="20"/>
          <w:szCs w:val="20"/>
        </w:rPr>
        <w:t xml:space="preserve">o refundacji leków, środków spożywczych specjalnego przeznaczenia żywieniowego oraz wyrobów medycznych </w:t>
      </w:r>
      <w:r w:rsidR="00E40B4D">
        <w:rPr>
          <w:sz w:val="20"/>
          <w:szCs w:val="20"/>
        </w:rPr>
        <w:br/>
      </w:r>
      <w:r w:rsidRPr="00E40B4D">
        <w:rPr>
          <w:sz w:val="20"/>
          <w:szCs w:val="20"/>
        </w:rPr>
        <w:t>(Dz. U. z 202</w:t>
      </w:r>
      <w:r w:rsidR="00540E6C" w:rsidRPr="00E40B4D">
        <w:rPr>
          <w:sz w:val="20"/>
          <w:szCs w:val="20"/>
        </w:rPr>
        <w:t>3</w:t>
      </w:r>
      <w:r w:rsidRPr="00E40B4D">
        <w:rPr>
          <w:sz w:val="20"/>
          <w:szCs w:val="20"/>
        </w:rPr>
        <w:t xml:space="preserve">r. poz. </w:t>
      </w:r>
      <w:r w:rsidR="00540E6C" w:rsidRPr="00E40B4D">
        <w:rPr>
          <w:sz w:val="20"/>
          <w:szCs w:val="20"/>
        </w:rPr>
        <w:t>826</w:t>
      </w:r>
      <w:r w:rsidRPr="00E40B4D">
        <w:rPr>
          <w:sz w:val="20"/>
          <w:szCs w:val="20"/>
        </w:rPr>
        <w:t>) (art. 108 ust. 1 pkt 1 lit.</w:t>
      </w:r>
      <w:r w:rsidR="00D0033B" w:rsidRPr="00E40B4D">
        <w:rPr>
          <w:sz w:val="20"/>
          <w:szCs w:val="20"/>
        </w:rPr>
        <w:t> </w:t>
      </w:r>
      <w:r w:rsidRPr="00E40B4D">
        <w:rPr>
          <w:sz w:val="20"/>
          <w:szCs w:val="20"/>
        </w:rPr>
        <w:t>c)</w:t>
      </w:r>
    </w:p>
    <w:p w14:paraId="528EA307" w14:textId="05D5C796" w:rsidR="00FE5DEA" w:rsidRPr="00E40B4D" w:rsidRDefault="00FE5DEA" w:rsidP="00E40B4D">
      <w:pPr>
        <w:pStyle w:val="Akapitzlist"/>
        <w:spacing w:after="0" w:line="271" w:lineRule="auto"/>
        <w:ind w:left="284" w:hanging="284"/>
        <w:jc w:val="both"/>
        <w:rPr>
          <w:b/>
          <w:bCs/>
          <w:sz w:val="20"/>
          <w:szCs w:val="20"/>
        </w:rPr>
      </w:pPr>
      <w:r w:rsidRPr="00E40B4D">
        <w:rPr>
          <w:sz w:val="20"/>
          <w:szCs w:val="20"/>
        </w:rPr>
        <w:t xml:space="preserve">d) finansowania przestępstwa o charakterze terrorystycznym, o którym mowa w art. 165a Kodeksu karnego, </w:t>
      </w:r>
      <w:r w:rsidR="002E1B67">
        <w:rPr>
          <w:sz w:val="20"/>
          <w:szCs w:val="20"/>
        </w:rPr>
        <w:br/>
      </w:r>
      <w:r w:rsidRPr="00E40B4D">
        <w:rPr>
          <w:sz w:val="20"/>
          <w:szCs w:val="20"/>
        </w:rPr>
        <w:t>lub przestępstwo udaremniania lub utrudniania stwierdzenia przestępnego pochodzenia pieniędzy lub ukrywania ich pochodzenia, o którym mowa w</w:t>
      </w:r>
      <w:r w:rsidR="007132DE" w:rsidRPr="00E40B4D">
        <w:rPr>
          <w:sz w:val="20"/>
          <w:szCs w:val="20"/>
        </w:rPr>
        <w:t> </w:t>
      </w:r>
      <w:r w:rsidRPr="00E40B4D">
        <w:rPr>
          <w:sz w:val="20"/>
          <w:szCs w:val="20"/>
        </w:rPr>
        <w:t>art.</w:t>
      </w:r>
      <w:r w:rsidR="007132DE" w:rsidRPr="00E40B4D">
        <w:rPr>
          <w:sz w:val="20"/>
          <w:szCs w:val="20"/>
        </w:rPr>
        <w:t> </w:t>
      </w:r>
      <w:r w:rsidRPr="00E40B4D">
        <w:rPr>
          <w:sz w:val="20"/>
          <w:szCs w:val="20"/>
        </w:rPr>
        <w:t>299 Kodeksu karnego, (art. 108 ust. 1 pkt 1 lit. d)</w:t>
      </w:r>
    </w:p>
    <w:p w14:paraId="45112FBD" w14:textId="77777777" w:rsidR="00FE5DEA" w:rsidRPr="00E40B4D" w:rsidRDefault="00FE5DEA" w:rsidP="00E40B4D">
      <w:pPr>
        <w:pStyle w:val="Akapitzlist"/>
        <w:spacing w:after="0" w:line="271" w:lineRule="auto"/>
        <w:ind w:left="284" w:hanging="284"/>
        <w:jc w:val="both"/>
        <w:rPr>
          <w:sz w:val="20"/>
          <w:szCs w:val="20"/>
        </w:rPr>
      </w:pPr>
      <w:r w:rsidRPr="00E40B4D">
        <w:rPr>
          <w:sz w:val="20"/>
          <w:szCs w:val="20"/>
        </w:rPr>
        <w:t>e) o charakterze terrorystycznym, o którym mowa w art. 115 § 20 Kodeksu karnego, lub mające na celu popełnienie tego przestępstwa, (art. 108 ust. 1 pkt 1 lit. e)</w:t>
      </w:r>
    </w:p>
    <w:p w14:paraId="3F614A97" w14:textId="77777777" w:rsidR="00FE5DEA" w:rsidRPr="00E40B4D" w:rsidRDefault="00FE5DEA" w:rsidP="00E40B4D">
      <w:pPr>
        <w:pStyle w:val="Akapitzlist"/>
        <w:spacing w:after="0" w:line="271" w:lineRule="auto"/>
        <w:ind w:left="284" w:hanging="284"/>
        <w:jc w:val="both"/>
        <w:rPr>
          <w:sz w:val="20"/>
          <w:szCs w:val="20"/>
        </w:rPr>
      </w:pPr>
      <w:r w:rsidRPr="00E40B4D">
        <w:rPr>
          <w:sz w:val="20"/>
          <w:szCs w:val="20"/>
        </w:rPr>
        <w:t>f) powierzenia wykonywania pracy małoletniemu cudzoziemcowi, o którym mowa w art. 9 ust.</w:t>
      </w:r>
      <w:r w:rsidR="007132DE" w:rsidRPr="00E40B4D">
        <w:rPr>
          <w:sz w:val="20"/>
          <w:szCs w:val="20"/>
        </w:rPr>
        <w:t> </w:t>
      </w:r>
      <w:r w:rsidRPr="00E40B4D">
        <w:rPr>
          <w:sz w:val="20"/>
          <w:szCs w:val="20"/>
        </w:rPr>
        <w:t>2 ustawy z dnia 15 czerwca 2012 r. o skutkach powierzania wykonywania pracy cudzoziemcom przebywającym wbrew przepisom na terytorium Rzeczypospolitej Polskiej (Dz. U. z 2021 poz. 1745), (art. 108 ust. 1 pkt 1 lit. f)</w:t>
      </w:r>
    </w:p>
    <w:p w14:paraId="12775009" w14:textId="77777777" w:rsidR="00FE5DEA" w:rsidRPr="00E40B4D" w:rsidRDefault="00FE5DEA" w:rsidP="00E40B4D">
      <w:pPr>
        <w:pStyle w:val="Akapitzlist"/>
        <w:spacing w:after="0" w:line="271" w:lineRule="auto"/>
        <w:ind w:left="284" w:hanging="284"/>
        <w:jc w:val="both"/>
        <w:rPr>
          <w:sz w:val="20"/>
          <w:szCs w:val="20"/>
        </w:rPr>
      </w:pPr>
      <w:r w:rsidRPr="00E40B4D">
        <w:rPr>
          <w:sz w:val="20"/>
          <w:szCs w:val="20"/>
        </w:rPr>
        <w:t>g) przeciwko obrotowi gospodarczemu, o których mowa w art. 296–307 Kodeksu karnego, przestępstwo oszustwa, o którym mowa w art. 286 Kodeksu karnego, przestępstwo przeciwko wiarygodności dokumentów, o których mowa w art. 270– 277d Kodeksu karnego, lub przestępstwo skarbowe, (art. 108 ust. 1 pkt 1 lit. g)</w:t>
      </w:r>
    </w:p>
    <w:p w14:paraId="06462032" w14:textId="77777777" w:rsidR="00FE5DEA" w:rsidRPr="00E40B4D" w:rsidRDefault="00FE5DEA" w:rsidP="00E40B4D">
      <w:pPr>
        <w:pStyle w:val="Akapitzlist"/>
        <w:spacing w:after="0" w:line="271" w:lineRule="auto"/>
        <w:ind w:left="284" w:hanging="284"/>
        <w:jc w:val="both"/>
        <w:rPr>
          <w:sz w:val="20"/>
          <w:szCs w:val="20"/>
        </w:rPr>
      </w:pPr>
      <w:r w:rsidRPr="00E40B4D">
        <w:rPr>
          <w:sz w:val="20"/>
          <w:szCs w:val="20"/>
        </w:rPr>
        <w:t xml:space="preserve"> h) o którym mowa w art. 9 ust. 1 i 3 lub art. 10 ustawy z dnia 15 czerwca 2012r. o skutkach powierzania wykonywania pracy cudzoziemcom przebywającym wbrew przepisom na terytorium Rzeczypospolitej Polskiej (art. 108 ust. 1 pkt 1 lit. h)</w:t>
      </w:r>
    </w:p>
    <w:p w14:paraId="4B4DD71C" w14:textId="77777777" w:rsidR="00FE5DEA" w:rsidRPr="00E40B4D" w:rsidRDefault="00FE5DEA" w:rsidP="00E40B4D">
      <w:pPr>
        <w:pStyle w:val="Akapitzlist"/>
        <w:spacing w:after="0" w:line="271" w:lineRule="auto"/>
        <w:ind w:left="284" w:hanging="284"/>
        <w:jc w:val="both"/>
        <w:rPr>
          <w:sz w:val="20"/>
          <w:szCs w:val="20"/>
        </w:rPr>
      </w:pPr>
      <w:r w:rsidRPr="00E40B4D">
        <w:rPr>
          <w:sz w:val="20"/>
          <w:szCs w:val="20"/>
        </w:rPr>
        <w:t xml:space="preserve">      – lub za odpowiedni czyn zabroniony określony w przepisach prawa obcego;</w:t>
      </w:r>
    </w:p>
    <w:p w14:paraId="044228D0" w14:textId="77777777" w:rsidR="00FE5DEA" w:rsidRPr="00E40B4D" w:rsidRDefault="00FE5DEA" w:rsidP="00E40B4D">
      <w:pPr>
        <w:pStyle w:val="Akapitzlist"/>
        <w:keepLines/>
        <w:spacing w:after="0" w:line="271" w:lineRule="auto"/>
        <w:ind w:left="284" w:hanging="284"/>
        <w:jc w:val="both"/>
        <w:rPr>
          <w:sz w:val="20"/>
          <w:szCs w:val="20"/>
        </w:rPr>
      </w:pPr>
      <w:r w:rsidRPr="00E40B4D">
        <w:rPr>
          <w:sz w:val="20"/>
          <w:szCs w:val="20"/>
        </w:rPr>
        <w:t xml:space="preserve">1.2 jeżeli urzędującego członka jego organu zarządzającego lub nadzorczego, wspólnika spółki </w:t>
      </w:r>
      <w:r w:rsidRPr="00E40B4D">
        <w:rPr>
          <w:sz w:val="20"/>
          <w:szCs w:val="20"/>
        </w:rPr>
        <w:br/>
        <w:t>w spółce jawnej lub partnerskiej albo komplementariusza w spółce komandytowej lub komandytowo-akcyjnej lub prokurenta prawomocnie skazano za przestępstwo, o którym mowa w pkt 1.1; (art. 108 ust. 1 pkt 2)</w:t>
      </w:r>
    </w:p>
    <w:p w14:paraId="79246CA8" w14:textId="68246012" w:rsidR="00FE5DEA" w:rsidRPr="00E40B4D" w:rsidRDefault="00FE5DEA" w:rsidP="00E40B4D">
      <w:pPr>
        <w:pStyle w:val="Akapitzlist"/>
        <w:keepLines/>
        <w:spacing w:after="0" w:line="271" w:lineRule="auto"/>
        <w:ind w:left="284" w:hanging="284"/>
        <w:jc w:val="both"/>
        <w:rPr>
          <w:sz w:val="20"/>
          <w:szCs w:val="20"/>
        </w:rPr>
      </w:pPr>
      <w:r w:rsidRPr="00E40B4D">
        <w:rPr>
          <w:sz w:val="20"/>
          <w:szCs w:val="20"/>
        </w:rPr>
        <w:t>1.3 wobec którego wydano prawomocny wyrok sądu lub ostateczną decyzję administracyjną o</w:t>
      </w:r>
      <w:r w:rsidR="007132DE" w:rsidRPr="00E40B4D">
        <w:rPr>
          <w:sz w:val="20"/>
          <w:szCs w:val="20"/>
        </w:rPr>
        <w:t> </w:t>
      </w:r>
      <w:r w:rsidRPr="00E40B4D">
        <w:rPr>
          <w:sz w:val="20"/>
          <w:szCs w:val="20"/>
        </w:rPr>
        <w:t xml:space="preserve">zaleganiu </w:t>
      </w:r>
      <w:r w:rsidR="00E40B4D">
        <w:rPr>
          <w:sz w:val="20"/>
          <w:szCs w:val="20"/>
        </w:rPr>
        <w:br/>
      </w:r>
      <w:r w:rsidRPr="00E40B4D">
        <w:rPr>
          <w:sz w:val="20"/>
          <w:szCs w:val="20"/>
        </w:rPr>
        <w:t xml:space="preserve">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</w:t>
      </w:r>
      <w:r w:rsidR="00E40B4D">
        <w:rPr>
          <w:sz w:val="20"/>
          <w:szCs w:val="20"/>
        </w:rPr>
        <w:br/>
      </w:r>
      <w:r w:rsidRPr="00E40B4D">
        <w:rPr>
          <w:sz w:val="20"/>
          <w:szCs w:val="20"/>
        </w:rPr>
        <w:t xml:space="preserve">na ubezpieczenie społeczne lub zdrowotne wraz z odsetkami </w:t>
      </w:r>
      <w:r w:rsidR="007132DE" w:rsidRPr="00E40B4D">
        <w:rPr>
          <w:sz w:val="20"/>
          <w:szCs w:val="20"/>
        </w:rPr>
        <w:t xml:space="preserve"> </w:t>
      </w:r>
      <w:r w:rsidRPr="00E40B4D">
        <w:rPr>
          <w:sz w:val="20"/>
          <w:szCs w:val="20"/>
        </w:rPr>
        <w:t>lub grzywnami lub zawarł wiążące porozumienie w sprawie spłaty tych należności; (art. 108 ust. 1 pkt 3)</w:t>
      </w:r>
    </w:p>
    <w:p w14:paraId="0569529C" w14:textId="77777777" w:rsidR="00FE5DEA" w:rsidRPr="00E40B4D" w:rsidRDefault="00FE5DEA" w:rsidP="00CA38A3">
      <w:pPr>
        <w:pStyle w:val="Akapitzlist"/>
        <w:keepLines/>
        <w:numPr>
          <w:ilvl w:val="1"/>
          <w:numId w:val="15"/>
        </w:numPr>
        <w:suppressAutoHyphens w:val="0"/>
        <w:spacing w:after="0" w:line="271" w:lineRule="auto"/>
        <w:ind w:left="284" w:hanging="284"/>
        <w:jc w:val="both"/>
        <w:rPr>
          <w:sz w:val="20"/>
          <w:szCs w:val="20"/>
        </w:rPr>
      </w:pPr>
      <w:r w:rsidRPr="00E40B4D">
        <w:rPr>
          <w:sz w:val="20"/>
          <w:szCs w:val="20"/>
        </w:rPr>
        <w:t>wobec którego prawomocnie orzeczono zakaz ubiegania się̨ o zamówienia publiczne; (art.</w:t>
      </w:r>
      <w:r w:rsidR="00D0033B" w:rsidRPr="00E40B4D">
        <w:rPr>
          <w:sz w:val="20"/>
          <w:szCs w:val="20"/>
        </w:rPr>
        <w:t> </w:t>
      </w:r>
      <w:r w:rsidRPr="00E40B4D">
        <w:rPr>
          <w:sz w:val="20"/>
          <w:szCs w:val="20"/>
        </w:rPr>
        <w:t>108 ust. 1 pkt 4)</w:t>
      </w:r>
    </w:p>
    <w:p w14:paraId="3492DB9A" w14:textId="75567358" w:rsidR="00FE5DEA" w:rsidRPr="00E40B4D" w:rsidRDefault="00FE5DEA" w:rsidP="00E40B4D">
      <w:pPr>
        <w:pStyle w:val="Akapitzlist"/>
        <w:keepLines/>
        <w:spacing w:after="0" w:line="271" w:lineRule="auto"/>
        <w:ind w:left="284" w:hanging="284"/>
        <w:jc w:val="both"/>
        <w:rPr>
          <w:sz w:val="20"/>
          <w:szCs w:val="20"/>
        </w:rPr>
      </w:pPr>
      <w:r w:rsidRPr="00E40B4D">
        <w:rPr>
          <w:sz w:val="20"/>
          <w:szCs w:val="20"/>
        </w:rPr>
        <w:t xml:space="preserve">1.5 jeżeli Zamawiający może stwierdzić, na podstawie wiarygodnych przesłanek, że Wykonawca zawarł </w:t>
      </w:r>
      <w:r w:rsidR="002E1B67">
        <w:rPr>
          <w:sz w:val="20"/>
          <w:szCs w:val="20"/>
        </w:rPr>
        <w:br/>
      </w:r>
      <w:r w:rsidRPr="00E40B4D">
        <w:rPr>
          <w:sz w:val="20"/>
          <w:szCs w:val="20"/>
        </w:rPr>
        <w:t>z innymi Wykonawcami porozumienie mające na celu zakłócenie konkurencji, w szczególności jeżeli należąc do tej samej grupy kapitałowej w rozumieniu ustawy z dnia 16 lutego 2007 r. o ochronie konkurencji i konsumentów, złożyli odrębne oferty, oferty częściowe lub wnioski o dopuszczenie do udziału w postępowaniu, chyba  że wykażą̨, że</w:t>
      </w:r>
      <w:r w:rsidR="007132DE" w:rsidRPr="00E40B4D">
        <w:rPr>
          <w:sz w:val="20"/>
          <w:szCs w:val="20"/>
        </w:rPr>
        <w:t> </w:t>
      </w:r>
      <w:r w:rsidRPr="00E40B4D">
        <w:rPr>
          <w:sz w:val="20"/>
          <w:szCs w:val="20"/>
        </w:rPr>
        <w:t>przygotowali te oferty lub wnioski niezależnie od siebie (art. 108 ust. 1 pkt 5);</w:t>
      </w:r>
    </w:p>
    <w:p w14:paraId="00FF6DE1" w14:textId="00D875CF" w:rsidR="00FE5DEA" w:rsidRPr="00E40B4D" w:rsidRDefault="00FE5DEA" w:rsidP="00CA38A3">
      <w:pPr>
        <w:pStyle w:val="Akapitzlist"/>
        <w:keepLines/>
        <w:numPr>
          <w:ilvl w:val="1"/>
          <w:numId w:val="8"/>
        </w:numPr>
        <w:spacing w:after="0" w:line="271" w:lineRule="auto"/>
        <w:ind w:left="284" w:hanging="284"/>
        <w:jc w:val="both"/>
        <w:rPr>
          <w:sz w:val="20"/>
          <w:szCs w:val="20"/>
        </w:rPr>
      </w:pPr>
      <w:r w:rsidRPr="00E40B4D">
        <w:rPr>
          <w:sz w:val="20"/>
          <w:szCs w:val="20"/>
        </w:rPr>
        <w:t xml:space="preserve">jeżeli, w przypadkach, o których mowa w art. 85 ust. 1 </w:t>
      </w:r>
      <w:proofErr w:type="spellStart"/>
      <w:r w:rsidRPr="00E40B4D">
        <w:rPr>
          <w:sz w:val="20"/>
          <w:szCs w:val="20"/>
        </w:rPr>
        <w:t>pzp</w:t>
      </w:r>
      <w:proofErr w:type="spellEnd"/>
      <w:r w:rsidRPr="00E40B4D">
        <w:rPr>
          <w:sz w:val="20"/>
          <w:szCs w:val="20"/>
        </w:rPr>
        <w:t xml:space="preserve">, doszło do zakłócenia konkurencji wynikającego </w:t>
      </w:r>
      <w:r w:rsidR="00E40B4D">
        <w:rPr>
          <w:sz w:val="20"/>
          <w:szCs w:val="20"/>
        </w:rPr>
        <w:br/>
      </w:r>
      <w:r w:rsidRPr="00E40B4D">
        <w:rPr>
          <w:sz w:val="20"/>
          <w:szCs w:val="20"/>
        </w:rPr>
        <w:t xml:space="preserve">z wcześniejszego zaangażowania tego Wykonawcy </w:t>
      </w:r>
      <w:r w:rsidR="007132DE" w:rsidRPr="00E40B4D">
        <w:rPr>
          <w:sz w:val="20"/>
          <w:szCs w:val="20"/>
        </w:rPr>
        <w:t xml:space="preserve"> </w:t>
      </w:r>
      <w:r w:rsidRPr="00E40B4D">
        <w:rPr>
          <w:sz w:val="20"/>
          <w:szCs w:val="20"/>
        </w:rPr>
        <w:t>lub podmiotu, który należy z wykonawcą do tej samej grupy kapitałowej w rozumieniu ustawy z dnia 16 lutego 2007 r. o</w:t>
      </w:r>
      <w:r w:rsidR="007132DE" w:rsidRPr="00E40B4D">
        <w:rPr>
          <w:sz w:val="20"/>
          <w:szCs w:val="20"/>
        </w:rPr>
        <w:t> </w:t>
      </w:r>
      <w:r w:rsidRPr="00E40B4D">
        <w:rPr>
          <w:sz w:val="20"/>
          <w:szCs w:val="20"/>
        </w:rPr>
        <w:t xml:space="preserve">ochronie konkurencji i konsumentów, chyba </w:t>
      </w:r>
      <w:r w:rsidR="007132DE" w:rsidRPr="00E40B4D">
        <w:rPr>
          <w:sz w:val="20"/>
          <w:szCs w:val="20"/>
        </w:rPr>
        <w:t xml:space="preserve"> </w:t>
      </w:r>
      <w:r w:rsidRPr="00E40B4D">
        <w:rPr>
          <w:sz w:val="20"/>
          <w:szCs w:val="20"/>
        </w:rPr>
        <w:t>że spowodowane tym zakłócenie konkurencji może być́ wyeliminowane w inny sposób niż̇ przez wykluczenie Wykonawcy z udziału w</w:t>
      </w:r>
      <w:r w:rsidR="007132DE" w:rsidRPr="00E40B4D">
        <w:rPr>
          <w:sz w:val="20"/>
          <w:szCs w:val="20"/>
        </w:rPr>
        <w:t> </w:t>
      </w:r>
      <w:r w:rsidRPr="00E40B4D">
        <w:rPr>
          <w:sz w:val="20"/>
          <w:szCs w:val="20"/>
        </w:rPr>
        <w:t>postępowaniu o udzielenie zamówienia. (art. 108 ust. 1 pkt 6).</w:t>
      </w:r>
    </w:p>
    <w:p w14:paraId="6226F66D" w14:textId="77777777" w:rsidR="00FE5DEA" w:rsidRPr="00E40B4D" w:rsidRDefault="00FE5DEA" w:rsidP="00CA38A3">
      <w:pPr>
        <w:pStyle w:val="Akapitzlist"/>
        <w:keepLines/>
        <w:numPr>
          <w:ilvl w:val="0"/>
          <w:numId w:val="22"/>
        </w:numPr>
        <w:spacing w:after="0" w:line="271" w:lineRule="auto"/>
        <w:ind w:left="284" w:hanging="284"/>
        <w:jc w:val="both"/>
        <w:rPr>
          <w:sz w:val="20"/>
          <w:szCs w:val="20"/>
        </w:rPr>
      </w:pPr>
      <w:r w:rsidRPr="00E40B4D">
        <w:rPr>
          <w:sz w:val="20"/>
          <w:szCs w:val="20"/>
        </w:rPr>
        <w:t xml:space="preserve">Zamawiający </w:t>
      </w:r>
      <w:r w:rsidRPr="00E40B4D">
        <w:rPr>
          <w:b/>
          <w:sz w:val="20"/>
          <w:szCs w:val="20"/>
        </w:rPr>
        <w:t>nie przewiduje</w:t>
      </w:r>
      <w:r w:rsidRPr="00E40B4D">
        <w:rPr>
          <w:sz w:val="20"/>
          <w:szCs w:val="20"/>
        </w:rPr>
        <w:t xml:space="preserve"> wykluczenia Wykonawcy na podstawie art. 109 ust. 1 ustawy </w:t>
      </w:r>
      <w:proofErr w:type="spellStart"/>
      <w:r w:rsidRPr="00E40B4D">
        <w:rPr>
          <w:sz w:val="20"/>
          <w:szCs w:val="20"/>
        </w:rPr>
        <w:t>Pzp</w:t>
      </w:r>
      <w:proofErr w:type="spellEnd"/>
      <w:r w:rsidRPr="00E40B4D">
        <w:rPr>
          <w:sz w:val="20"/>
          <w:szCs w:val="20"/>
        </w:rPr>
        <w:t>.</w:t>
      </w:r>
    </w:p>
    <w:p w14:paraId="0BC89B74" w14:textId="77777777" w:rsidR="00FE5DEA" w:rsidRPr="00E40B4D" w:rsidRDefault="00FE5DEA" w:rsidP="00CA38A3">
      <w:pPr>
        <w:pStyle w:val="Akapitzlist"/>
        <w:keepLines/>
        <w:numPr>
          <w:ilvl w:val="0"/>
          <w:numId w:val="22"/>
        </w:numPr>
        <w:spacing w:after="0" w:line="271" w:lineRule="auto"/>
        <w:ind w:left="284" w:hanging="284"/>
        <w:jc w:val="both"/>
        <w:rPr>
          <w:sz w:val="20"/>
          <w:szCs w:val="20"/>
        </w:rPr>
      </w:pPr>
      <w:r w:rsidRPr="00E40B4D">
        <w:rPr>
          <w:sz w:val="20"/>
          <w:szCs w:val="20"/>
        </w:rPr>
        <w:t>Wykonawca może zostać wykluczony przez Zamawiającego na każdym etapie postępowania o udzielenie zamówienia.</w:t>
      </w:r>
    </w:p>
    <w:p w14:paraId="2A0066A4" w14:textId="232DBF4D" w:rsidR="00FE5DEA" w:rsidRPr="00E40B4D" w:rsidRDefault="00FE5DEA" w:rsidP="00CA38A3">
      <w:pPr>
        <w:pStyle w:val="Akapitzlist"/>
        <w:keepLines/>
        <w:numPr>
          <w:ilvl w:val="0"/>
          <w:numId w:val="22"/>
        </w:numPr>
        <w:spacing w:after="0" w:line="271" w:lineRule="auto"/>
        <w:ind w:left="284" w:hanging="284"/>
        <w:jc w:val="both"/>
        <w:rPr>
          <w:sz w:val="20"/>
          <w:szCs w:val="20"/>
        </w:rPr>
      </w:pPr>
      <w:r w:rsidRPr="00E40B4D">
        <w:rPr>
          <w:sz w:val="20"/>
          <w:szCs w:val="20"/>
        </w:rPr>
        <w:t xml:space="preserve">Zgodnie  art. 110 ust. 2 ustawy </w:t>
      </w:r>
      <w:proofErr w:type="spellStart"/>
      <w:r w:rsidRPr="00E40B4D">
        <w:rPr>
          <w:sz w:val="20"/>
          <w:szCs w:val="20"/>
        </w:rPr>
        <w:t>Pzp</w:t>
      </w:r>
      <w:proofErr w:type="spellEnd"/>
      <w:r w:rsidRPr="00E40B4D">
        <w:rPr>
          <w:sz w:val="20"/>
          <w:szCs w:val="20"/>
        </w:rPr>
        <w:t xml:space="preserve"> Wykonawca nie podlega wykluczeniu w okolicznościach określonych </w:t>
      </w:r>
      <w:r w:rsidR="00E2484E">
        <w:rPr>
          <w:sz w:val="20"/>
          <w:szCs w:val="20"/>
        </w:rPr>
        <w:br/>
      </w:r>
      <w:r w:rsidRPr="00E40B4D">
        <w:rPr>
          <w:sz w:val="20"/>
          <w:szCs w:val="20"/>
        </w:rPr>
        <w:t>w art. 108 ust. 1 pkt 1, 2 i 5, jeżeli udowodni Zamawiającemu, że spełnił łącznie następujące przesłanki:</w:t>
      </w:r>
    </w:p>
    <w:p w14:paraId="6C6E6F93" w14:textId="77777777" w:rsidR="00FE5DEA" w:rsidRPr="00E40B4D" w:rsidRDefault="00FE5DEA" w:rsidP="00CA38A3">
      <w:pPr>
        <w:pStyle w:val="Akapitzlist"/>
        <w:keepLines/>
        <w:numPr>
          <w:ilvl w:val="2"/>
          <w:numId w:val="20"/>
        </w:numPr>
        <w:spacing w:after="0" w:line="271" w:lineRule="auto"/>
        <w:ind w:left="284" w:hanging="284"/>
        <w:jc w:val="both"/>
        <w:rPr>
          <w:sz w:val="20"/>
          <w:szCs w:val="20"/>
        </w:rPr>
      </w:pPr>
      <w:r w:rsidRPr="00E40B4D">
        <w:rPr>
          <w:sz w:val="20"/>
          <w:szCs w:val="20"/>
        </w:rPr>
        <w:lastRenderedPageBreak/>
        <w:t xml:space="preserve">naprawił lub zobowiązał się do naprawienia szkody wyrządzonej przestępstwem, wykroczeniem lub swoim nieprawidłowym postępowaniem, w tym poprzez zadośćuczynienie pieniężne; </w:t>
      </w:r>
    </w:p>
    <w:p w14:paraId="63BB5DF9" w14:textId="77777777" w:rsidR="00FE5DEA" w:rsidRPr="00E40B4D" w:rsidRDefault="00FE5DEA" w:rsidP="00CA38A3">
      <w:pPr>
        <w:pStyle w:val="Akapitzlist"/>
        <w:keepLines/>
        <w:numPr>
          <w:ilvl w:val="2"/>
          <w:numId w:val="20"/>
        </w:numPr>
        <w:spacing w:after="0" w:line="271" w:lineRule="auto"/>
        <w:ind w:left="284" w:hanging="284"/>
        <w:jc w:val="both"/>
        <w:rPr>
          <w:sz w:val="20"/>
          <w:szCs w:val="20"/>
        </w:rPr>
      </w:pPr>
      <w:r w:rsidRPr="00E40B4D">
        <w:rPr>
          <w:sz w:val="20"/>
          <w:szCs w:val="20"/>
        </w:rPr>
        <w:t xml:space="preserve">wyczerpująco wyjaśnił fakty i okoliczności związane z przestępstwem, wykroczeniem lub swoim nieprawidłowym postępowaniem oraz spowodowanymi przez nie szkodami, aktywnie współpracując odpowiednio z właściwymi organami, w tym organami ścigania, lub zamawiającym; </w:t>
      </w:r>
    </w:p>
    <w:p w14:paraId="2611182A" w14:textId="21284049" w:rsidR="00FE5DEA" w:rsidRPr="00E40B4D" w:rsidRDefault="00FE5DEA" w:rsidP="00CA38A3">
      <w:pPr>
        <w:pStyle w:val="Akapitzlist"/>
        <w:keepLines/>
        <w:numPr>
          <w:ilvl w:val="2"/>
          <w:numId w:val="20"/>
        </w:numPr>
        <w:spacing w:after="0" w:line="271" w:lineRule="auto"/>
        <w:ind w:left="284" w:hanging="284"/>
        <w:jc w:val="both"/>
        <w:rPr>
          <w:sz w:val="20"/>
          <w:szCs w:val="20"/>
        </w:rPr>
      </w:pPr>
      <w:r w:rsidRPr="00E40B4D">
        <w:rPr>
          <w:sz w:val="20"/>
          <w:szCs w:val="20"/>
        </w:rPr>
        <w:t>podjął konkretne środki techniczne, organizacyjne i kadrowe, odpowiednie dla zapobiegania dalszym przestępstwom, wykroczeniom lub nieprawidłowemu postępowaniu, w</w:t>
      </w:r>
      <w:r w:rsidR="00CD493B" w:rsidRPr="00E40B4D">
        <w:rPr>
          <w:sz w:val="20"/>
          <w:szCs w:val="20"/>
        </w:rPr>
        <w:t> </w:t>
      </w:r>
      <w:r w:rsidRPr="00E40B4D">
        <w:rPr>
          <w:sz w:val="20"/>
          <w:szCs w:val="20"/>
        </w:rPr>
        <w:t xml:space="preserve">szczególności: </w:t>
      </w:r>
    </w:p>
    <w:p w14:paraId="78D8BCA6" w14:textId="2FA33A8B" w:rsidR="00FE5DEA" w:rsidRPr="00E40B4D" w:rsidRDefault="00F727C4" w:rsidP="00E40B4D">
      <w:pPr>
        <w:pStyle w:val="Akapitzlist"/>
        <w:keepLines/>
        <w:spacing w:after="0" w:line="271" w:lineRule="auto"/>
        <w:ind w:left="284" w:hanging="284"/>
        <w:jc w:val="both"/>
        <w:rPr>
          <w:sz w:val="20"/>
          <w:szCs w:val="20"/>
        </w:rPr>
      </w:pPr>
      <w:r w:rsidRPr="00E40B4D">
        <w:rPr>
          <w:sz w:val="20"/>
          <w:szCs w:val="20"/>
        </w:rPr>
        <w:t>1</w:t>
      </w:r>
      <w:r w:rsidR="00FE5DEA" w:rsidRPr="00E40B4D">
        <w:rPr>
          <w:sz w:val="20"/>
          <w:szCs w:val="20"/>
        </w:rPr>
        <w:t>)</w:t>
      </w:r>
      <w:r w:rsidR="00FE5DEA" w:rsidRPr="00E40B4D">
        <w:rPr>
          <w:sz w:val="20"/>
          <w:szCs w:val="20"/>
        </w:rPr>
        <w:tab/>
        <w:t xml:space="preserve">zerwał wszelkie powiązania z osobami lub podmiotami odpowiedzialnymi za nieprawidłowe postępowanie Wykonawcy, </w:t>
      </w:r>
    </w:p>
    <w:p w14:paraId="2DCA31C1" w14:textId="20C3675A" w:rsidR="00FE5DEA" w:rsidRPr="00E40B4D" w:rsidRDefault="00F727C4" w:rsidP="00E40B4D">
      <w:pPr>
        <w:pStyle w:val="Akapitzlist"/>
        <w:keepLines/>
        <w:spacing w:after="0" w:line="271" w:lineRule="auto"/>
        <w:ind w:left="284" w:hanging="284"/>
        <w:jc w:val="both"/>
        <w:rPr>
          <w:sz w:val="20"/>
          <w:szCs w:val="20"/>
        </w:rPr>
      </w:pPr>
      <w:r w:rsidRPr="00E40B4D">
        <w:rPr>
          <w:sz w:val="20"/>
          <w:szCs w:val="20"/>
        </w:rPr>
        <w:t>2</w:t>
      </w:r>
      <w:r w:rsidR="00FE5DEA" w:rsidRPr="00E40B4D">
        <w:rPr>
          <w:sz w:val="20"/>
          <w:szCs w:val="20"/>
        </w:rPr>
        <w:t xml:space="preserve">) </w:t>
      </w:r>
      <w:r w:rsidR="00FE5DEA" w:rsidRPr="00E40B4D">
        <w:rPr>
          <w:sz w:val="20"/>
          <w:szCs w:val="20"/>
        </w:rPr>
        <w:tab/>
        <w:t xml:space="preserve">zreorganizował personel, </w:t>
      </w:r>
    </w:p>
    <w:p w14:paraId="40E37FEC" w14:textId="3140FE34" w:rsidR="00FE5DEA" w:rsidRPr="00E40B4D" w:rsidRDefault="00F727C4" w:rsidP="00E40B4D">
      <w:pPr>
        <w:pStyle w:val="Akapitzlist"/>
        <w:keepLines/>
        <w:spacing w:after="0" w:line="271" w:lineRule="auto"/>
        <w:ind w:left="284" w:hanging="284"/>
        <w:jc w:val="both"/>
        <w:rPr>
          <w:sz w:val="20"/>
          <w:szCs w:val="20"/>
        </w:rPr>
      </w:pPr>
      <w:r w:rsidRPr="00E40B4D">
        <w:rPr>
          <w:sz w:val="20"/>
          <w:szCs w:val="20"/>
        </w:rPr>
        <w:t>3</w:t>
      </w:r>
      <w:r w:rsidR="00FE5DEA" w:rsidRPr="00E40B4D">
        <w:rPr>
          <w:sz w:val="20"/>
          <w:szCs w:val="20"/>
        </w:rPr>
        <w:t xml:space="preserve">) </w:t>
      </w:r>
      <w:r w:rsidR="00FE5DEA" w:rsidRPr="00E40B4D">
        <w:rPr>
          <w:sz w:val="20"/>
          <w:szCs w:val="20"/>
        </w:rPr>
        <w:tab/>
        <w:t xml:space="preserve">wdrożył system sprawozdawczości i kontroli, </w:t>
      </w:r>
    </w:p>
    <w:p w14:paraId="72AF4D29" w14:textId="284C3F1D" w:rsidR="00FE5DEA" w:rsidRPr="00E40B4D" w:rsidRDefault="00F727C4" w:rsidP="00E40B4D">
      <w:pPr>
        <w:pStyle w:val="Akapitzlist"/>
        <w:keepLines/>
        <w:spacing w:after="0" w:line="271" w:lineRule="auto"/>
        <w:ind w:left="284" w:hanging="284"/>
        <w:jc w:val="both"/>
        <w:rPr>
          <w:sz w:val="20"/>
          <w:szCs w:val="20"/>
        </w:rPr>
      </w:pPr>
      <w:r w:rsidRPr="00E40B4D">
        <w:rPr>
          <w:sz w:val="20"/>
          <w:szCs w:val="20"/>
        </w:rPr>
        <w:t>4</w:t>
      </w:r>
      <w:r w:rsidR="00FE5DEA" w:rsidRPr="00E40B4D">
        <w:rPr>
          <w:sz w:val="20"/>
          <w:szCs w:val="20"/>
        </w:rPr>
        <w:t>)</w:t>
      </w:r>
      <w:r w:rsidR="00FE5DEA" w:rsidRPr="00E40B4D">
        <w:rPr>
          <w:sz w:val="20"/>
          <w:szCs w:val="20"/>
        </w:rPr>
        <w:tab/>
        <w:t xml:space="preserve">utworzył struktury audytu wewnętrznego do monitorowania przestrzegania przepisów, wewnętrznych regulacji lub standardów, </w:t>
      </w:r>
    </w:p>
    <w:p w14:paraId="4A300239" w14:textId="68360E73" w:rsidR="00FE5DEA" w:rsidRPr="00E40B4D" w:rsidRDefault="00F727C4" w:rsidP="00E40B4D">
      <w:pPr>
        <w:pStyle w:val="Akapitzlist"/>
        <w:keepLines/>
        <w:spacing w:after="0" w:line="271" w:lineRule="auto"/>
        <w:ind w:left="284" w:hanging="284"/>
        <w:jc w:val="both"/>
        <w:rPr>
          <w:sz w:val="20"/>
          <w:szCs w:val="20"/>
        </w:rPr>
      </w:pPr>
      <w:r w:rsidRPr="00E40B4D">
        <w:rPr>
          <w:sz w:val="20"/>
          <w:szCs w:val="20"/>
        </w:rPr>
        <w:t>5</w:t>
      </w:r>
      <w:r w:rsidR="00FE5DEA" w:rsidRPr="00E40B4D">
        <w:rPr>
          <w:sz w:val="20"/>
          <w:szCs w:val="20"/>
        </w:rPr>
        <w:t>)</w:t>
      </w:r>
      <w:r w:rsidR="00FE5DEA" w:rsidRPr="00E40B4D">
        <w:rPr>
          <w:sz w:val="20"/>
          <w:szCs w:val="20"/>
        </w:rPr>
        <w:tab/>
        <w:t xml:space="preserve"> wprowadził wewnętrzne regulacje dotyczące odpowiedzialności i odszkodowań za nieprzestrzeganie przepisów, wewnętrznych regulacji lub standardów.</w:t>
      </w:r>
    </w:p>
    <w:p w14:paraId="2ED226F0" w14:textId="18BBF2D6" w:rsidR="00FE5DEA" w:rsidRPr="00E40B4D" w:rsidRDefault="00FE5DEA" w:rsidP="00CA38A3">
      <w:pPr>
        <w:pStyle w:val="Akapitzlist"/>
        <w:keepLines/>
        <w:numPr>
          <w:ilvl w:val="0"/>
          <w:numId w:val="22"/>
        </w:numPr>
        <w:spacing w:after="0" w:line="271" w:lineRule="auto"/>
        <w:ind w:left="284" w:hanging="284"/>
        <w:jc w:val="both"/>
        <w:rPr>
          <w:sz w:val="20"/>
          <w:szCs w:val="20"/>
        </w:rPr>
      </w:pPr>
      <w:r w:rsidRPr="00E40B4D">
        <w:rPr>
          <w:sz w:val="20"/>
          <w:szCs w:val="20"/>
        </w:rPr>
        <w:t>Zamawiający ocenia, czy podjęte przez Wykonawcę czynności, o których mowa w Rozdz. V</w:t>
      </w:r>
      <w:r w:rsidR="00E40B4D" w:rsidRPr="00E40B4D">
        <w:rPr>
          <w:sz w:val="20"/>
          <w:szCs w:val="20"/>
        </w:rPr>
        <w:t>I</w:t>
      </w:r>
      <w:r w:rsidRPr="00E40B4D">
        <w:rPr>
          <w:sz w:val="20"/>
          <w:szCs w:val="20"/>
        </w:rPr>
        <w:t>I pkt. 4 SWZ, są wystarczające do wykazania jego rzetelności, uwzględniając wagę i szczególne okoliczności czynu wykonawcy. Jeżeli podjęte przez wykonawcę czynności, o których mowa Rozdz. VI</w:t>
      </w:r>
      <w:r w:rsidR="00E40B4D" w:rsidRPr="00E40B4D">
        <w:rPr>
          <w:sz w:val="20"/>
          <w:szCs w:val="20"/>
        </w:rPr>
        <w:t>I</w:t>
      </w:r>
      <w:r w:rsidRPr="00E40B4D">
        <w:rPr>
          <w:sz w:val="20"/>
          <w:szCs w:val="20"/>
        </w:rPr>
        <w:t xml:space="preserve">  pkt. 4 SWZ, nie są wystarczające do wykazania jego rzetelności, Zamawiający wyklucza Wykonawcę.</w:t>
      </w:r>
    </w:p>
    <w:p w14:paraId="4F2CA40C" w14:textId="77777777" w:rsidR="00FE5DEA" w:rsidRPr="00E40B4D" w:rsidRDefault="00FE5DEA" w:rsidP="00CA38A3">
      <w:pPr>
        <w:pStyle w:val="Akapitzlist"/>
        <w:keepLines/>
        <w:numPr>
          <w:ilvl w:val="0"/>
          <w:numId w:val="22"/>
        </w:numPr>
        <w:spacing w:after="0" w:line="271" w:lineRule="auto"/>
        <w:ind w:left="284" w:hanging="284"/>
        <w:jc w:val="both"/>
        <w:rPr>
          <w:sz w:val="20"/>
          <w:szCs w:val="20"/>
        </w:rPr>
      </w:pPr>
      <w:r w:rsidRPr="00E40B4D">
        <w:rPr>
          <w:sz w:val="20"/>
          <w:szCs w:val="20"/>
        </w:rPr>
        <w:t xml:space="preserve">Zgodnie z art. 111 ustawy </w:t>
      </w:r>
      <w:proofErr w:type="spellStart"/>
      <w:r w:rsidRPr="00E40B4D">
        <w:rPr>
          <w:sz w:val="20"/>
          <w:szCs w:val="20"/>
        </w:rPr>
        <w:t>Pzp</w:t>
      </w:r>
      <w:proofErr w:type="spellEnd"/>
      <w:r w:rsidRPr="00E40B4D">
        <w:rPr>
          <w:sz w:val="20"/>
          <w:szCs w:val="20"/>
        </w:rPr>
        <w:t xml:space="preserve"> Wykluczenie Wykonawcy następuje: </w:t>
      </w:r>
    </w:p>
    <w:p w14:paraId="7E9E388C" w14:textId="77777777" w:rsidR="00FE5DEA" w:rsidRPr="00E40B4D" w:rsidRDefault="00FE5DEA" w:rsidP="00CA38A3">
      <w:pPr>
        <w:pStyle w:val="Akapitzlist"/>
        <w:keepLines/>
        <w:numPr>
          <w:ilvl w:val="2"/>
          <w:numId w:val="20"/>
        </w:numPr>
        <w:spacing w:after="0" w:line="271" w:lineRule="auto"/>
        <w:ind w:left="284" w:hanging="284"/>
        <w:jc w:val="both"/>
        <w:rPr>
          <w:sz w:val="20"/>
          <w:szCs w:val="20"/>
        </w:rPr>
      </w:pPr>
      <w:r w:rsidRPr="00E40B4D">
        <w:rPr>
          <w:sz w:val="20"/>
          <w:szCs w:val="20"/>
        </w:rPr>
        <w:t xml:space="preserve">w przypadkach, o których mowa w art. 108 ust. 1 pkt 1 lit. a–g i pkt 2, na okres 5 lat od dnia uprawomocnienia się wyroku potwierdzającego zaistnienie jednej z podstaw wykluczenia, chyba że w tym wyroku został określony inny okres wykluczenia; </w:t>
      </w:r>
    </w:p>
    <w:p w14:paraId="16EC4B0C" w14:textId="77777777" w:rsidR="00FE5DEA" w:rsidRPr="00E40B4D" w:rsidRDefault="00FE5DEA" w:rsidP="00CA38A3">
      <w:pPr>
        <w:pStyle w:val="Akapitzlist"/>
        <w:keepLines/>
        <w:numPr>
          <w:ilvl w:val="2"/>
          <w:numId w:val="20"/>
        </w:numPr>
        <w:spacing w:after="0" w:line="271" w:lineRule="auto"/>
        <w:ind w:left="284" w:hanging="284"/>
        <w:jc w:val="both"/>
        <w:rPr>
          <w:sz w:val="20"/>
          <w:szCs w:val="20"/>
        </w:rPr>
      </w:pPr>
      <w:r w:rsidRPr="00E40B4D">
        <w:rPr>
          <w:sz w:val="20"/>
          <w:szCs w:val="20"/>
        </w:rPr>
        <w:t xml:space="preserve"> w przypadkach, o których mowa w:</w:t>
      </w:r>
    </w:p>
    <w:p w14:paraId="0207CC54" w14:textId="77777777" w:rsidR="00FE5DEA" w:rsidRPr="00E40B4D" w:rsidRDefault="00FE5DEA" w:rsidP="00E40B4D">
      <w:pPr>
        <w:pStyle w:val="Akapitzlist"/>
        <w:keepLines/>
        <w:spacing w:after="0" w:line="271" w:lineRule="auto"/>
        <w:ind w:left="284" w:hanging="284"/>
        <w:jc w:val="both"/>
        <w:rPr>
          <w:sz w:val="20"/>
          <w:szCs w:val="20"/>
        </w:rPr>
      </w:pPr>
      <w:r w:rsidRPr="00E40B4D">
        <w:rPr>
          <w:sz w:val="20"/>
          <w:szCs w:val="20"/>
        </w:rPr>
        <w:t xml:space="preserve"> a) art. 108 ust. 1 pkt 1 lit. h i pkt 2, gdy osoba, o której mowa w tych przepisach, została skazana za przestępstwo wymienione w art. 108 ust. 1 pkt 1 lit. h,</w:t>
      </w:r>
    </w:p>
    <w:p w14:paraId="00365224" w14:textId="52E64D71" w:rsidR="00FE5DEA" w:rsidRPr="00E40B4D" w:rsidRDefault="00FE5DEA" w:rsidP="00E40B4D">
      <w:pPr>
        <w:pStyle w:val="Akapitzlist"/>
        <w:keepLines/>
        <w:spacing w:after="0" w:line="271" w:lineRule="auto"/>
        <w:ind w:left="284" w:hanging="284"/>
        <w:jc w:val="both"/>
        <w:rPr>
          <w:sz w:val="20"/>
          <w:szCs w:val="20"/>
        </w:rPr>
      </w:pPr>
      <w:r w:rsidRPr="00E40B4D">
        <w:rPr>
          <w:sz w:val="20"/>
          <w:szCs w:val="20"/>
        </w:rPr>
        <w:t xml:space="preserve">- na okres 3 lat od dnia uprawomocnienia się odpowiednio wyroku potwierdzającego zaistnienie jednej </w:t>
      </w:r>
      <w:r w:rsidR="002E1B67">
        <w:rPr>
          <w:sz w:val="20"/>
          <w:szCs w:val="20"/>
        </w:rPr>
        <w:br/>
      </w:r>
      <w:r w:rsidRPr="00E40B4D">
        <w:rPr>
          <w:sz w:val="20"/>
          <w:szCs w:val="20"/>
        </w:rPr>
        <w:t xml:space="preserve">z podstaw wykluczenia, wydania ostatecznej decyzji lub zaistnienia zdarzenia będącego podstawą wykluczenia, chyba że w wyroku lub decyzji został określony inny okres wykluczenia; </w:t>
      </w:r>
    </w:p>
    <w:p w14:paraId="3EF9D538" w14:textId="77777777" w:rsidR="00FE5DEA" w:rsidRPr="00E40B4D" w:rsidRDefault="00FE5DEA" w:rsidP="00CA38A3">
      <w:pPr>
        <w:pStyle w:val="Akapitzlist"/>
        <w:keepLines/>
        <w:numPr>
          <w:ilvl w:val="2"/>
          <w:numId w:val="20"/>
        </w:numPr>
        <w:spacing w:after="0" w:line="271" w:lineRule="auto"/>
        <w:ind w:left="284" w:hanging="284"/>
        <w:jc w:val="both"/>
        <w:rPr>
          <w:sz w:val="20"/>
          <w:szCs w:val="20"/>
        </w:rPr>
      </w:pPr>
      <w:r w:rsidRPr="00E40B4D">
        <w:rPr>
          <w:sz w:val="20"/>
          <w:szCs w:val="20"/>
        </w:rPr>
        <w:t xml:space="preserve"> w przypadku, o którym mowa w art. 108 ust. 1 pkt 4, na okres, na jaki został prawomocnie orzeczony zakaz ubiegania się o zamówienia publiczne; </w:t>
      </w:r>
    </w:p>
    <w:p w14:paraId="1175A147" w14:textId="77777777" w:rsidR="00FE5DEA" w:rsidRPr="00E40B4D" w:rsidRDefault="00FE5DEA" w:rsidP="00CA38A3">
      <w:pPr>
        <w:pStyle w:val="Akapitzlist"/>
        <w:keepLines/>
        <w:numPr>
          <w:ilvl w:val="2"/>
          <w:numId w:val="20"/>
        </w:numPr>
        <w:spacing w:after="0" w:line="271" w:lineRule="auto"/>
        <w:ind w:left="284" w:hanging="284"/>
        <w:jc w:val="both"/>
        <w:rPr>
          <w:sz w:val="20"/>
          <w:szCs w:val="20"/>
        </w:rPr>
      </w:pPr>
      <w:r w:rsidRPr="00E40B4D">
        <w:rPr>
          <w:sz w:val="20"/>
          <w:szCs w:val="20"/>
        </w:rPr>
        <w:t xml:space="preserve"> w przypadkach, o których mowa w art. 108 ust. 1 pkt 5 na okres 3 lat od zaistnienia zdarzenia będącego podstawą wykluczenia; </w:t>
      </w:r>
    </w:p>
    <w:p w14:paraId="68B8E580" w14:textId="77777777" w:rsidR="00FE5DEA" w:rsidRPr="00E40B4D" w:rsidRDefault="00FE5DEA" w:rsidP="00CA38A3">
      <w:pPr>
        <w:pStyle w:val="Akapitzlist"/>
        <w:keepLines/>
        <w:numPr>
          <w:ilvl w:val="2"/>
          <w:numId w:val="20"/>
        </w:numPr>
        <w:spacing w:after="0" w:line="271" w:lineRule="auto"/>
        <w:ind w:left="284" w:hanging="284"/>
        <w:jc w:val="both"/>
        <w:rPr>
          <w:b/>
          <w:bCs/>
          <w:sz w:val="20"/>
          <w:szCs w:val="20"/>
        </w:rPr>
      </w:pPr>
      <w:r w:rsidRPr="00E40B4D">
        <w:rPr>
          <w:sz w:val="20"/>
          <w:szCs w:val="20"/>
        </w:rPr>
        <w:t>w przypadkach, o których mowa w art. 108 ust. 1 pkt 6 w postępowaniu o udzielenie zamówienia, w którym zaistniało zdarzenie będące podstawą wykluczenia.</w:t>
      </w:r>
    </w:p>
    <w:p w14:paraId="18494EFF" w14:textId="104EC34A" w:rsidR="00FE5DEA" w:rsidRPr="00E40B4D" w:rsidRDefault="00FE5DEA" w:rsidP="00CA38A3">
      <w:pPr>
        <w:pStyle w:val="Akapitzlist"/>
        <w:numPr>
          <w:ilvl w:val="0"/>
          <w:numId w:val="22"/>
        </w:numPr>
        <w:suppressAutoHyphens w:val="0"/>
        <w:spacing w:after="0" w:line="271" w:lineRule="auto"/>
        <w:ind w:left="284" w:hanging="284"/>
        <w:jc w:val="both"/>
        <w:outlineLvl w:val="1"/>
        <w:rPr>
          <w:sz w:val="20"/>
          <w:szCs w:val="20"/>
        </w:rPr>
      </w:pPr>
      <w:bookmarkStart w:id="14" w:name="_Toc182381912"/>
      <w:bookmarkStart w:id="15" w:name="_Toc182382168"/>
      <w:bookmarkStart w:id="16" w:name="_Toc182822773"/>
      <w:bookmarkStart w:id="17" w:name="_Toc182824175"/>
      <w:bookmarkStart w:id="18" w:name="_Toc184118295"/>
      <w:r w:rsidRPr="00E40B4D">
        <w:rPr>
          <w:sz w:val="20"/>
          <w:szCs w:val="20"/>
        </w:rPr>
        <w:t xml:space="preserve">Z postępowania o udzielenie zamówienia prowadzonego na podstawie ustawy </w:t>
      </w:r>
      <w:proofErr w:type="spellStart"/>
      <w:r w:rsidRPr="00E40B4D">
        <w:rPr>
          <w:sz w:val="20"/>
          <w:szCs w:val="20"/>
        </w:rPr>
        <w:t>Pzp</w:t>
      </w:r>
      <w:proofErr w:type="spellEnd"/>
      <w:r w:rsidRPr="00E40B4D">
        <w:rPr>
          <w:sz w:val="20"/>
          <w:szCs w:val="20"/>
        </w:rPr>
        <w:t xml:space="preserve">, </w:t>
      </w:r>
      <w:r w:rsidRPr="00E40B4D">
        <w:rPr>
          <w:sz w:val="20"/>
          <w:szCs w:val="20"/>
        </w:rPr>
        <w:br/>
        <w:t xml:space="preserve">zgodnie z </w:t>
      </w:r>
      <w:bookmarkStart w:id="19" w:name="_Hlk116393037"/>
      <w:r w:rsidRPr="00E40B4D">
        <w:rPr>
          <w:sz w:val="20"/>
          <w:szCs w:val="20"/>
        </w:rPr>
        <w:t>art. 7 ust. 1 ustawy o szczególnych rozwiązaniach w zakresie przeciwdziałania wspieraniu agresji na Ukrainę oraz służących ochronie bezpieczeństwa narodowego (Dz. U. z 202</w:t>
      </w:r>
      <w:r w:rsidR="00593D45" w:rsidRPr="00E40B4D">
        <w:rPr>
          <w:sz w:val="20"/>
          <w:szCs w:val="20"/>
        </w:rPr>
        <w:t>4</w:t>
      </w:r>
      <w:r w:rsidRPr="00E40B4D">
        <w:rPr>
          <w:sz w:val="20"/>
          <w:szCs w:val="20"/>
        </w:rPr>
        <w:t xml:space="preserve"> r., poz. </w:t>
      </w:r>
      <w:r w:rsidR="00593D45" w:rsidRPr="00E40B4D">
        <w:rPr>
          <w:sz w:val="20"/>
          <w:szCs w:val="20"/>
        </w:rPr>
        <w:t>507</w:t>
      </w:r>
      <w:r w:rsidRPr="00E40B4D">
        <w:rPr>
          <w:sz w:val="20"/>
          <w:szCs w:val="20"/>
        </w:rPr>
        <w:t xml:space="preserve"> ze zm.)</w:t>
      </w:r>
      <w:bookmarkEnd w:id="19"/>
      <w:r w:rsidRPr="00E40B4D">
        <w:rPr>
          <w:sz w:val="20"/>
          <w:szCs w:val="20"/>
        </w:rPr>
        <w:t xml:space="preserve"> wyklucza się:</w:t>
      </w:r>
      <w:bookmarkEnd w:id="14"/>
      <w:bookmarkEnd w:id="15"/>
      <w:bookmarkEnd w:id="16"/>
      <w:bookmarkEnd w:id="17"/>
      <w:bookmarkEnd w:id="18"/>
    </w:p>
    <w:p w14:paraId="4F684AE7" w14:textId="341F8DF9" w:rsidR="00FE5DEA" w:rsidRPr="00E40B4D" w:rsidRDefault="00FE5DEA" w:rsidP="00CA38A3">
      <w:pPr>
        <w:numPr>
          <w:ilvl w:val="0"/>
          <w:numId w:val="16"/>
        </w:numPr>
        <w:suppressAutoHyphens w:val="0"/>
        <w:spacing w:after="0" w:line="271" w:lineRule="auto"/>
        <w:ind w:left="284" w:hanging="284"/>
        <w:contextualSpacing/>
        <w:jc w:val="both"/>
        <w:rPr>
          <w:sz w:val="20"/>
          <w:szCs w:val="20"/>
        </w:rPr>
      </w:pPr>
      <w:r w:rsidRPr="00E40B4D">
        <w:rPr>
          <w:sz w:val="20"/>
          <w:szCs w:val="20"/>
        </w:rPr>
        <w:t xml:space="preserve"> </w:t>
      </w:r>
      <w:r w:rsidR="0024230F" w:rsidRPr="00E40B4D">
        <w:rPr>
          <w:sz w:val="20"/>
          <w:szCs w:val="20"/>
        </w:rPr>
        <w:t>W</w:t>
      </w:r>
      <w:r w:rsidRPr="00E40B4D">
        <w:rPr>
          <w:sz w:val="20"/>
          <w:szCs w:val="20"/>
        </w:rPr>
        <w:t>ykonawcę oraz uczestnika konkursu wymienionego w wykazach określonych w rozporządzeniu 765/2006 i rozporządzeniu 269/2014 albo wpisanego na listę na podstawie decyzji w sprawie wpisu na listę rozstrzygającej o zastosowaniu środka, o którym mowa w art. 1 pkt 3 ustawy;</w:t>
      </w:r>
    </w:p>
    <w:p w14:paraId="6F0E5795" w14:textId="186F99DF" w:rsidR="00FE5DEA" w:rsidRPr="00E40B4D" w:rsidRDefault="0024230F" w:rsidP="00CA38A3">
      <w:pPr>
        <w:numPr>
          <w:ilvl w:val="0"/>
          <w:numId w:val="16"/>
        </w:numPr>
        <w:suppressAutoHyphens w:val="0"/>
        <w:spacing w:after="0" w:line="271" w:lineRule="auto"/>
        <w:ind w:left="284" w:hanging="284"/>
        <w:contextualSpacing/>
        <w:jc w:val="both"/>
        <w:rPr>
          <w:sz w:val="20"/>
          <w:szCs w:val="20"/>
        </w:rPr>
      </w:pPr>
      <w:r w:rsidRPr="00E40B4D">
        <w:rPr>
          <w:sz w:val="20"/>
          <w:szCs w:val="20"/>
        </w:rPr>
        <w:t>W</w:t>
      </w:r>
      <w:r w:rsidR="00FE5DEA" w:rsidRPr="00E40B4D">
        <w:rPr>
          <w:sz w:val="20"/>
          <w:szCs w:val="20"/>
        </w:rPr>
        <w:t xml:space="preserve">ykonawcę oraz uczestnika konkursu, którego beneficjentem rzeczywistym w rozumieniu ustawy z dnia 1 marca 2018r. o przeciwdziałaniu praniu pieniędzy oraz finansowaniu terroryzmu (Dz. U. z 2022 r. poz. 593 </w:t>
      </w:r>
      <w:r w:rsidR="00E40B4D">
        <w:rPr>
          <w:sz w:val="20"/>
          <w:szCs w:val="20"/>
        </w:rPr>
        <w:br/>
      </w:r>
      <w:r w:rsidR="00FE5DEA" w:rsidRPr="00E40B4D">
        <w:rPr>
          <w:sz w:val="20"/>
          <w:szCs w:val="20"/>
        </w:rPr>
        <w:t>i 655, 835,2180, 2185) jest osoba wymieniona w</w:t>
      </w:r>
      <w:r w:rsidR="007132DE" w:rsidRPr="00E40B4D">
        <w:rPr>
          <w:sz w:val="20"/>
          <w:szCs w:val="20"/>
        </w:rPr>
        <w:t> </w:t>
      </w:r>
      <w:r w:rsidR="00FE5DEA" w:rsidRPr="00E40B4D">
        <w:rPr>
          <w:sz w:val="20"/>
          <w:szCs w:val="20"/>
        </w:rPr>
        <w:t>wykazach określonych w rozporządzeniu 765/2006 i rozporządzeniu 269/2014 albo wpisana na listę lub będąca takim beneficjentem rzeczywistym od dnia 24 lutego 2022 r., o</w:t>
      </w:r>
      <w:r w:rsidR="007132DE" w:rsidRPr="00E40B4D">
        <w:rPr>
          <w:sz w:val="20"/>
          <w:szCs w:val="20"/>
        </w:rPr>
        <w:t> </w:t>
      </w:r>
      <w:r w:rsidR="00FE5DEA" w:rsidRPr="00E40B4D">
        <w:rPr>
          <w:sz w:val="20"/>
          <w:szCs w:val="20"/>
        </w:rPr>
        <w:t xml:space="preserve">ile została wpisana na listę na podstawie decyzji w sprawie wpisu na listę rozstrzygającej </w:t>
      </w:r>
      <w:r w:rsidR="002E1B67">
        <w:rPr>
          <w:sz w:val="20"/>
          <w:szCs w:val="20"/>
        </w:rPr>
        <w:br/>
      </w:r>
      <w:r w:rsidR="00FE5DEA" w:rsidRPr="00E40B4D">
        <w:rPr>
          <w:sz w:val="20"/>
          <w:szCs w:val="20"/>
        </w:rPr>
        <w:t>o zastosowaniu środka, o którym mowa w art. 1 pkt 3 ustawy;</w:t>
      </w:r>
    </w:p>
    <w:p w14:paraId="1442DCE7" w14:textId="0C6EB91C" w:rsidR="00FE5DEA" w:rsidRPr="00E40B4D" w:rsidRDefault="00FE5DEA" w:rsidP="00CA38A3">
      <w:pPr>
        <w:numPr>
          <w:ilvl w:val="0"/>
          <w:numId w:val="16"/>
        </w:numPr>
        <w:suppressAutoHyphens w:val="0"/>
        <w:spacing w:after="0" w:line="271" w:lineRule="auto"/>
        <w:ind w:left="284" w:hanging="284"/>
        <w:contextualSpacing/>
        <w:jc w:val="both"/>
        <w:rPr>
          <w:rFonts w:eastAsia="Times New Roman"/>
          <w:b/>
          <w:bCs/>
          <w:color w:val="000000"/>
          <w:sz w:val="20"/>
          <w:szCs w:val="20"/>
          <w:u w:val="single"/>
          <w:lang w:eastAsia="pl-PL"/>
        </w:rPr>
      </w:pPr>
      <w:r w:rsidRPr="00E40B4D">
        <w:rPr>
          <w:sz w:val="20"/>
          <w:szCs w:val="20"/>
        </w:rPr>
        <w:t xml:space="preserve"> </w:t>
      </w:r>
      <w:r w:rsidR="0024230F" w:rsidRPr="00E40B4D">
        <w:rPr>
          <w:sz w:val="20"/>
          <w:szCs w:val="20"/>
        </w:rPr>
        <w:t>W</w:t>
      </w:r>
      <w:r w:rsidRPr="00E40B4D">
        <w:rPr>
          <w:sz w:val="20"/>
          <w:szCs w:val="20"/>
        </w:rPr>
        <w:t>ykonawcę oraz uczestnika konkursu, którego jednostką dominującą w rozumieniu art.</w:t>
      </w:r>
      <w:r w:rsidR="0024230F" w:rsidRPr="00E40B4D">
        <w:rPr>
          <w:sz w:val="20"/>
          <w:szCs w:val="20"/>
        </w:rPr>
        <w:t> </w:t>
      </w:r>
      <w:r w:rsidRPr="00E40B4D">
        <w:rPr>
          <w:sz w:val="20"/>
          <w:szCs w:val="20"/>
        </w:rPr>
        <w:t>3 ust. 1 pkt 37 ustawy z dnia 29 września 1994 r. o rachunkowości (Dz. U. z 202</w:t>
      </w:r>
      <w:r w:rsidR="00555F76" w:rsidRPr="00E40B4D">
        <w:rPr>
          <w:sz w:val="20"/>
          <w:szCs w:val="20"/>
        </w:rPr>
        <w:t xml:space="preserve">3 poz. 120) </w:t>
      </w:r>
      <w:r w:rsidRPr="00E40B4D">
        <w:rPr>
          <w:sz w:val="20"/>
          <w:szCs w:val="20"/>
        </w:rPr>
        <w:t xml:space="preserve">jest podmiot wymieniony </w:t>
      </w:r>
      <w:r w:rsidR="002E1B67">
        <w:rPr>
          <w:sz w:val="20"/>
          <w:szCs w:val="20"/>
        </w:rPr>
        <w:br/>
      </w:r>
      <w:r w:rsidRPr="00E40B4D">
        <w:rPr>
          <w:sz w:val="20"/>
          <w:szCs w:val="20"/>
        </w:rPr>
        <w:t>w wykazach określonych w rozporządzeniu 765/2006 i rozporządzeniu 269/2014 albo wpisany na listę lub będący taką jednostką dominującą od dnia 24 lutego 2022 r., o ile został wpisany na listę na podstawie decyzji w sprawie wpisu na listę rozstrzygającej o zastosowaniu środka, o</w:t>
      </w:r>
      <w:r w:rsidR="007132DE" w:rsidRPr="00E40B4D">
        <w:rPr>
          <w:sz w:val="20"/>
          <w:szCs w:val="20"/>
        </w:rPr>
        <w:t> </w:t>
      </w:r>
      <w:r w:rsidRPr="00E40B4D">
        <w:rPr>
          <w:sz w:val="20"/>
          <w:szCs w:val="20"/>
        </w:rPr>
        <w:t>którym mowa w art. 1 pkt 3 ustawy.</w:t>
      </w:r>
    </w:p>
    <w:p w14:paraId="6AD85661" w14:textId="2CE55F7B" w:rsidR="008360FF" w:rsidRPr="00E40B4D" w:rsidRDefault="008360FF" w:rsidP="00CA38A3">
      <w:pPr>
        <w:pStyle w:val="Akapitzlist"/>
        <w:numPr>
          <w:ilvl w:val="0"/>
          <w:numId w:val="22"/>
        </w:numPr>
        <w:suppressAutoHyphens w:val="0"/>
        <w:spacing w:after="0" w:line="271" w:lineRule="auto"/>
        <w:ind w:left="284" w:hanging="284"/>
        <w:jc w:val="both"/>
        <w:rPr>
          <w:sz w:val="20"/>
          <w:szCs w:val="20"/>
        </w:rPr>
      </w:pPr>
      <w:r w:rsidRPr="00E40B4D">
        <w:rPr>
          <w:sz w:val="20"/>
          <w:szCs w:val="20"/>
        </w:rPr>
        <w:lastRenderedPageBreak/>
        <w:t xml:space="preserve">Wykluczenie wykonawcy następuje na okres określony w art. 111 </w:t>
      </w:r>
      <w:proofErr w:type="spellStart"/>
      <w:r w:rsidRPr="00E40B4D">
        <w:rPr>
          <w:sz w:val="20"/>
          <w:szCs w:val="20"/>
        </w:rPr>
        <w:t>Pzp</w:t>
      </w:r>
      <w:proofErr w:type="spellEnd"/>
      <w:r w:rsidRPr="00E40B4D">
        <w:rPr>
          <w:sz w:val="20"/>
          <w:szCs w:val="20"/>
        </w:rPr>
        <w:t>., a w przypadku</w:t>
      </w:r>
      <w:r w:rsidR="0024230F" w:rsidRPr="00E40B4D">
        <w:rPr>
          <w:sz w:val="20"/>
          <w:szCs w:val="20"/>
        </w:rPr>
        <w:t xml:space="preserve"> </w:t>
      </w:r>
      <w:r w:rsidRPr="00E40B4D">
        <w:rPr>
          <w:sz w:val="20"/>
          <w:szCs w:val="20"/>
        </w:rPr>
        <w:t>wykluczenia na podstawie art. 7 ust. 1 ustawy z dnia 13 kwietnia 2022r. o szczególnych rozwiązaniach w zakresie przeciwdziałania wspieraniu agresji na Ukrainę oraz służących ochronie bezpieczeństwa narodowego na okres trwania okoliczności o których mowa w art. 7 ust. 1 niniejszej ustawy.</w:t>
      </w:r>
    </w:p>
    <w:p w14:paraId="07B74FF1" w14:textId="71B46FC6" w:rsidR="00E40B4D" w:rsidRPr="00E40B4D" w:rsidRDefault="00E40B4D" w:rsidP="00CA38A3">
      <w:pPr>
        <w:pStyle w:val="Akapitzlist"/>
        <w:numPr>
          <w:ilvl w:val="0"/>
          <w:numId w:val="22"/>
        </w:numPr>
        <w:suppressAutoHyphens w:val="0"/>
        <w:spacing w:after="0" w:line="271" w:lineRule="auto"/>
        <w:ind w:left="284" w:hanging="284"/>
        <w:jc w:val="both"/>
        <w:rPr>
          <w:sz w:val="20"/>
          <w:szCs w:val="20"/>
        </w:rPr>
      </w:pPr>
      <w:r w:rsidRPr="00E40B4D">
        <w:rPr>
          <w:sz w:val="20"/>
          <w:szCs w:val="20"/>
        </w:rPr>
        <w:t xml:space="preserve">Z postępowania o udzielenie zamówienia prowadzonego na podstawie ustawy </w:t>
      </w:r>
      <w:proofErr w:type="spellStart"/>
      <w:r w:rsidRPr="00E40B4D">
        <w:rPr>
          <w:sz w:val="20"/>
          <w:szCs w:val="20"/>
        </w:rPr>
        <w:t>Pzp</w:t>
      </w:r>
      <w:proofErr w:type="spellEnd"/>
      <w:r w:rsidRPr="00E40B4D">
        <w:rPr>
          <w:sz w:val="20"/>
          <w:szCs w:val="20"/>
        </w:rPr>
        <w:t xml:space="preserve">, zgodnie z art. 5k rozporządzenia Rady (UE) nr 833/2014 z dnia 31 lipca 2014 r. dotyczącego środków ograniczających w związku </w:t>
      </w:r>
      <w:r>
        <w:rPr>
          <w:sz w:val="20"/>
          <w:szCs w:val="20"/>
        </w:rPr>
        <w:br/>
      </w:r>
      <w:r w:rsidRPr="00E40B4D">
        <w:rPr>
          <w:sz w:val="20"/>
          <w:szCs w:val="20"/>
        </w:rPr>
        <w:t xml:space="preserve">z działaniami Rosji destabilizującymi sytuację na Ukrainie (Dz. Urz. UE nr L 229 z 31.7.2014, str. 1), </w:t>
      </w:r>
      <w:r w:rsidR="00E2484E">
        <w:rPr>
          <w:sz w:val="20"/>
          <w:szCs w:val="20"/>
        </w:rPr>
        <w:br/>
      </w:r>
      <w:r w:rsidRPr="00E40B4D">
        <w:rPr>
          <w:sz w:val="20"/>
          <w:szCs w:val="20"/>
        </w:rPr>
        <w:t xml:space="preserve">w brzmieniu nadanym rozporządzeniem Rady (UE) 2022/576 </w:t>
      </w:r>
    </w:p>
    <w:p w14:paraId="4E4A9DED" w14:textId="0EC02A63" w:rsidR="00E40B4D" w:rsidRPr="00E40B4D" w:rsidRDefault="00E40B4D" w:rsidP="00CA38A3">
      <w:pPr>
        <w:pStyle w:val="Akapitzlist"/>
        <w:numPr>
          <w:ilvl w:val="0"/>
          <w:numId w:val="22"/>
        </w:numPr>
        <w:suppressAutoHyphens w:val="0"/>
        <w:spacing w:after="0" w:line="271" w:lineRule="auto"/>
        <w:ind w:left="284" w:hanging="284"/>
        <w:jc w:val="both"/>
        <w:rPr>
          <w:sz w:val="20"/>
          <w:szCs w:val="20"/>
        </w:rPr>
      </w:pPr>
      <w:r w:rsidRPr="00E40B4D">
        <w:rPr>
          <w:sz w:val="20"/>
          <w:szCs w:val="20"/>
        </w:rPr>
        <w:t xml:space="preserve">w sprawie zmiany rozporządzenia (UE) nr 833/2014 dotyczącego środków ograniczających w związku </w:t>
      </w:r>
      <w:r w:rsidR="002E1B67">
        <w:rPr>
          <w:sz w:val="20"/>
          <w:szCs w:val="20"/>
        </w:rPr>
        <w:br/>
      </w:r>
      <w:r w:rsidRPr="00E40B4D">
        <w:rPr>
          <w:sz w:val="20"/>
          <w:szCs w:val="20"/>
        </w:rPr>
        <w:t>z działaniami Rosji destabilizującymi sytuację na Ukrainie (Dz. Urz. UE nr L 111 z 8.4.2022, str. 1) Zamawiający wykluczy wykonawcę który jest:</w:t>
      </w:r>
    </w:p>
    <w:p w14:paraId="5A42C00A" w14:textId="207DD0C4" w:rsidR="00E40B4D" w:rsidRPr="00E40B4D" w:rsidRDefault="00E40B4D" w:rsidP="00E40B4D">
      <w:pPr>
        <w:pStyle w:val="Akapitzlist"/>
        <w:suppressAutoHyphens w:val="0"/>
        <w:spacing w:after="0" w:line="271" w:lineRule="auto"/>
        <w:ind w:left="284" w:hanging="284"/>
        <w:jc w:val="both"/>
        <w:rPr>
          <w:sz w:val="20"/>
          <w:szCs w:val="20"/>
        </w:rPr>
      </w:pPr>
      <w:r w:rsidRPr="00E40B4D">
        <w:rPr>
          <w:sz w:val="20"/>
          <w:szCs w:val="20"/>
        </w:rPr>
        <w:t>a) obywatelem rosyjskim lub osobą fizyczną lub prawną, podmiotem lub organem z siedzibą w Rosji;</w:t>
      </w:r>
    </w:p>
    <w:p w14:paraId="4DCE3113" w14:textId="0D5BAB7E" w:rsidR="00E40B4D" w:rsidRPr="00E40B4D" w:rsidRDefault="00E40B4D" w:rsidP="00E40B4D">
      <w:pPr>
        <w:pStyle w:val="Akapitzlist"/>
        <w:suppressAutoHyphens w:val="0"/>
        <w:spacing w:after="0" w:line="271" w:lineRule="auto"/>
        <w:ind w:left="284" w:hanging="284"/>
        <w:jc w:val="both"/>
        <w:rPr>
          <w:sz w:val="20"/>
          <w:szCs w:val="20"/>
        </w:rPr>
      </w:pPr>
      <w:r w:rsidRPr="00E40B4D">
        <w:rPr>
          <w:sz w:val="20"/>
          <w:szCs w:val="20"/>
        </w:rPr>
        <w:t xml:space="preserve">b) osobą prawną, podmiotem lub organem, do którego prawa własności bezpośrednio lub pośrednio w ponad </w:t>
      </w:r>
      <w:r>
        <w:rPr>
          <w:sz w:val="20"/>
          <w:szCs w:val="20"/>
        </w:rPr>
        <w:br/>
      </w:r>
      <w:r w:rsidRPr="00E40B4D">
        <w:rPr>
          <w:sz w:val="20"/>
          <w:szCs w:val="20"/>
        </w:rPr>
        <w:t>50 % należą do podmiotu, o którym mowa w lit. a) niniejszego ustępu; lub</w:t>
      </w:r>
    </w:p>
    <w:p w14:paraId="42CF7C6E" w14:textId="3230FC23" w:rsidR="00E40B4D" w:rsidRDefault="00E40B4D" w:rsidP="00A64F67">
      <w:pPr>
        <w:pStyle w:val="Akapitzlist"/>
        <w:suppressAutoHyphens w:val="0"/>
        <w:spacing w:after="120" w:line="271" w:lineRule="auto"/>
        <w:ind w:left="284" w:hanging="284"/>
        <w:jc w:val="both"/>
        <w:rPr>
          <w:sz w:val="20"/>
          <w:szCs w:val="20"/>
        </w:rPr>
      </w:pPr>
      <w:r w:rsidRPr="00E40B4D">
        <w:rPr>
          <w:sz w:val="20"/>
          <w:szCs w:val="20"/>
        </w:rPr>
        <w:t xml:space="preserve">c) osobą fizyczną lub prawną, podmiotem lub organem działającym w imieniu lub pod kierunkiem podmiotu, </w:t>
      </w:r>
      <w:r>
        <w:rPr>
          <w:sz w:val="20"/>
          <w:szCs w:val="20"/>
        </w:rPr>
        <w:br/>
      </w:r>
      <w:r w:rsidRPr="00E40B4D">
        <w:rPr>
          <w:sz w:val="20"/>
          <w:szCs w:val="20"/>
        </w:rPr>
        <w:t xml:space="preserve">o którym mowa w lit. a) lub b) niniejszego ustępu, w tym podwykonawców, dostawców lub podmiotów, </w:t>
      </w:r>
      <w:r w:rsidR="00E2484E">
        <w:rPr>
          <w:sz w:val="20"/>
          <w:szCs w:val="20"/>
        </w:rPr>
        <w:br/>
      </w:r>
      <w:r w:rsidRPr="00E40B4D">
        <w:rPr>
          <w:sz w:val="20"/>
          <w:szCs w:val="20"/>
        </w:rPr>
        <w:t>na których zdolności polega się w rozumieniu dyrektyw w sprawie zamówień publicznych, w przypadku gdy przypada na nich ponad 10 % wartości zamówienia.</w:t>
      </w:r>
    </w:p>
    <w:tbl>
      <w:tblPr>
        <w:tblStyle w:val="Tabela-Siatka"/>
        <w:tblW w:w="0" w:type="auto"/>
        <w:shd w:val="clear" w:color="auto" w:fill="B4C6E7" w:themeFill="accent1" w:themeFillTint="66"/>
        <w:tblLook w:val="04A0" w:firstRow="1" w:lastRow="0" w:firstColumn="1" w:lastColumn="0" w:noHBand="0" w:noVBand="1"/>
      </w:tblPr>
      <w:tblGrid>
        <w:gridCol w:w="9062"/>
      </w:tblGrid>
      <w:tr w:rsidR="00A64F67" w:rsidRPr="004A12F8" w14:paraId="050734BF" w14:textId="77777777" w:rsidTr="00E2484E">
        <w:tc>
          <w:tcPr>
            <w:tcW w:w="9062" w:type="dxa"/>
            <w:shd w:val="clear" w:color="auto" w:fill="B4C6E7" w:themeFill="accent1" w:themeFillTint="66"/>
          </w:tcPr>
          <w:p w14:paraId="0406696D" w14:textId="138A4ECC" w:rsidR="00A64F67" w:rsidRPr="004A12F8" w:rsidRDefault="00A64F67" w:rsidP="00E2484E">
            <w:pPr>
              <w:pStyle w:val="Nagwek1"/>
              <w:spacing w:before="0" w:line="240" w:lineRule="auto"/>
              <w:rPr>
                <w:rFonts w:ascii="Times New Roman" w:eastAsia="TimesNewRomanPSMT" w:hAnsi="Times New Roman" w:cs="Times New Roman"/>
                <w:b/>
                <w:bCs/>
                <w:color w:val="1F3864" w:themeColor="accent1" w:themeShade="80"/>
                <w:sz w:val="20"/>
                <w:szCs w:val="20"/>
              </w:rPr>
            </w:pPr>
            <w:bookmarkStart w:id="20" w:name="_Toc184118296"/>
            <w:r w:rsidRPr="004A12F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ROZDZIAŁ V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II</w:t>
            </w:r>
            <w:r w:rsidR="00CD3085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I</w:t>
            </w:r>
            <w:r w:rsidRPr="004A12F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. </w:t>
            </w:r>
            <w:r w:rsidR="00CD3085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WARUNKI UDZIAŁU W POSTĘPOWANIU</w:t>
            </w:r>
            <w:bookmarkEnd w:id="20"/>
          </w:p>
        </w:tc>
      </w:tr>
    </w:tbl>
    <w:p w14:paraId="6380CD53" w14:textId="77777777" w:rsidR="00FB6795" w:rsidRDefault="00FB6795" w:rsidP="00FB6795">
      <w:pPr>
        <w:spacing w:before="120"/>
        <w:jc w:val="both"/>
      </w:pPr>
      <w:bookmarkStart w:id="21" w:name="_Hlk83725286"/>
      <w:r w:rsidRPr="00CD3085">
        <w:rPr>
          <w:sz w:val="20"/>
          <w:szCs w:val="20"/>
        </w:rPr>
        <w:t>1. O udzielenie zamówienia mogą ubiegać się Wykonawcy, którzy spełniają warunki dotyczące:</w:t>
      </w:r>
    </w:p>
    <w:p w14:paraId="5F51E41C" w14:textId="77777777" w:rsidR="00FB6795" w:rsidRPr="00CD3085" w:rsidRDefault="00FB6795" w:rsidP="00FB6795">
      <w:pPr>
        <w:spacing w:after="0" w:line="240" w:lineRule="auto"/>
        <w:ind w:left="426" w:hanging="284"/>
        <w:jc w:val="both"/>
        <w:rPr>
          <w:sz w:val="20"/>
          <w:szCs w:val="20"/>
        </w:rPr>
      </w:pPr>
      <w:r w:rsidRPr="00CD3085">
        <w:rPr>
          <w:sz w:val="20"/>
          <w:szCs w:val="20"/>
        </w:rPr>
        <w:t xml:space="preserve">1.1  </w:t>
      </w:r>
      <w:r w:rsidRPr="00CD3085">
        <w:rPr>
          <w:sz w:val="20"/>
          <w:szCs w:val="20"/>
          <w:u w:val="single"/>
        </w:rPr>
        <w:t>Zdolności do występowania w obrocie gospodarczym:</w:t>
      </w:r>
    </w:p>
    <w:p w14:paraId="63A8E2C8" w14:textId="77777777" w:rsidR="00FB6795" w:rsidRPr="00CD3085" w:rsidRDefault="00FB6795" w:rsidP="00FB6795">
      <w:pPr>
        <w:spacing w:after="0" w:line="240" w:lineRule="auto"/>
        <w:ind w:left="426"/>
        <w:jc w:val="both"/>
        <w:rPr>
          <w:sz w:val="20"/>
          <w:szCs w:val="20"/>
        </w:rPr>
      </w:pPr>
      <w:r w:rsidRPr="00CD3085">
        <w:rPr>
          <w:sz w:val="20"/>
          <w:szCs w:val="20"/>
        </w:rPr>
        <w:t>Zamawiający nie określa warunków w powyższym zakresie.</w:t>
      </w:r>
    </w:p>
    <w:p w14:paraId="6110FFFA" w14:textId="1E634D4F" w:rsidR="00FB6795" w:rsidRPr="00CD3085" w:rsidRDefault="00FB6795" w:rsidP="00FB6795">
      <w:pPr>
        <w:spacing w:after="0" w:line="240" w:lineRule="auto"/>
        <w:ind w:left="426" w:hanging="284"/>
        <w:jc w:val="both"/>
        <w:rPr>
          <w:sz w:val="20"/>
          <w:szCs w:val="20"/>
        </w:rPr>
      </w:pPr>
      <w:r w:rsidRPr="00CD3085">
        <w:rPr>
          <w:sz w:val="20"/>
          <w:szCs w:val="20"/>
        </w:rPr>
        <w:t xml:space="preserve">1.2 </w:t>
      </w:r>
      <w:r w:rsidRPr="00CD3085">
        <w:rPr>
          <w:sz w:val="20"/>
          <w:szCs w:val="20"/>
          <w:u w:val="single"/>
        </w:rPr>
        <w:t xml:space="preserve">Uprawnień do prowadzenia określonej działalności gospodarczej lub zawodowej, o ile wynika to </w:t>
      </w:r>
      <w:r w:rsidR="006C0C68">
        <w:rPr>
          <w:sz w:val="20"/>
          <w:szCs w:val="20"/>
          <w:u w:val="single"/>
        </w:rPr>
        <w:br/>
      </w:r>
      <w:r w:rsidRPr="00CD3085">
        <w:rPr>
          <w:sz w:val="20"/>
          <w:szCs w:val="20"/>
          <w:u w:val="single"/>
        </w:rPr>
        <w:t>z odrębnych przepisów:</w:t>
      </w:r>
    </w:p>
    <w:p w14:paraId="6438F42F" w14:textId="77777777" w:rsidR="00FB6795" w:rsidRPr="00CD3085" w:rsidRDefault="00FB6795" w:rsidP="00FB6795">
      <w:pPr>
        <w:spacing w:after="0" w:line="240" w:lineRule="auto"/>
        <w:ind w:left="426"/>
        <w:jc w:val="both"/>
        <w:rPr>
          <w:sz w:val="20"/>
          <w:szCs w:val="20"/>
        </w:rPr>
      </w:pPr>
      <w:r w:rsidRPr="00CD3085">
        <w:rPr>
          <w:sz w:val="20"/>
          <w:szCs w:val="20"/>
        </w:rPr>
        <w:t>Zamawiający nie określa warunków w powyższym zakresie.</w:t>
      </w:r>
    </w:p>
    <w:p w14:paraId="77FC8B28" w14:textId="77777777" w:rsidR="00FB6795" w:rsidRPr="00CD3085" w:rsidRDefault="00FB6795" w:rsidP="00FB6795">
      <w:pPr>
        <w:spacing w:after="0" w:line="240" w:lineRule="auto"/>
        <w:ind w:left="426" w:hanging="284"/>
        <w:jc w:val="both"/>
        <w:rPr>
          <w:sz w:val="20"/>
          <w:szCs w:val="20"/>
        </w:rPr>
      </w:pPr>
      <w:r w:rsidRPr="00CD3085">
        <w:rPr>
          <w:sz w:val="20"/>
          <w:szCs w:val="20"/>
        </w:rPr>
        <w:t xml:space="preserve">1.3  </w:t>
      </w:r>
      <w:r w:rsidRPr="00CD3085">
        <w:rPr>
          <w:sz w:val="20"/>
          <w:szCs w:val="20"/>
          <w:u w:val="single"/>
        </w:rPr>
        <w:t>Sytuacji ekonomicznej lub finansowej:</w:t>
      </w:r>
    </w:p>
    <w:p w14:paraId="2E7386CD" w14:textId="77777777" w:rsidR="00FB6795" w:rsidRPr="005C6404" w:rsidRDefault="00FB6795" w:rsidP="00FB6795">
      <w:pPr>
        <w:pStyle w:val="Default"/>
        <w:numPr>
          <w:ilvl w:val="0"/>
          <w:numId w:val="26"/>
        </w:numPr>
        <w:suppressAutoHyphens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</w:pPr>
      <w:proofErr w:type="spellStart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posiadają</w:t>
      </w:r>
      <w:proofErr w:type="spellEnd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ubezpieczenie</w:t>
      </w:r>
      <w:proofErr w:type="spellEnd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od</w:t>
      </w:r>
      <w:proofErr w:type="spellEnd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odpowiedzialności</w:t>
      </w:r>
      <w:proofErr w:type="spellEnd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cywilnej</w:t>
      </w:r>
      <w:proofErr w:type="spellEnd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w </w:t>
      </w:r>
      <w:proofErr w:type="spellStart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zakresie</w:t>
      </w:r>
      <w:proofErr w:type="spellEnd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prowadzonej</w:t>
      </w:r>
      <w:proofErr w:type="spellEnd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działalności</w:t>
      </w:r>
      <w:proofErr w:type="spellEnd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z </w:t>
      </w:r>
      <w:proofErr w:type="spellStart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sumą</w:t>
      </w:r>
      <w:proofErr w:type="spellEnd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ubezpieczenia</w:t>
      </w:r>
      <w:proofErr w:type="spellEnd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min 15.000.000,00 </w:t>
      </w:r>
      <w:proofErr w:type="spellStart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zł</w:t>
      </w:r>
      <w:proofErr w:type="spellEnd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(</w:t>
      </w:r>
      <w:proofErr w:type="spellStart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słownie</w:t>
      </w:r>
      <w:proofErr w:type="spellEnd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: </w:t>
      </w:r>
      <w:proofErr w:type="spellStart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piętnaście</w:t>
      </w:r>
      <w:proofErr w:type="spellEnd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milionów</w:t>
      </w:r>
      <w:proofErr w:type="spellEnd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złotych</w:t>
      </w:r>
      <w:proofErr w:type="spellEnd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00/100),</w:t>
      </w:r>
    </w:p>
    <w:p w14:paraId="21073753" w14:textId="77777777" w:rsidR="00FB6795" w:rsidRPr="005C6404" w:rsidRDefault="00FB6795" w:rsidP="00FB6795">
      <w:pPr>
        <w:pStyle w:val="Default"/>
        <w:numPr>
          <w:ilvl w:val="0"/>
          <w:numId w:val="26"/>
        </w:numPr>
        <w:suppressAutoHyphens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</w:pPr>
      <w:proofErr w:type="spellStart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minimalne</w:t>
      </w:r>
      <w:proofErr w:type="spellEnd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obroty</w:t>
      </w:r>
      <w:proofErr w:type="spellEnd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za </w:t>
      </w:r>
      <w:proofErr w:type="spellStart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lata</w:t>
      </w:r>
      <w:proofErr w:type="spellEnd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202</w:t>
      </w:r>
      <w:r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2</w:t>
      </w:r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i</w:t>
      </w:r>
      <w:proofErr w:type="spellEnd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2023 </w:t>
      </w:r>
      <w:proofErr w:type="spellStart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nie</w:t>
      </w:r>
      <w:proofErr w:type="spellEnd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niższe</w:t>
      </w:r>
      <w:proofErr w:type="spellEnd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niż</w:t>
      </w:r>
      <w:proofErr w:type="spellEnd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10.000.000 </w:t>
      </w:r>
      <w:proofErr w:type="spellStart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zł</w:t>
      </w:r>
      <w:proofErr w:type="spellEnd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(</w:t>
      </w:r>
      <w:proofErr w:type="spellStart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słownie</w:t>
      </w:r>
      <w:proofErr w:type="spellEnd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: </w:t>
      </w:r>
      <w:proofErr w:type="spellStart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dziesięć</w:t>
      </w:r>
      <w:proofErr w:type="spellEnd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milionów</w:t>
      </w:r>
      <w:proofErr w:type="spellEnd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złotych</w:t>
      </w:r>
      <w:proofErr w:type="spellEnd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00/100) za </w:t>
      </w:r>
      <w:proofErr w:type="spellStart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każdy</w:t>
      </w:r>
      <w:proofErr w:type="spellEnd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rok</w:t>
      </w:r>
      <w:proofErr w:type="spellEnd"/>
      <w:r w:rsidRPr="005C6404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,</w:t>
      </w:r>
    </w:p>
    <w:p w14:paraId="2CE21E41" w14:textId="0D45CF29" w:rsidR="00FB6795" w:rsidRPr="005C6404" w:rsidRDefault="00FB6795" w:rsidP="00FB6795">
      <w:pPr>
        <w:pStyle w:val="Default"/>
        <w:numPr>
          <w:ilvl w:val="0"/>
          <w:numId w:val="26"/>
        </w:numPr>
        <w:suppressAutoHyphens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</w:pPr>
      <w:proofErr w:type="spellStart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>posiadają</w:t>
      </w:r>
      <w:proofErr w:type="spellEnd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>środki</w:t>
      </w:r>
      <w:proofErr w:type="spellEnd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>na</w:t>
      </w:r>
      <w:proofErr w:type="spellEnd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>rachunku</w:t>
      </w:r>
      <w:proofErr w:type="spellEnd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>bankowym</w:t>
      </w:r>
      <w:proofErr w:type="spellEnd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, </w:t>
      </w:r>
      <w:proofErr w:type="spellStart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>lub</w:t>
      </w:r>
      <w:proofErr w:type="spellEnd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w </w:t>
      </w:r>
      <w:proofErr w:type="spellStart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>formie</w:t>
      </w:r>
      <w:proofErr w:type="spellEnd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>lokaty</w:t>
      </w:r>
      <w:proofErr w:type="spellEnd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w </w:t>
      </w:r>
      <w:proofErr w:type="spellStart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>kwocie</w:t>
      </w:r>
      <w:proofErr w:type="spellEnd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>nie</w:t>
      </w:r>
      <w:proofErr w:type="spellEnd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>niższej</w:t>
      </w:r>
      <w:proofErr w:type="spellEnd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>niż</w:t>
      </w:r>
      <w:proofErr w:type="spellEnd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10.000.000,00 (</w:t>
      </w:r>
      <w:proofErr w:type="spellStart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>słownie</w:t>
      </w:r>
      <w:proofErr w:type="spellEnd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: </w:t>
      </w:r>
      <w:proofErr w:type="spellStart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>dziesięć</w:t>
      </w:r>
      <w:proofErr w:type="spellEnd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>milionów</w:t>
      </w:r>
      <w:proofErr w:type="spellEnd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>złotych</w:t>
      </w:r>
      <w:proofErr w:type="spellEnd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), </w:t>
      </w:r>
      <w:proofErr w:type="spellStart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>lub</w:t>
      </w:r>
      <w:proofErr w:type="spellEnd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>zaświadczenie</w:t>
      </w:r>
      <w:proofErr w:type="spellEnd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z </w:t>
      </w:r>
      <w:proofErr w:type="spellStart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>banku</w:t>
      </w:r>
      <w:proofErr w:type="spellEnd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w </w:t>
      </w:r>
      <w:proofErr w:type="spellStart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>którym</w:t>
      </w:r>
      <w:proofErr w:type="spellEnd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>prowadzony</w:t>
      </w:r>
      <w:proofErr w:type="spellEnd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jest </w:t>
      </w:r>
      <w:proofErr w:type="spellStart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>rachunek</w:t>
      </w:r>
      <w:proofErr w:type="spellEnd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>Wykonawcy</w:t>
      </w:r>
      <w:proofErr w:type="spellEnd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o </w:t>
      </w:r>
      <w:proofErr w:type="spellStart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>zdolności</w:t>
      </w:r>
      <w:proofErr w:type="spellEnd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>kredytowej</w:t>
      </w:r>
      <w:proofErr w:type="spellEnd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>na</w:t>
      </w:r>
      <w:proofErr w:type="spellEnd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>kwotę</w:t>
      </w:r>
      <w:proofErr w:type="spellEnd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>nie</w:t>
      </w:r>
      <w:proofErr w:type="spellEnd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>niższą</w:t>
      </w:r>
      <w:proofErr w:type="spellEnd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>niż</w:t>
      </w:r>
      <w:proofErr w:type="spellEnd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10.000.000 (</w:t>
      </w:r>
      <w:proofErr w:type="spellStart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>słownie</w:t>
      </w:r>
      <w:proofErr w:type="spellEnd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: </w:t>
      </w:r>
      <w:proofErr w:type="spellStart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>dziesięć</w:t>
      </w:r>
      <w:proofErr w:type="spellEnd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>milionów</w:t>
      </w:r>
      <w:proofErr w:type="spellEnd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>złotych</w:t>
      </w:r>
      <w:proofErr w:type="spellEnd"/>
      <w:r w:rsidRPr="005C6404">
        <w:rPr>
          <w:rFonts w:ascii="Times New Roman" w:hAnsi="Times New Roman" w:cs="Times New Roman"/>
          <w:i/>
          <w:sz w:val="20"/>
          <w:szCs w:val="20"/>
          <w:lang w:eastAsia="pl-PL"/>
        </w:rPr>
        <w:t>).</w:t>
      </w:r>
    </w:p>
    <w:p w14:paraId="79AF78CE" w14:textId="77777777" w:rsidR="00FB6795" w:rsidRPr="00CD3085" w:rsidRDefault="00FB6795" w:rsidP="00FB6795">
      <w:pPr>
        <w:spacing w:after="0" w:line="240" w:lineRule="auto"/>
        <w:ind w:left="426" w:hanging="284"/>
        <w:jc w:val="both"/>
        <w:rPr>
          <w:sz w:val="20"/>
          <w:szCs w:val="20"/>
        </w:rPr>
      </w:pPr>
      <w:r w:rsidRPr="00CD3085">
        <w:rPr>
          <w:sz w:val="20"/>
          <w:szCs w:val="20"/>
        </w:rPr>
        <w:t xml:space="preserve">1.4 </w:t>
      </w:r>
      <w:r w:rsidRPr="00CD3085">
        <w:rPr>
          <w:sz w:val="20"/>
          <w:szCs w:val="20"/>
          <w:u w:val="single"/>
        </w:rPr>
        <w:t>Zdolności technicznej lub zawodowej:</w:t>
      </w:r>
    </w:p>
    <w:p w14:paraId="5BBA64D4" w14:textId="77777777" w:rsidR="00FB6795" w:rsidRPr="00CB2350" w:rsidRDefault="00FB6795" w:rsidP="00FB6795">
      <w:pPr>
        <w:pStyle w:val="Default"/>
        <w:numPr>
          <w:ilvl w:val="0"/>
          <w:numId w:val="27"/>
        </w:numPr>
        <w:suppressAutoHyphens w:val="0"/>
        <w:autoSpaceDE w:val="0"/>
        <w:autoSpaceDN w:val="0"/>
        <w:adjustRightInd w:val="0"/>
        <w:ind w:left="711"/>
        <w:jc w:val="both"/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</w:pP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dysponują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odpowiednimi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osobami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zdolnymi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do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wykonania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zamówienia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,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które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zostaną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skierowane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przez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Wykonawcę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do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realizacji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zamówienia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w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zakresie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przygotowania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kompletnej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wielobranżowej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dokumentacji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projektowej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budynku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,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która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będzie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podstawą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do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realizacji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prac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budowlano-instalacyjnych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,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tj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.: minimum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jedną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osobą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posiadającą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uprawnienia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architekta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będącego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członkiem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Izby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Architektów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RP  ,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który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zrealizował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co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najmniej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dwa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kompletne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projekty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(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przez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co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Zamawiający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rozumie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Projekt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Budowlany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i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Projekty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Techniczne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,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Wykonawcze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we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wszystkich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branżach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,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wraz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z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uzyskaniem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niezbędnych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wymaganych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prawem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zgód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administracyjnych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,)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obiektów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za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kwotę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nie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mniejszą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niż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500.000,00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zł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każdy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z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nich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,</w:t>
      </w:r>
    </w:p>
    <w:p w14:paraId="18BB0BBC" w14:textId="77777777" w:rsidR="00FB6795" w:rsidRPr="00CB2350" w:rsidRDefault="00FB6795" w:rsidP="00FB6795">
      <w:pPr>
        <w:pStyle w:val="Default"/>
        <w:numPr>
          <w:ilvl w:val="0"/>
          <w:numId w:val="27"/>
        </w:numPr>
        <w:suppressAutoHyphens w:val="0"/>
        <w:autoSpaceDE w:val="0"/>
        <w:autoSpaceDN w:val="0"/>
        <w:adjustRightInd w:val="0"/>
        <w:ind w:left="749"/>
        <w:jc w:val="both"/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</w:pP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dysponują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odpowiednimi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osobami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zdolnymi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do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wykonania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zamówienia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,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które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zostaną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skierowane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przez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Wykonawcę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do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realizacji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zamówienia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w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zakresie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nadzoru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oraz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kierowania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robotami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budowlanymi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,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tj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:</w:t>
      </w:r>
    </w:p>
    <w:p w14:paraId="5ABDE24B" w14:textId="62999801" w:rsidR="00FB6795" w:rsidRPr="00CB2350" w:rsidRDefault="00FB6795" w:rsidP="00FB6795">
      <w:pPr>
        <w:pStyle w:val="Default"/>
        <w:numPr>
          <w:ilvl w:val="0"/>
          <w:numId w:val="28"/>
        </w:numPr>
        <w:suppressAutoHyphens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</w:pPr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minimum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jedną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osobą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posiadającą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uprawnienia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do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pełnienia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samodzielnej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funkcji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technicznej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r w:rsidR="006C0C68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br/>
      </w:r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w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budownictwie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polegającej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na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kierowaniu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budową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lub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innymi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robotami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budowlanymi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w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specjalności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konstrukcyjno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–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budowlanej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bez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ograniczeń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, ,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których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zakres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uprawnia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do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pełnienia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funkcji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kierownika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robót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budowlanych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w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zakresie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wskazanym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powyżej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oraz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posiada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co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najmniej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trzy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letnie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doświadczenie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w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kierowaniu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robotami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budowalnymi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po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uzyskaniu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uprawnień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i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pełniła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co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najmniej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jeden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raz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funkcję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kierownika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budowy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dla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robót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budowlanych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o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wartości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minimalnej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12.000.000,00 PLN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dla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każdej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z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nadzorowanych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robót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.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Osoba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musi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być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członkiem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właściwej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izby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samorządu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zawodowego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,</w:t>
      </w:r>
    </w:p>
    <w:p w14:paraId="419F3D86" w14:textId="163EC1D0" w:rsidR="00FB6795" w:rsidRPr="00CB2350" w:rsidRDefault="00FB6795" w:rsidP="00FB6795">
      <w:pPr>
        <w:pStyle w:val="Default"/>
        <w:numPr>
          <w:ilvl w:val="0"/>
          <w:numId w:val="28"/>
        </w:numPr>
        <w:suppressAutoHyphens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</w:pPr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minimum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jedną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osobą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posiadającą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uprawnienia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do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pełnienia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samodzielnej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funkcji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technicznej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r w:rsidR="006C0C68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br/>
      </w:r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w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budownictwie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polegającej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na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kierowaniu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robotami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budowlanymi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w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specjalności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instalacyjnej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r w:rsidR="006C0C68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br/>
      </w:r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w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zakresie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sieci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,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instalacji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i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urządzeń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elektrycznych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i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elektroenergetycznych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bez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ograniczeń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,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których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zakres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uprawnia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do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pełnienia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funkcji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kierownika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robót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budowlanych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w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zakresie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wskazanym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powyżej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lastRenderedPageBreak/>
        <w:t>oraz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posiada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co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najmniej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trzy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letnie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doświadczenie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w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kierowaniu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robotami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budowalnymi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po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uzyskaniu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uprawnień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i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pełniła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co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najmniej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jeden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raz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funkcję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kierownika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budowy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dla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robót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budowlanych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o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wartości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minimalnej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1.500.000,00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zł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dla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każdej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z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nadzorowanych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robót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.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Osoba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musi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być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członkiem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właściwej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izby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samorządu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zawodowego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,</w:t>
      </w:r>
    </w:p>
    <w:p w14:paraId="15081533" w14:textId="167219A9" w:rsidR="00FB6795" w:rsidRPr="00CB2350" w:rsidRDefault="00FB6795" w:rsidP="00FB6795">
      <w:pPr>
        <w:pStyle w:val="Default"/>
        <w:numPr>
          <w:ilvl w:val="0"/>
          <w:numId w:val="28"/>
        </w:numPr>
        <w:suppressAutoHyphens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</w:pPr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minimum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jedną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osobą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posiadającą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uprawnienia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do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pełnienia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samodzielnej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funkcji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technicznej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="006C0C6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br/>
      </w:r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w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budownictwie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polegającej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na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kierowaniu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robotami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budowlanymi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w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specjalności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instalacyjnej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="006C0C6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br/>
      </w:r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w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zakresie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sieci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,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instalacji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urządzeń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cieplnych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,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wentylacyjnych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,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gazowych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,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wodociągowych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bez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ograniczeń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,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których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zakres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uprawnia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do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pełnienia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funkcji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kierownika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robót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budowlanych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="006C0C6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br/>
      </w:r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w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zakresie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wskazanym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powyżej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oraz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posiada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co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najmniej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trzy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letnie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doświadczenie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w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kierowaniu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robotami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budowalnymi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po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uzyskaniu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uprawnień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pełniła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co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najmniej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jeden</w:t>
      </w:r>
      <w:proofErr w:type="spellEnd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  <w:t>raz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funkcję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kierownika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budowy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dla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robót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budowlanych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o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wartości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minimalnej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2.000.000,00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zł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dla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każdej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z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nadzorowanych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robót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.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Osoba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musi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być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członkiem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właściwej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izby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samorządu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zawodowego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,</w:t>
      </w:r>
    </w:p>
    <w:p w14:paraId="7221FEFF" w14:textId="6835CCE7" w:rsidR="00FB6795" w:rsidRPr="00CB2350" w:rsidRDefault="00FB6795" w:rsidP="00E36F76">
      <w:pPr>
        <w:pStyle w:val="Default"/>
        <w:numPr>
          <w:ilvl w:val="0"/>
          <w:numId w:val="27"/>
        </w:numPr>
        <w:suppressAutoHyphens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</w:pPr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w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okresie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ostatnich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pięciu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lat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przed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upływem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terminu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składania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ofert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(a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jeżeli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okres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prowadzenia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działalności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jest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krótszy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– w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tym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okresie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)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wykonali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należycie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,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zgodnie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z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zasadami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sztuki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budowlanej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prawidłowo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ukończyli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co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najmniej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2 (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dwie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)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roboty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budowlane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o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podobnym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charakterze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do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robót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stanowiących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przedmiot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zamówienia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tj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: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wykonali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w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ramach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jednego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zamówienia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robotę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budowlaną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polegającą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na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budowie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,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przebudowie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,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lub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rozbudowie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budynku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użyteczności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publicznej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o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kubaturze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nie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mniejszej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niż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10 000 m3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obejmującą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swym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zakresem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co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najmniej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roboty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ogólnobudowlane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,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konstrukcyjne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,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elektryczne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sanitarne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, o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wartości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robót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budowlanych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o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wartości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min. 12.000.000,00 PLN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brutto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(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słownie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: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dwanaście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milionów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złotych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),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każda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z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wykonanych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robót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. W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przypadku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Wykonawców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,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którzy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realizowali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roboty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="00145E3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br/>
      </w:r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w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innych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walutach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niż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PLN,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Zamawiający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przeliczy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wartość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brutto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tych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robót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po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średnim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kursie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NBP z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dnia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opublikowania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ogłoszenia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o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zamówieniu</w:t>
      </w:r>
      <w:proofErr w:type="spellEnd"/>
      <w:r w:rsidR="007038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. </w:t>
      </w:r>
      <w:proofErr w:type="spellStart"/>
      <w:r w:rsidR="007038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Przez</w:t>
      </w:r>
      <w:proofErr w:type="spellEnd"/>
      <w:r w:rsidR="007038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="007038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budowę</w:t>
      </w:r>
      <w:proofErr w:type="spellEnd"/>
      <w:r w:rsidR="007038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="007038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oraz</w:t>
      </w:r>
      <w:proofErr w:type="spellEnd"/>
      <w:r w:rsidR="007038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="007038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przebudowę</w:t>
      </w:r>
      <w:proofErr w:type="spellEnd"/>
      <w:r w:rsidR="007038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="007038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Zamawiający</w:t>
      </w:r>
      <w:proofErr w:type="spellEnd"/>
      <w:r w:rsidR="007038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="007038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rozumie</w:t>
      </w:r>
      <w:proofErr w:type="spellEnd"/>
      <w:r w:rsidR="007038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="00083F0A" w:rsidRPr="00083F0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budowę</w:t>
      </w:r>
      <w:proofErr w:type="spellEnd"/>
      <w:r w:rsidR="00083F0A" w:rsidRPr="00083F0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="00083F0A" w:rsidRPr="00083F0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oraz</w:t>
      </w:r>
      <w:proofErr w:type="spellEnd"/>
      <w:r w:rsidR="00083F0A" w:rsidRPr="00083F0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="00083F0A" w:rsidRPr="00083F0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przebudowę</w:t>
      </w:r>
      <w:proofErr w:type="spellEnd"/>
      <w:r w:rsidR="00083F0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="00083F0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zdefniowaną</w:t>
      </w:r>
      <w:proofErr w:type="spellEnd"/>
      <w:r w:rsidR="00083F0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="00083F0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odpowiednio</w:t>
      </w:r>
      <w:proofErr w:type="spellEnd"/>
      <w:r w:rsidR="00083F0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w art. 3 pkt 6 I 7a </w:t>
      </w:r>
      <w:proofErr w:type="spellStart"/>
      <w:r w:rsidR="00083F0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Ustawy</w:t>
      </w:r>
      <w:proofErr w:type="spellEnd"/>
      <w:r w:rsidR="00083F0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z </w:t>
      </w:r>
      <w:proofErr w:type="spellStart"/>
      <w:r w:rsidR="00083F0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dnia</w:t>
      </w:r>
      <w:proofErr w:type="spellEnd"/>
      <w:r w:rsidR="00083F0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="00083F0A" w:rsidRPr="00083F0A">
        <w:t xml:space="preserve"> </w:t>
      </w:r>
      <w:r w:rsidR="00083F0A" w:rsidRPr="00083F0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z </w:t>
      </w:r>
      <w:proofErr w:type="spellStart"/>
      <w:r w:rsidR="00083F0A" w:rsidRPr="00083F0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dnia</w:t>
      </w:r>
      <w:proofErr w:type="spellEnd"/>
      <w:r w:rsidR="00083F0A" w:rsidRPr="00083F0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7 </w:t>
      </w:r>
      <w:proofErr w:type="spellStart"/>
      <w:r w:rsidR="00083F0A" w:rsidRPr="00083F0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lipca</w:t>
      </w:r>
      <w:proofErr w:type="spellEnd"/>
      <w:r w:rsidR="00083F0A" w:rsidRPr="00083F0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1994 </w:t>
      </w:r>
      <w:proofErr w:type="spellStart"/>
      <w:r w:rsidR="00083F0A" w:rsidRPr="00083F0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r.</w:t>
      </w:r>
      <w:r w:rsidR="00083F0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Prawo</w:t>
      </w:r>
      <w:proofErr w:type="spellEnd"/>
      <w:r w:rsidR="00083F0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="00083F0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budowlane</w:t>
      </w:r>
      <w:proofErr w:type="spellEnd"/>
      <w:r w:rsidR="00083F0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(</w:t>
      </w:r>
      <w:proofErr w:type="spellStart"/>
      <w:r w:rsidR="00083F0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tekst</w:t>
      </w:r>
      <w:proofErr w:type="spellEnd"/>
      <w:r w:rsidR="00083F0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="00083F0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jedn</w:t>
      </w:r>
      <w:proofErr w:type="spellEnd"/>
      <w:r w:rsidR="00083F0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. </w:t>
      </w:r>
      <w:r w:rsidR="00E36F76" w:rsidRPr="00E36F76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Dz.</w:t>
      </w:r>
      <w:r w:rsidR="00E36F76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="00E36F76" w:rsidRPr="00E36F76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U. z 2024 r. </w:t>
      </w:r>
      <w:proofErr w:type="spellStart"/>
      <w:r w:rsidR="00E36F76" w:rsidRPr="00E36F76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poz</w:t>
      </w:r>
      <w:proofErr w:type="spellEnd"/>
      <w:r w:rsidR="00E36F76" w:rsidRPr="00E36F76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 725</w:t>
      </w:r>
      <w:r w:rsidR="00E36F76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ze </w:t>
      </w:r>
      <w:proofErr w:type="spellStart"/>
      <w:r w:rsidR="00E36F76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zm</w:t>
      </w:r>
      <w:proofErr w:type="spellEnd"/>
      <w:r w:rsidR="00E36F76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</w:t>
      </w:r>
      <w:r w:rsidR="00E36F76" w:rsidRPr="00E36F76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  <w:r w:rsidR="00A035A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. </w:t>
      </w:r>
      <w:proofErr w:type="spellStart"/>
      <w:r w:rsidR="00A035A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Przez</w:t>
      </w:r>
      <w:proofErr w:type="spellEnd"/>
      <w:r w:rsidR="00A035A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="00A035A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rozbudowę</w:t>
      </w:r>
      <w:proofErr w:type="spellEnd"/>
      <w:r w:rsidR="00A035A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="00A035A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Zamawiający</w:t>
      </w:r>
      <w:proofErr w:type="spellEnd"/>
      <w:r w:rsidR="00A035A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="00A035A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rozumie</w:t>
      </w:r>
      <w:proofErr w:type="spellEnd"/>
      <w:r w:rsidR="00A035A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="00A6623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zwiększenie</w:t>
      </w:r>
      <w:proofErr w:type="spellEnd"/>
      <w:r w:rsidR="00A6623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="00A6623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powierzchni</w:t>
      </w:r>
      <w:proofErr w:type="spellEnd"/>
      <w:r w:rsidR="00A6623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="00A6623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</w:t>
      </w:r>
      <w:proofErr w:type="spellEnd"/>
      <w:r w:rsidR="00A6623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="00A6623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kubatury</w:t>
      </w:r>
      <w:proofErr w:type="spellEnd"/>
      <w:r w:rsidR="00A6623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="00A6623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budynku</w:t>
      </w:r>
      <w:proofErr w:type="spellEnd"/>
      <w:r w:rsidR="00A6623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</w:t>
      </w:r>
    </w:p>
    <w:p w14:paraId="1D4062B1" w14:textId="427232DC" w:rsidR="00FB6795" w:rsidRPr="00145E31" w:rsidRDefault="00FB6795" w:rsidP="00FB6795">
      <w:pPr>
        <w:pStyle w:val="Default"/>
        <w:numPr>
          <w:ilvl w:val="0"/>
          <w:numId w:val="27"/>
        </w:numPr>
        <w:suppressAutoHyphens w:val="0"/>
        <w:autoSpaceDE w:val="0"/>
        <w:autoSpaceDN w:val="0"/>
        <w:adjustRightInd w:val="0"/>
        <w:ind w:left="749"/>
        <w:jc w:val="both"/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</w:pPr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w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okresie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ostatnich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trzech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lat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przed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upływem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składania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ofert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, a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jeżeli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okres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prowadzenia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działalności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jest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krótszy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– w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tym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okresie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–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posiadał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średnioroczne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zatrudnienie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(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umowa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o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pracę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nie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mniej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niż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¾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etatu</w:t>
      </w:r>
      <w:proofErr w:type="spellEnd"/>
      <w:r w:rsidR="004F266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w </w:t>
      </w:r>
      <w:proofErr w:type="spellStart"/>
      <w:r w:rsidR="004F266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odniesieniu</w:t>
      </w:r>
      <w:proofErr w:type="spellEnd"/>
      <w:r w:rsidR="004F266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do </w:t>
      </w:r>
      <w:proofErr w:type="spellStart"/>
      <w:r w:rsidR="004F266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każdego</w:t>
      </w:r>
      <w:proofErr w:type="spellEnd"/>
      <w:r w:rsidR="004F266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="004F266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pracownika</w:t>
      </w:r>
      <w:proofErr w:type="spellEnd"/>
      <w:r w:rsidR="004F266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z </w:t>
      </w:r>
      <w:proofErr w:type="spellStart"/>
      <w:r w:rsidR="004F266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osobna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) w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liczbieco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najmniej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30 </w:t>
      </w:r>
      <w:proofErr w:type="spellStart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pracowników</w:t>
      </w:r>
      <w:proofErr w:type="spellEnd"/>
      <w:r w:rsidRPr="00CB23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</w:t>
      </w:r>
    </w:p>
    <w:p w14:paraId="32160115" w14:textId="77777777" w:rsidR="00145E31" w:rsidRPr="00CB2350" w:rsidRDefault="00145E31" w:rsidP="00145E31">
      <w:pPr>
        <w:pStyle w:val="Default"/>
        <w:suppressAutoHyphens w:val="0"/>
        <w:autoSpaceDE w:val="0"/>
        <w:autoSpaceDN w:val="0"/>
        <w:adjustRightInd w:val="0"/>
        <w:ind w:left="749"/>
        <w:jc w:val="both"/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pl-PL"/>
        </w:rPr>
      </w:pPr>
    </w:p>
    <w:p w14:paraId="4A16E310" w14:textId="77777777" w:rsidR="00FB6795" w:rsidRPr="00FB6795" w:rsidRDefault="00FB6795" w:rsidP="00FB6795">
      <w:pPr>
        <w:ind w:left="1134" w:hanging="425"/>
        <w:jc w:val="center"/>
        <w:rPr>
          <w:i/>
          <w:color w:val="000000"/>
          <w:sz w:val="18"/>
          <w:szCs w:val="18"/>
          <w:u w:val="single"/>
        </w:rPr>
      </w:pPr>
      <w:r w:rsidRPr="00FB6795">
        <w:rPr>
          <w:i/>
          <w:color w:val="000000"/>
          <w:sz w:val="18"/>
          <w:szCs w:val="18"/>
          <w:u w:val="single"/>
        </w:rPr>
        <w:t>Uwaga!!!</w:t>
      </w:r>
    </w:p>
    <w:p w14:paraId="4ED5205B" w14:textId="11345055" w:rsidR="00795F06" w:rsidRDefault="00FB6795" w:rsidP="00FB6795">
      <w:pPr>
        <w:spacing w:after="120" w:line="240" w:lineRule="auto"/>
        <w:ind w:left="425"/>
        <w:jc w:val="both"/>
        <w:rPr>
          <w:i/>
          <w:color w:val="000000"/>
          <w:sz w:val="18"/>
          <w:szCs w:val="18"/>
          <w:u w:val="single"/>
        </w:rPr>
      </w:pPr>
      <w:r w:rsidRPr="00FB6795">
        <w:rPr>
          <w:i/>
          <w:color w:val="000000"/>
          <w:sz w:val="18"/>
          <w:szCs w:val="18"/>
          <w:u w:val="single"/>
        </w:rPr>
        <w:t>*W przypadku wykonawców wspólnie ubiegających się o udzielenie zamówienia (w szczególności członkowie konsorcjum, wspólnicy spółki cywilnej) wymóg winien spełniać w całości jeden z Wykonawców występujących wspólnie</w:t>
      </w:r>
    </w:p>
    <w:p w14:paraId="1EFA8E38" w14:textId="77777777" w:rsidR="00145E31" w:rsidRPr="00FB6795" w:rsidRDefault="00145E31" w:rsidP="00FB6795">
      <w:pPr>
        <w:spacing w:after="120" w:line="240" w:lineRule="auto"/>
        <w:ind w:left="425"/>
        <w:jc w:val="both"/>
        <w:rPr>
          <w:sz w:val="18"/>
          <w:szCs w:val="18"/>
        </w:rPr>
      </w:pPr>
    </w:p>
    <w:tbl>
      <w:tblPr>
        <w:tblStyle w:val="Tabela-Siatka"/>
        <w:tblW w:w="0" w:type="auto"/>
        <w:shd w:val="clear" w:color="auto" w:fill="B4C6E7" w:themeFill="accent1" w:themeFillTint="66"/>
        <w:tblLook w:val="04A0" w:firstRow="1" w:lastRow="0" w:firstColumn="1" w:lastColumn="0" w:noHBand="0" w:noVBand="1"/>
      </w:tblPr>
      <w:tblGrid>
        <w:gridCol w:w="9062"/>
      </w:tblGrid>
      <w:tr w:rsidR="00CD3085" w:rsidRPr="004A12F8" w14:paraId="1A0A4782" w14:textId="77777777" w:rsidTr="00E2484E">
        <w:tc>
          <w:tcPr>
            <w:tcW w:w="9062" w:type="dxa"/>
            <w:shd w:val="clear" w:color="auto" w:fill="B4C6E7" w:themeFill="accent1" w:themeFillTint="66"/>
          </w:tcPr>
          <w:p w14:paraId="09EE67A1" w14:textId="41D4AF6E" w:rsidR="00CD3085" w:rsidRPr="004A12F8" w:rsidRDefault="00CD3085" w:rsidP="00E2484E">
            <w:pPr>
              <w:pStyle w:val="Nagwek1"/>
              <w:spacing w:before="0" w:line="240" w:lineRule="auto"/>
              <w:rPr>
                <w:rFonts w:ascii="Times New Roman" w:eastAsia="TimesNewRomanPSMT" w:hAnsi="Times New Roman" w:cs="Times New Roman"/>
                <w:b/>
                <w:bCs/>
                <w:color w:val="1F3864" w:themeColor="accent1" w:themeShade="80"/>
                <w:sz w:val="20"/>
                <w:szCs w:val="20"/>
              </w:rPr>
            </w:pPr>
            <w:bookmarkStart w:id="22" w:name="_Toc184118297"/>
            <w:r w:rsidRPr="00FD56B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ROZDZIAŁ IX. WYKAZ PODMIOTOWYCH ŚRODKÓW DOWODOWYCH</w:t>
            </w:r>
            <w:bookmarkEnd w:id="22"/>
          </w:p>
        </w:tc>
      </w:tr>
    </w:tbl>
    <w:bookmarkEnd w:id="21"/>
    <w:p w14:paraId="50C4CA4C" w14:textId="1D064C08" w:rsidR="004C702F" w:rsidRDefault="004C702F" w:rsidP="006C0C68">
      <w:pPr>
        <w:pStyle w:val="Akapitzlist"/>
        <w:keepLines/>
        <w:numPr>
          <w:ilvl w:val="0"/>
          <w:numId w:val="29"/>
        </w:numPr>
        <w:spacing w:before="120" w:after="0"/>
        <w:ind w:left="714" w:hanging="357"/>
        <w:contextualSpacing w:val="0"/>
        <w:jc w:val="both"/>
        <w:rPr>
          <w:rFonts w:eastAsia="TimesNewRomanPSMT"/>
          <w:color w:val="000000"/>
          <w:sz w:val="20"/>
          <w:szCs w:val="20"/>
        </w:rPr>
      </w:pPr>
      <w:r w:rsidRPr="00AB2BEC">
        <w:rPr>
          <w:rFonts w:eastAsia="TimesNewRomanPSMT"/>
          <w:color w:val="000000"/>
          <w:sz w:val="20"/>
          <w:szCs w:val="20"/>
        </w:rPr>
        <w:t xml:space="preserve">Zamawiający wezwie wykonawcę, którego oferta została najwyżej oceniona, do złożenia </w:t>
      </w:r>
      <w:r w:rsidR="00AB2BEC">
        <w:rPr>
          <w:rFonts w:eastAsia="TimesNewRomanPSMT"/>
          <w:color w:val="000000"/>
          <w:sz w:val="20"/>
          <w:szCs w:val="20"/>
        </w:rPr>
        <w:br/>
      </w:r>
      <w:r w:rsidRPr="00AB2BEC">
        <w:rPr>
          <w:rFonts w:eastAsia="TimesNewRomanPSMT"/>
          <w:color w:val="000000"/>
          <w:sz w:val="20"/>
          <w:szCs w:val="20"/>
        </w:rPr>
        <w:t xml:space="preserve">w wyznaczonym terminie, </w:t>
      </w:r>
      <w:r w:rsidRPr="00AB2BEC">
        <w:rPr>
          <w:rFonts w:eastAsia="TimesNewRomanPSMT"/>
          <w:b/>
          <w:color w:val="000000"/>
          <w:sz w:val="20"/>
          <w:szCs w:val="20"/>
          <w:u w:val="single"/>
        </w:rPr>
        <w:t>nie krótszym niż 5 dni</w:t>
      </w:r>
      <w:r w:rsidRPr="00AB2BEC">
        <w:rPr>
          <w:rFonts w:eastAsia="TimesNewRomanPSMT"/>
          <w:color w:val="000000"/>
          <w:sz w:val="20"/>
          <w:szCs w:val="20"/>
        </w:rPr>
        <w:t xml:space="preserve"> od dnia wezwania, następujących podmiotowych środków dowodowych w celu potwierdzenia braku podstaw wykluczenia oraz potwierdzenia spełnienia warunków udziału w postępowaniu:</w:t>
      </w:r>
    </w:p>
    <w:p w14:paraId="159F91E5" w14:textId="2A21C28E" w:rsidR="00AB2BEC" w:rsidRPr="00AB2BEC" w:rsidRDefault="00AB2BEC" w:rsidP="006C0C68">
      <w:pPr>
        <w:pStyle w:val="Akapitzlist"/>
        <w:keepLines/>
        <w:numPr>
          <w:ilvl w:val="1"/>
          <w:numId w:val="29"/>
        </w:numPr>
        <w:spacing w:after="0"/>
        <w:contextualSpacing w:val="0"/>
        <w:jc w:val="both"/>
        <w:rPr>
          <w:rFonts w:eastAsia="TimesNewRomanPSMT"/>
          <w:color w:val="000000"/>
          <w:sz w:val="20"/>
          <w:szCs w:val="20"/>
          <w:u w:val="single"/>
        </w:rPr>
      </w:pPr>
      <w:r w:rsidRPr="00AB2BEC">
        <w:rPr>
          <w:rFonts w:eastAsia="TimesNewRomanPSMT"/>
          <w:color w:val="000000"/>
          <w:sz w:val="20"/>
          <w:szCs w:val="20"/>
          <w:u w:val="single"/>
        </w:rPr>
        <w:t xml:space="preserve">spełnienia warunku udziału w postępowaniu w zakresie zdolności ekonomicznej lub finansowej: </w:t>
      </w:r>
    </w:p>
    <w:p w14:paraId="5B320CCC" w14:textId="455C7BE2" w:rsidR="00AB2BEC" w:rsidRDefault="00AB2BEC" w:rsidP="006C0C68">
      <w:pPr>
        <w:pStyle w:val="Akapitzlist"/>
        <w:keepLines/>
        <w:numPr>
          <w:ilvl w:val="0"/>
          <w:numId w:val="30"/>
        </w:numPr>
        <w:spacing w:after="0"/>
        <w:contextualSpacing w:val="0"/>
        <w:jc w:val="both"/>
        <w:rPr>
          <w:rFonts w:eastAsia="TimesNewRomanPSMT"/>
          <w:color w:val="000000"/>
          <w:sz w:val="20"/>
          <w:szCs w:val="20"/>
        </w:rPr>
      </w:pPr>
      <w:r w:rsidRPr="004C702F">
        <w:rPr>
          <w:rFonts w:eastAsia="TimesNewRomanPSMT"/>
          <w:color w:val="000000"/>
          <w:sz w:val="20"/>
          <w:szCs w:val="20"/>
        </w:rPr>
        <w:t>dokument potwierdzając</w:t>
      </w:r>
      <w:r>
        <w:rPr>
          <w:rFonts w:eastAsia="TimesNewRomanPSMT"/>
          <w:color w:val="000000"/>
          <w:sz w:val="20"/>
          <w:szCs w:val="20"/>
        </w:rPr>
        <w:t>y</w:t>
      </w:r>
      <w:r w:rsidRPr="004C702F">
        <w:rPr>
          <w:rFonts w:eastAsia="TimesNewRomanPSMT"/>
          <w:color w:val="000000"/>
          <w:sz w:val="20"/>
          <w:szCs w:val="20"/>
        </w:rPr>
        <w:t xml:space="preserve">, iż Wykonawca jest ubezpieczony od odpowiedzialności cywilnej </w:t>
      </w:r>
      <w:r w:rsidR="00650B4D">
        <w:rPr>
          <w:rFonts w:eastAsia="TimesNewRomanPSMT"/>
          <w:color w:val="000000"/>
          <w:sz w:val="20"/>
          <w:szCs w:val="20"/>
        </w:rPr>
        <w:br/>
      </w:r>
      <w:r w:rsidRPr="004C702F">
        <w:rPr>
          <w:rFonts w:eastAsia="TimesNewRomanPSMT"/>
          <w:color w:val="000000"/>
          <w:sz w:val="20"/>
          <w:szCs w:val="20"/>
        </w:rPr>
        <w:t>w zakresie prowadzonej działalności związanej z przedmiotem zamówienia ze wskazaniem sumy gwarancyjnej tego ubezpieczenia min 15.000.000,00 zł</w:t>
      </w:r>
      <w:r>
        <w:rPr>
          <w:rFonts w:eastAsia="TimesNewRomanPSMT"/>
          <w:color w:val="000000"/>
          <w:sz w:val="20"/>
          <w:szCs w:val="20"/>
        </w:rPr>
        <w:t>.</w:t>
      </w:r>
    </w:p>
    <w:p w14:paraId="2BBB70CF" w14:textId="6B09E55E" w:rsidR="00AB2BEC" w:rsidRDefault="00AB2BEC" w:rsidP="00AB2BEC">
      <w:pPr>
        <w:pStyle w:val="Akapitzlist"/>
        <w:keepLines/>
        <w:spacing w:after="0"/>
        <w:ind w:left="1440"/>
        <w:contextualSpacing w:val="0"/>
        <w:jc w:val="both"/>
        <w:rPr>
          <w:rFonts w:eastAsia="TimesNewRomanPSMT"/>
          <w:color w:val="000000"/>
          <w:sz w:val="20"/>
          <w:szCs w:val="20"/>
        </w:rPr>
      </w:pPr>
      <w:r w:rsidRPr="004C702F">
        <w:rPr>
          <w:rFonts w:eastAsia="TimesNewRomanPSMT"/>
          <w:color w:val="000000"/>
          <w:sz w:val="20"/>
          <w:szCs w:val="20"/>
        </w:rPr>
        <w:t xml:space="preserve">Uwaga: W przypadku wykonawców wspólnie ubiegających się o udzielenie zamówienia </w:t>
      </w:r>
      <w:r w:rsidR="00650B4D">
        <w:rPr>
          <w:rFonts w:eastAsia="TimesNewRomanPSMT"/>
          <w:color w:val="000000"/>
          <w:sz w:val="20"/>
          <w:szCs w:val="20"/>
        </w:rPr>
        <w:br/>
      </w:r>
      <w:r w:rsidRPr="004C702F">
        <w:rPr>
          <w:rFonts w:eastAsia="TimesNewRomanPSMT"/>
          <w:color w:val="000000"/>
          <w:sz w:val="20"/>
          <w:szCs w:val="20"/>
        </w:rPr>
        <w:t xml:space="preserve">(w szczególności członkowie konsorcjum, wspólnicy spółki cywilnej) polisę lub inny dokument potwierdzający zawarcie umowy ubezpieczenia winien posiadać każdy </w:t>
      </w:r>
      <w:r w:rsidR="00650B4D">
        <w:rPr>
          <w:rFonts w:eastAsia="TimesNewRomanPSMT"/>
          <w:color w:val="000000"/>
          <w:sz w:val="20"/>
          <w:szCs w:val="20"/>
        </w:rPr>
        <w:br/>
      </w:r>
      <w:r w:rsidRPr="004C702F">
        <w:rPr>
          <w:rFonts w:eastAsia="TimesNewRomanPSMT"/>
          <w:color w:val="000000"/>
          <w:sz w:val="20"/>
          <w:szCs w:val="20"/>
        </w:rPr>
        <w:t xml:space="preserve">w wykonawców występujących wspólnie z zastrzeżeniem, iż suma gwarancyjna każdej polisy nie może być niższa niż </w:t>
      </w:r>
      <w:r w:rsidR="00A66230">
        <w:rPr>
          <w:rFonts w:eastAsia="TimesNewRomanPSMT"/>
          <w:color w:val="000000"/>
          <w:sz w:val="20"/>
          <w:szCs w:val="20"/>
        </w:rPr>
        <w:t>2.0</w:t>
      </w:r>
      <w:r w:rsidRPr="004C702F">
        <w:rPr>
          <w:rFonts w:eastAsia="TimesNewRomanPSMT"/>
          <w:color w:val="000000"/>
          <w:sz w:val="20"/>
          <w:szCs w:val="20"/>
        </w:rPr>
        <w:t>00.000,00 zł lub wszyscy wykonawcy łącznie winni być ubezpieczeni w ramach jednej polisy, której suma gwarancyjna nie może być niższa od kwoty, o której mowa powyżej.</w:t>
      </w:r>
    </w:p>
    <w:p w14:paraId="200F2300" w14:textId="5496556A" w:rsidR="00AB2BEC" w:rsidRDefault="00AB2BEC" w:rsidP="006C0C68">
      <w:pPr>
        <w:pStyle w:val="Akapitzlist"/>
        <w:keepLines/>
        <w:numPr>
          <w:ilvl w:val="0"/>
          <w:numId w:val="30"/>
        </w:numPr>
        <w:spacing w:after="0"/>
        <w:contextualSpacing w:val="0"/>
        <w:jc w:val="both"/>
        <w:rPr>
          <w:rFonts w:eastAsia="TimesNewRomanPSMT"/>
          <w:color w:val="000000"/>
          <w:sz w:val="20"/>
          <w:szCs w:val="20"/>
        </w:rPr>
      </w:pPr>
      <w:r>
        <w:rPr>
          <w:rFonts w:eastAsia="TimesNewRomanPSMT"/>
          <w:color w:val="000000"/>
          <w:sz w:val="20"/>
          <w:szCs w:val="20"/>
        </w:rPr>
        <w:t xml:space="preserve">dokument potwierdzający </w:t>
      </w:r>
      <w:r w:rsidRPr="004C702F">
        <w:rPr>
          <w:rFonts w:eastAsia="TimesNewRomanPSMT"/>
          <w:color w:val="000000"/>
          <w:sz w:val="20"/>
          <w:szCs w:val="20"/>
        </w:rPr>
        <w:t>minimalne obroty za lata 2022 i 2023 nie niższe niż 10.000.000 zł (słownie: dziesięć milionów złotych 00/100) za każdy rok</w:t>
      </w:r>
      <w:r>
        <w:rPr>
          <w:rFonts w:eastAsia="TimesNewRomanPSMT"/>
          <w:color w:val="000000"/>
          <w:sz w:val="20"/>
          <w:szCs w:val="20"/>
        </w:rPr>
        <w:t xml:space="preserve">; </w:t>
      </w:r>
    </w:p>
    <w:p w14:paraId="65041F17" w14:textId="77777777" w:rsidR="00AB2BEC" w:rsidRDefault="00AB2BEC" w:rsidP="006C0C68">
      <w:pPr>
        <w:pStyle w:val="Akapitzlist"/>
        <w:keepLines/>
        <w:numPr>
          <w:ilvl w:val="0"/>
          <w:numId w:val="30"/>
        </w:numPr>
        <w:spacing w:after="0"/>
        <w:contextualSpacing w:val="0"/>
        <w:jc w:val="both"/>
        <w:rPr>
          <w:rFonts w:eastAsia="TimesNewRomanPSMT"/>
          <w:color w:val="000000"/>
          <w:sz w:val="20"/>
          <w:szCs w:val="20"/>
        </w:rPr>
      </w:pPr>
      <w:r>
        <w:rPr>
          <w:rFonts w:eastAsia="TimesNewRomanPSMT"/>
          <w:color w:val="000000"/>
          <w:sz w:val="20"/>
          <w:szCs w:val="20"/>
        </w:rPr>
        <w:t>dokument potwierdzający posiadanie środków</w:t>
      </w:r>
      <w:r w:rsidRPr="004C702F">
        <w:rPr>
          <w:rFonts w:eastAsia="TimesNewRomanPSMT"/>
          <w:color w:val="000000"/>
          <w:sz w:val="20"/>
          <w:szCs w:val="20"/>
        </w:rPr>
        <w:t xml:space="preserve"> na rachunku bankowym, lub w formie lokaty </w:t>
      </w:r>
      <w:r>
        <w:rPr>
          <w:rFonts w:eastAsia="TimesNewRomanPSMT"/>
          <w:color w:val="000000"/>
          <w:sz w:val="20"/>
          <w:szCs w:val="20"/>
        </w:rPr>
        <w:br/>
      </w:r>
      <w:r w:rsidRPr="004C702F">
        <w:rPr>
          <w:rFonts w:eastAsia="TimesNewRomanPSMT"/>
          <w:color w:val="000000"/>
          <w:sz w:val="20"/>
          <w:szCs w:val="20"/>
        </w:rPr>
        <w:t>w kwocie nie niższej niż 10.000.000,00 (słownie: dziesięć milionów złotych), lub zaświadczenie z banku w którym prowadzony jest rachunek Wykonawcy o zdolności kredytowej na kwotę nie niższą niż 10.000.000 (słownie: dziesięć milionów złotych).</w:t>
      </w:r>
    </w:p>
    <w:p w14:paraId="28919F3A" w14:textId="1CF842C6" w:rsidR="004C702F" w:rsidRPr="00AB2BEC" w:rsidRDefault="00AB2BEC" w:rsidP="00650B4D">
      <w:pPr>
        <w:pStyle w:val="Akapitzlist"/>
        <w:keepLines/>
        <w:numPr>
          <w:ilvl w:val="1"/>
          <w:numId w:val="29"/>
        </w:numPr>
        <w:spacing w:after="0"/>
        <w:contextualSpacing w:val="0"/>
        <w:jc w:val="both"/>
        <w:rPr>
          <w:rFonts w:eastAsia="TimesNewRomanPSMT"/>
          <w:color w:val="000000"/>
          <w:sz w:val="20"/>
          <w:szCs w:val="20"/>
        </w:rPr>
      </w:pPr>
      <w:r w:rsidRPr="00AB2BEC">
        <w:rPr>
          <w:rFonts w:eastAsia="TimesNewRomanPSMT"/>
          <w:color w:val="000000"/>
          <w:sz w:val="20"/>
          <w:szCs w:val="20"/>
          <w:u w:val="single"/>
        </w:rPr>
        <w:lastRenderedPageBreak/>
        <w:t xml:space="preserve">spełnienia warunku udziału w postępowaniu w zakresie zdolności </w:t>
      </w:r>
      <w:r>
        <w:rPr>
          <w:rFonts w:eastAsia="TimesNewRomanPSMT"/>
          <w:color w:val="000000"/>
          <w:sz w:val="20"/>
          <w:szCs w:val="20"/>
          <w:u w:val="single"/>
        </w:rPr>
        <w:t>technicznej lub zawodowej:</w:t>
      </w:r>
    </w:p>
    <w:p w14:paraId="7B26732D" w14:textId="01623764" w:rsidR="00AB2BEC" w:rsidRDefault="00AB2BEC" w:rsidP="00650B4D">
      <w:pPr>
        <w:pStyle w:val="Akapitzlist"/>
        <w:keepLines/>
        <w:numPr>
          <w:ilvl w:val="0"/>
          <w:numId w:val="31"/>
        </w:numPr>
        <w:spacing w:after="0"/>
        <w:contextualSpacing w:val="0"/>
        <w:jc w:val="both"/>
        <w:rPr>
          <w:rFonts w:eastAsia="TimesNewRomanPSMT"/>
          <w:color w:val="000000"/>
          <w:sz w:val="20"/>
          <w:szCs w:val="20"/>
        </w:rPr>
      </w:pPr>
      <w:r>
        <w:rPr>
          <w:rFonts w:eastAsia="TimesNewRomanPSMT"/>
          <w:color w:val="000000"/>
          <w:sz w:val="20"/>
          <w:szCs w:val="20"/>
        </w:rPr>
        <w:t xml:space="preserve">przedłożenia </w:t>
      </w:r>
      <w:r w:rsidRPr="00AB2BEC">
        <w:rPr>
          <w:rFonts w:eastAsia="TimesNewRomanPSMT"/>
          <w:color w:val="000000"/>
          <w:sz w:val="20"/>
          <w:szCs w:val="20"/>
          <w:u w:val="single"/>
        </w:rPr>
        <w:t>wykazu osób</w:t>
      </w:r>
      <w:r w:rsidRPr="004C702F">
        <w:rPr>
          <w:rFonts w:eastAsia="TimesNewRomanPSMT"/>
          <w:color w:val="000000"/>
          <w:sz w:val="20"/>
          <w:szCs w:val="20"/>
        </w:rPr>
        <w:t>, które zostaną skierowane przez Wykonawcę do realizacji zamówienia</w:t>
      </w:r>
      <w:r>
        <w:rPr>
          <w:rFonts w:eastAsia="TimesNewRomanPSMT"/>
          <w:color w:val="000000"/>
          <w:sz w:val="20"/>
          <w:szCs w:val="20"/>
        </w:rPr>
        <w:t xml:space="preserve"> wraz z informacjami zawartymi w </w:t>
      </w:r>
      <w:r w:rsidRPr="00BF1D13">
        <w:rPr>
          <w:rFonts w:eastAsia="TimesNewRomanPSMT"/>
          <w:i/>
          <w:color w:val="000000"/>
          <w:sz w:val="20"/>
          <w:szCs w:val="20"/>
        </w:rPr>
        <w:t xml:space="preserve">załączniku nr </w:t>
      </w:r>
      <w:r w:rsidR="00F0579F">
        <w:rPr>
          <w:rFonts w:eastAsia="TimesNewRomanPSMT"/>
          <w:i/>
          <w:color w:val="000000"/>
          <w:sz w:val="20"/>
          <w:szCs w:val="20"/>
        </w:rPr>
        <w:t xml:space="preserve">9 </w:t>
      </w:r>
      <w:r w:rsidR="00BF1D13" w:rsidRPr="00BF1D13">
        <w:rPr>
          <w:rFonts w:eastAsia="TimesNewRomanPSMT"/>
          <w:color w:val="000000"/>
          <w:sz w:val="20"/>
          <w:szCs w:val="20"/>
        </w:rPr>
        <w:t>do SWZ</w:t>
      </w:r>
      <w:r w:rsidR="00BF1D13">
        <w:rPr>
          <w:rFonts w:eastAsia="TimesNewRomanPSMT"/>
          <w:color w:val="000000"/>
          <w:sz w:val="20"/>
          <w:szCs w:val="20"/>
        </w:rPr>
        <w:t>, w tym osób:</w:t>
      </w:r>
    </w:p>
    <w:p w14:paraId="0DA85289" w14:textId="781F4D3A" w:rsidR="00BF1D13" w:rsidRPr="00BF1D13" w:rsidRDefault="00BF1D13" w:rsidP="00BF1D13">
      <w:pPr>
        <w:pStyle w:val="Akapitzlist"/>
        <w:keepLines/>
        <w:spacing w:before="120" w:line="240" w:lineRule="auto"/>
        <w:ind w:left="1440"/>
        <w:jc w:val="both"/>
        <w:rPr>
          <w:rFonts w:eastAsia="TimesNewRomanPSMT"/>
          <w:color w:val="000000"/>
          <w:sz w:val="20"/>
          <w:szCs w:val="20"/>
        </w:rPr>
      </w:pPr>
      <w:r w:rsidRPr="00BF1D13">
        <w:rPr>
          <w:rFonts w:eastAsia="TimesNewRomanPSMT"/>
          <w:color w:val="000000"/>
          <w:sz w:val="20"/>
          <w:szCs w:val="20"/>
        </w:rPr>
        <w:t>a</w:t>
      </w:r>
      <w:r>
        <w:rPr>
          <w:rFonts w:eastAsia="TimesNewRomanPSMT"/>
          <w:color w:val="000000"/>
          <w:sz w:val="20"/>
          <w:szCs w:val="20"/>
        </w:rPr>
        <w:t>.1.</w:t>
      </w:r>
      <w:r w:rsidRPr="00BF1D13">
        <w:rPr>
          <w:rFonts w:eastAsia="TimesNewRomanPSMT"/>
          <w:color w:val="000000"/>
          <w:sz w:val="20"/>
          <w:szCs w:val="20"/>
        </w:rPr>
        <w:t xml:space="preserve">) odpowiedzialnych za kierowanie robotami budowlanymi </w:t>
      </w:r>
    </w:p>
    <w:p w14:paraId="0D7308D8" w14:textId="09C0B497" w:rsidR="00BF1D13" w:rsidRPr="00BF1D13" w:rsidRDefault="00BF1D13" w:rsidP="00BF1D13">
      <w:pPr>
        <w:pStyle w:val="Akapitzlist"/>
        <w:keepLines/>
        <w:spacing w:before="120" w:line="240" w:lineRule="auto"/>
        <w:ind w:left="1440"/>
        <w:jc w:val="both"/>
        <w:rPr>
          <w:rFonts w:eastAsia="TimesNewRomanPSMT"/>
          <w:color w:val="000000"/>
          <w:sz w:val="20"/>
          <w:szCs w:val="20"/>
        </w:rPr>
      </w:pPr>
      <w:r w:rsidRPr="00BF1D13">
        <w:rPr>
          <w:rFonts w:eastAsia="TimesNewRomanPSMT"/>
          <w:color w:val="000000"/>
          <w:sz w:val="20"/>
          <w:szCs w:val="20"/>
        </w:rPr>
        <w:t>b</w:t>
      </w:r>
      <w:r>
        <w:rPr>
          <w:rFonts w:eastAsia="TimesNewRomanPSMT"/>
          <w:color w:val="000000"/>
          <w:sz w:val="20"/>
          <w:szCs w:val="20"/>
        </w:rPr>
        <w:t>.1.</w:t>
      </w:r>
      <w:r w:rsidRPr="00BF1D13">
        <w:rPr>
          <w:rFonts w:eastAsia="TimesNewRomanPSMT"/>
          <w:color w:val="000000"/>
          <w:sz w:val="20"/>
          <w:szCs w:val="20"/>
        </w:rPr>
        <w:t xml:space="preserve">) w zakresie przygotowania kompletnej wielobranżowej dokumentacji projektowej </w:t>
      </w:r>
    </w:p>
    <w:p w14:paraId="11270D5B" w14:textId="0D2EBCCF" w:rsidR="00BF1D13" w:rsidRPr="00BF1D13" w:rsidRDefault="00BF1D13" w:rsidP="00BF1D13">
      <w:pPr>
        <w:pStyle w:val="Akapitzlist"/>
        <w:keepLines/>
        <w:spacing w:before="120" w:line="240" w:lineRule="auto"/>
        <w:ind w:left="1440"/>
        <w:jc w:val="both"/>
        <w:rPr>
          <w:rFonts w:eastAsia="TimesNewRomanPSMT"/>
          <w:color w:val="000000"/>
          <w:sz w:val="20"/>
          <w:szCs w:val="20"/>
        </w:rPr>
      </w:pPr>
      <w:r w:rsidRPr="00BF1D13">
        <w:rPr>
          <w:rFonts w:eastAsia="TimesNewRomanPSMT"/>
          <w:color w:val="000000"/>
          <w:sz w:val="20"/>
          <w:szCs w:val="20"/>
        </w:rPr>
        <w:t xml:space="preserve">- wraz z informacją na temat ich kwalifikacji zawodowych, uprawnień, doświadczenia </w:t>
      </w:r>
      <w:r w:rsidR="00145E31">
        <w:rPr>
          <w:rFonts w:eastAsia="TimesNewRomanPSMT"/>
          <w:color w:val="000000"/>
          <w:sz w:val="20"/>
          <w:szCs w:val="20"/>
        </w:rPr>
        <w:br/>
      </w:r>
      <w:r w:rsidRPr="00BF1D13">
        <w:rPr>
          <w:rFonts w:eastAsia="TimesNewRomanPSMT"/>
          <w:color w:val="000000"/>
          <w:sz w:val="20"/>
          <w:szCs w:val="20"/>
        </w:rPr>
        <w:t xml:space="preserve">i wykształcenia oraz zakresu wykonywanych przez nie czynności oraz z informacją o podstawie dysponowania tymi osobami. </w:t>
      </w:r>
    </w:p>
    <w:p w14:paraId="6DC68FFD" w14:textId="77777777" w:rsidR="00BF1D13" w:rsidRDefault="00BF1D13" w:rsidP="00BF1D13">
      <w:pPr>
        <w:pStyle w:val="Akapitzlist"/>
        <w:keepLines/>
        <w:spacing w:before="120" w:line="240" w:lineRule="auto"/>
        <w:ind w:left="1440"/>
        <w:jc w:val="both"/>
        <w:rPr>
          <w:rFonts w:eastAsia="TimesNewRomanPSMT"/>
          <w:color w:val="000000"/>
          <w:sz w:val="20"/>
          <w:szCs w:val="20"/>
        </w:rPr>
      </w:pPr>
    </w:p>
    <w:p w14:paraId="4E85B366" w14:textId="77777777" w:rsidR="00BF1D13" w:rsidRDefault="00BF1D13" w:rsidP="00BF1D13">
      <w:pPr>
        <w:pStyle w:val="Akapitzlist"/>
        <w:keepLines/>
        <w:spacing w:before="120" w:line="240" w:lineRule="auto"/>
        <w:ind w:left="1440"/>
        <w:jc w:val="both"/>
        <w:rPr>
          <w:rFonts w:eastAsia="TimesNewRomanPSMT"/>
          <w:color w:val="000000"/>
          <w:sz w:val="20"/>
          <w:szCs w:val="20"/>
        </w:rPr>
      </w:pPr>
      <w:r w:rsidRPr="00BF1D13">
        <w:rPr>
          <w:rFonts w:eastAsia="TimesNewRomanPSMT"/>
          <w:color w:val="000000"/>
          <w:sz w:val="20"/>
          <w:szCs w:val="20"/>
        </w:rPr>
        <w:t>W wykazie należy wskazać osobę/y, która/e będzie/będą brała/y udział w realizacji zamówienia</w:t>
      </w:r>
      <w:r>
        <w:rPr>
          <w:rFonts w:eastAsia="TimesNewRomanPSMT"/>
          <w:color w:val="000000"/>
          <w:sz w:val="20"/>
          <w:szCs w:val="20"/>
        </w:rPr>
        <w:t xml:space="preserve"> </w:t>
      </w:r>
      <w:r w:rsidRPr="00BF1D13">
        <w:rPr>
          <w:rFonts w:eastAsia="TimesNewRomanPSMT"/>
          <w:color w:val="000000"/>
          <w:sz w:val="20"/>
          <w:szCs w:val="20"/>
        </w:rPr>
        <w:t>i:</w:t>
      </w:r>
    </w:p>
    <w:p w14:paraId="5AC19790" w14:textId="40B18C23" w:rsidR="00BF1D13" w:rsidRPr="00BF1D13" w:rsidRDefault="00BF1D13" w:rsidP="00BF1D13">
      <w:pPr>
        <w:pStyle w:val="Akapitzlist"/>
        <w:keepLines/>
        <w:spacing w:before="120" w:line="240" w:lineRule="auto"/>
        <w:ind w:left="1440"/>
        <w:jc w:val="both"/>
        <w:rPr>
          <w:rFonts w:eastAsia="TimesNewRomanPSMT"/>
          <w:color w:val="000000"/>
          <w:sz w:val="20"/>
          <w:szCs w:val="20"/>
        </w:rPr>
      </w:pPr>
      <w:r w:rsidRPr="00BF1D13">
        <w:rPr>
          <w:rFonts w:eastAsia="TimesNewRomanPSMT"/>
          <w:color w:val="000000"/>
          <w:sz w:val="20"/>
          <w:szCs w:val="20"/>
        </w:rPr>
        <w:t>a</w:t>
      </w:r>
      <w:r>
        <w:rPr>
          <w:rFonts w:eastAsia="TimesNewRomanPSMT"/>
          <w:color w:val="000000"/>
          <w:sz w:val="20"/>
          <w:szCs w:val="20"/>
        </w:rPr>
        <w:t>.1.</w:t>
      </w:r>
      <w:r w:rsidRPr="00BF1D13">
        <w:rPr>
          <w:rFonts w:eastAsia="TimesNewRomanPSMT"/>
          <w:color w:val="000000"/>
          <w:sz w:val="20"/>
          <w:szCs w:val="20"/>
        </w:rPr>
        <w:t>) posiadają uprawnia do pełnienia samodzielnej funkcji technicznej w budownictwie polegającej na kierowaniu budową lub innymi robotami budowlanymi w specjalności związanej z przedmiotem zamówienia lub;</w:t>
      </w:r>
    </w:p>
    <w:p w14:paraId="4FE051D8" w14:textId="69FA679C" w:rsidR="00BF1D13" w:rsidRPr="00BF1D13" w:rsidRDefault="00BF1D13" w:rsidP="00BF1D13">
      <w:pPr>
        <w:pStyle w:val="Akapitzlist"/>
        <w:keepLines/>
        <w:spacing w:before="120" w:line="240" w:lineRule="auto"/>
        <w:ind w:left="1440"/>
        <w:jc w:val="both"/>
        <w:rPr>
          <w:rFonts w:eastAsia="TimesNewRomanPSMT"/>
          <w:color w:val="000000"/>
          <w:sz w:val="20"/>
          <w:szCs w:val="20"/>
        </w:rPr>
      </w:pPr>
      <w:r w:rsidRPr="00BF1D13">
        <w:rPr>
          <w:rFonts w:eastAsia="TimesNewRomanPSMT"/>
          <w:color w:val="000000"/>
          <w:sz w:val="20"/>
          <w:szCs w:val="20"/>
        </w:rPr>
        <w:t>b</w:t>
      </w:r>
      <w:r>
        <w:rPr>
          <w:rFonts w:eastAsia="TimesNewRomanPSMT"/>
          <w:color w:val="000000"/>
          <w:sz w:val="20"/>
          <w:szCs w:val="20"/>
        </w:rPr>
        <w:t>.1.</w:t>
      </w:r>
      <w:r w:rsidRPr="00BF1D13">
        <w:rPr>
          <w:rFonts w:eastAsia="TimesNewRomanPSMT"/>
          <w:color w:val="000000"/>
          <w:sz w:val="20"/>
          <w:szCs w:val="20"/>
        </w:rPr>
        <w:t xml:space="preserve">) posiadają uprawnienia Architekta i wykazują członkostwo w Izbie Architektów RP </w:t>
      </w:r>
    </w:p>
    <w:p w14:paraId="6BB09FD6" w14:textId="77777777" w:rsidR="00BF1D13" w:rsidRPr="00BF1D13" w:rsidRDefault="00BF1D13" w:rsidP="00BF1D13">
      <w:pPr>
        <w:pStyle w:val="Akapitzlist"/>
        <w:keepLines/>
        <w:spacing w:before="120" w:line="240" w:lineRule="auto"/>
        <w:ind w:left="1440"/>
        <w:jc w:val="both"/>
        <w:rPr>
          <w:rFonts w:eastAsia="TimesNewRomanPSMT"/>
          <w:color w:val="000000"/>
          <w:sz w:val="20"/>
          <w:szCs w:val="20"/>
        </w:rPr>
      </w:pPr>
      <w:r w:rsidRPr="00BF1D13">
        <w:rPr>
          <w:rFonts w:eastAsia="TimesNewRomanPSMT"/>
          <w:color w:val="000000"/>
          <w:sz w:val="20"/>
          <w:szCs w:val="20"/>
        </w:rPr>
        <w:t xml:space="preserve">związanych z określonym warunkiem udziału w postępowaniu wraz z ujawnieniem wszystkich niezbędnych informacji do weryfikacji uprawnień. </w:t>
      </w:r>
    </w:p>
    <w:p w14:paraId="6D4510F4" w14:textId="3F975941" w:rsidR="00BF1D13" w:rsidRPr="00BF1D13" w:rsidRDefault="00BF1D13" w:rsidP="00BF1D13">
      <w:pPr>
        <w:pStyle w:val="Akapitzlist"/>
        <w:keepLines/>
        <w:spacing w:before="120" w:line="240" w:lineRule="auto"/>
        <w:ind w:left="1440"/>
        <w:jc w:val="both"/>
        <w:rPr>
          <w:rFonts w:eastAsia="TimesNewRomanPSMT"/>
          <w:color w:val="000000"/>
          <w:sz w:val="20"/>
          <w:szCs w:val="20"/>
        </w:rPr>
      </w:pPr>
      <w:r w:rsidRPr="00BF1D13">
        <w:rPr>
          <w:rFonts w:eastAsia="TimesNewRomanPSMT"/>
          <w:color w:val="000000"/>
          <w:sz w:val="20"/>
          <w:szCs w:val="20"/>
        </w:rPr>
        <w:t>Uprawnienia winny być wydane na podstawie aktualnych przepisów ustawy z dnia 7 lipca 1994 r. ustawy z dnia 7 lipca 1994r. Prawo budowlane (</w:t>
      </w:r>
      <w:proofErr w:type="spellStart"/>
      <w:r w:rsidRPr="00BF1D13">
        <w:rPr>
          <w:rFonts w:eastAsia="TimesNewRomanPSMT"/>
          <w:color w:val="000000"/>
          <w:sz w:val="20"/>
          <w:szCs w:val="20"/>
        </w:rPr>
        <w:t>t.j</w:t>
      </w:r>
      <w:proofErr w:type="spellEnd"/>
      <w:r w:rsidRPr="00BF1D13">
        <w:rPr>
          <w:rFonts w:eastAsia="TimesNewRomanPSMT"/>
          <w:color w:val="000000"/>
          <w:sz w:val="20"/>
          <w:szCs w:val="20"/>
        </w:rPr>
        <w:t>. Dz.U z</w:t>
      </w:r>
      <w:r w:rsidR="007727B7" w:rsidRPr="007727B7">
        <w:rPr>
          <w:rFonts w:eastAsia="TimesNewRomanPSMT"/>
          <w:color w:val="000000"/>
          <w:sz w:val="20"/>
          <w:szCs w:val="20"/>
        </w:rPr>
        <w:t xml:space="preserve"> 2024 r. poz. 725)</w:t>
      </w:r>
      <w:r w:rsidR="007727B7" w:rsidRPr="007727B7" w:rsidDel="007727B7">
        <w:rPr>
          <w:rFonts w:eastAsia="TimesNewRomanPSMT"/>
          <w:color w:val="000000"/>
          <w:sz w:val="20"/>
          <w:szCs w:val="20"/>
        </w:rPr>
        <w:t xml:space="preserve"> </w:t>
      </w:r>
      <w:r w:rsidRPr="00BF1D13">
        <w:rPr>
          <w:rFonts w:eastAsia="TimesNewRomanPSMT"/>
          <w:color w:val="000000"/>
          <w:sz w:val="20"/>
          <w:szCs w:val="20"/>
        </w:rPr>
        <w:t xml:space="preserve">z </w:t>
      </w:r>
      <w:proofErr w:type="spellStart"/>
      <w:r w:rsidRPr="00BF1D13">
        <w:rPr>
          <w:rFonts w:eastAsia="TimesNewRomanPSMT"/>
          <w:color w:val="000000"/>
          <w:sz w:val="20"/>
          <w:szCs w:val="20"/>
        </w:rPr>
        <w:t>późn</w:t>
      </w:r>
      <w:proofErr w:type="spellEnd"/>
      <w:r w:rsidRPr="00BF1D13">
        <w:rPr>
          <w:rFonts w:eastAsia="TimesNewRomanPSMT"/>
          <w:color w:val="000000"/>
          <w:sz w:val="20"/>
          <w:szCs w:val="20"/>
        </w:rPr>
        <w:t xml:space="preserve">. zm.), lub wydane na mocy wcześniej obowiązujących przepisów zgodnie z treścią art. 104 ustawy, których zakres uprawnia do pełnienia funkcji kierownika robót budowlanych </w:t>
      </w:r>
      <w:r w:rsidR="00145E31">
        <w:rPr>
          <w:rFonts w:eastAsia="TimesNewRomanPSMT"/>
          <w:color w:val="000000"/>
          <w:sz w:val="20"/>
          <w:szCs w:val="20"/>
        </w:rPr>
        <w:br/>
      </w:r>
      <w:r w:rsidRPr="00BF1D13">
        <w:rPr>
          <w:rFonts w:eastAsia="TimesNewRomanPSMT"/>
          <w:color w:val="000000"/>
          <w:sz w:val="20"/>
          <w:szCs w:val="20"/>
        </w:rPr>
        <w:t xml:space="preserve">w zakresie wskazanym powyżej. Zamawiający będzie również honorował uprawnienia nadane obywatelom państw Europejskiego Obszaru Gospodarczego oraz Konfederacji Szwajcarskiej, z zastrzeżeniem art. 12a ustawy Prawo budowlane oraz ustawy z dnia 22 grudnia 2015 r. </w:t>
      </w:r>
      <w:r w:rsidR="00145E31">
        <w:rPr>
          <w:rFonts w:eastAsia="TimesNewRomanPSMT"/>
          <w:color w:val="000000"/>
          <w:sz w:val="20"/>
          <w:szCs w:val="20"/>
        </w:rPr>
        <w:br/>
      </w:r>
      <w:r w:rsidRPr="00BF1D13">
        <w:rPr>
          <w:rFonts w:eastAsia="TimesNewRomanPSMT"/>
          <w:color w:val="000000"/>
          <w:sz w:val="20"/>
          <w:szCs w:val="20"/>
        </w:rPr>
        <w:t>o zasadach uznawania kwalifikacji zawodowych nabytych w państwach członkowskich Unii Europejskiej (</w:t>
      </w:r>
      <w:proofErr w:type="spellStart"/>
      <w:r w:rsidRPr="00BF1D13">
        <w:rPr>
          <w:rFonts w:eastAsia="TimesNewRomanPSMT"/>
          <w:color w:val="000000"/>
          <w:sz w:val="20"/>
          <w:szCs w:val="20"/>
        </w:rPr>
        <w:t>t.j</w:t>
      </w:r>
      <w:proofErr w:type="spellEnd"/>
      <w:r w:rsidRPr="00BF1D13">
        <w:rPr>
          <w:rFonts w:eastAsia="TimesNewRomanPSMT"/>
          <w:color w:val="000000"/>
          <w:sz w:val="20"/>
          <w:szCs w:val="20"/>
        </w:rPr>
        <w:t xml:space="preserve">. Dz. U. z 2023 r. poz. 334) oraz art. 20a ustawy z dnia 15 grudnia 2000 r. </w:t>
      </w:r>
      <w:r w:rsidR="00145E31">
        <w:rPr>
          <w:rFonts w:eastAsia="TimesNewRomanPSMT"/>
          <w:color w:val="000000"/>
          <w:sz w:val="20"/>
          <w:szCs w:val="20"/>
        </w:rPr>
        <w:br/>
      </w:r>
      <w:r w:rsidRPr="00BF1D13">
        <w:rPr>
          <w:rFonts w:eastAsia="TimesNewRomanPSMT"/>
          <w:color w:val="000000"/>
          <w:sz w:val="20"/>
          <w:szCs w:val="20"/>
        </w:rPr>
        <w:t>o samorządach zawodowych architektów, inżynierów budownictwa (</w:t>
      </w:r>
      <w:proofErr w:type="spellStart"/>
      <w:r w:rsidRPr="00BF1D13">
        <w:rPr>
          <w:rFonts w:eastAsia="TimesNewRomanPSMT"/>
          <w:color w:val="000000"/>
          <w:sz w:val="20"/>
          <w:szCs w:val="20"/>
        </w:rPr>
        <w:t>t.j</w:t>
      </w:r>
      <w:proofErr w:type="spellEnd"/>
      <w:r w:rsidRPr="00BF1D13">
        <w:rPr>
          <w:rFonts w:eastAsia="TimesNewRomanPSMT"/>
          <w:color w:val="000000"/>
          <w:sz w:val="20"/>
          <w:szCs w:val="20"/>
        </w:rPr>
        <w:t xml:space="preserve">. Dz. U. z </w:t>
      </w:r>
      <w:r w:rsidR="0050586E" w:rsidRPr="00BF1D13">
        <w:rPr>
          <w:rFonts w:eastAsia="TimesNewRomanPSMT"/>
          <w:color w:val="000000"/>
          <w:sz w:val="20"/>
          <w:szCs w:val="20"/>
        </w:rPr>
        <w:t>20</w:t>
      </w:r>
      <w:r w:rsidR="0050586E">
        <w:rPr>
          <w:rFonts w:eastAsia="TimesNewRomanPSMT"/>
          <w:color w:val="000000"/>
          <w:sz w:val="20"/>
          <w:szCs w:val="20"/>
        </w:rPr>
        <w:t>23</w:t>
      </w:r>
      <w:r w:rsidR="0050586E" w:rsidRPr="00BF1D13">
        <w:rPr>
          <w:rFonts w:eastAsia="TimesNewRomanPSMT"/>
          <w:color w:val="000000"/>
          <w:sz w:val="20"/>
          <w:szCs w:val="20"/>
        </w:rPr>
        <w:t xml:space="preserve"> </w:t>
      </w:r>
      <w:r w:rsidRPr="00BF1D13">
        <w:rPr>
          <w:rFonts w:eastAsia="TimesNewRomanPSMT"/>
          <w:color w:val="000000"/>
          <w:sz w:val="20"/>
          <w:szCs w:val="20"/>
        </w:rPr>
        <w:t>r. poz. 551). Osoba/y, o której/</w:t>
      </w:r>
      <w:proofErr w:type="spellStart"/>
      <w:r w:rsidRPr="00BF1D13">
        <w:rPr>
          <w:rFonts w:eastAsia="TimesNewRomanPSMT"/>
          <w:color w:val="000000"/>
          <w:sz w:val="20"/>
          <w:szCs w:val="20"/>
        </w:rPr>
        <w:t>ych</w:t>
      </w:r>
      <w:proofErr w:type="spellEnd"/>
      <w:r w:rsidRPr="00BF1D13">
        <w:rPr>
          <w:rFonts w:eastAsia="TimesNewRomanPSMT"/>
          <w:color w:val="000000"/>
          <w:sz w:val="20"/>
          <w:szCs w:val="20"/>
        </w:rPr>
        <w:t xml:space="preserve"> mowa powyżej, musi/</w:t>
      </w:r>
      <w:proofErr w:type="spellStart"/>
      <w:r w:rsidRPr="00BF1D13">
        <w:rPr>
          <w:rFonts w:eastAsia="TimesNewRomanPSMT"/>
          <w:color w:val="000000"/>
          <w:sz w:val="20"/>
          <w:szCs w:val="20"/>
        </w:rPr>
        <w:t>szą</w:t>
      </w:r>
      <w:proofErr w:type="spellEnd"/>
      <w:r w:rsidRPr="00BF1D13">
        <w:rPr>
          <w:rFonts w:eastAsia="TimesNewRomanPSMT"/>
          <w:color w:val="000000"/>
          <w:sz w:val="20"/>
          <w:szCs w:val="20"/>
        </w:rPr>
        <w:t xml:space="preserve"> być członkiem właściwej izby samorządu zawodowego.</w:t>
      </w:r>
    </w:p>
    <w:p w14:paraId="43831363" w14:textId="77777777" w:rsidR="00BF1D13" w:rsidRDefault="00BF1D13" w:rsidP="00BF1D13">
      <w:pPr>
        <w:keepLines/>
        <w:spacing w:before="120" w:line="240" w:lineRule="auto"/>
        <w:jc w:val="center"/>
        <w:rPr>
          <w:rFonts w:eastAsia="TimesNewRomanPSMT"/>
          <w:i/>
          <w:color w:val="000000"/>
          <w:sz w:val="20"/>
          <w:szCs w:val="20"/>
          <w:u w:val="single"/>
        </w:rPr>
      </w:pPr>
      <w:r w:rsidRPr="00BF1D13">
        <w:rPr>
          <w:rFonts w:eastAsia="TimesNewRomanPSMT"/>
          <w:i/>
          <w:color w:val="000000"/>
          <w:sz w:val="20"/>
          <w:szCs w:val="20"/>
          <w:u w:val="single"/>
        </w:rPr>
        <w:t xml:space="preserve">Uwaga: </w:t>
      </w:r>
    </w:p>
    <w:p w14:paraId="259784EF" w14:textId="2901C22D" w:rsidR="00BF1D13" w:rsidRPr="00BF1D13" w:rsidRDefault="00BF1D13" w:rsidP="00BF1D13">
      <w:pPr>
        <w:keepLines/>
        <w:spacing w:before="120" w:line="240" w:lineRule="auto"/>
        <w:jc w:val="center"/>
        <w:rPr>
          <w:rFonts w:eastAsia="TimesNewRomanPSMT"/>
          <w:i/>
          <w:color w:val="000000"/>
          <w:sz w:val="20"/>
          <w:szCs w:val="20"/>
          <w:u w:val="single"/>
        </w:rPr>
      </w:pPr>
      <w:r w:rsidRPr="00BF1D13">
        <w:rPr>
          <w:rFonts w:eastAsia="TimesNewRomanPSMT"/>
          <w:i/>
          <w:color w:val="000000"/>
          <w:sz w:val="20"/>
          <w:szCs w:val="20"/>
          <w:u w:val="single"/>
        </w:rPr>
        <w:t>W wykazie należy wskazać formę dysponowania osobą</w:t>
      </w:r>
    </w:p>
    <w:p w14:paraId="101081BA" w14:textId="168B8B0B" w:rsidR="00BF1D13" w:rsidRPr="004C702F" w:rsidRDefault="00BF1D13" w:rsidP="00BF1D13">
      <w:pPr>
        <w:keepLines/>
        <w:spacing w:before="120" w:line="240" w:lineRule="auto"/>
        <w:jc w:val="both"/>
        <w:rPr>
          <w:rFonts w:eastAsia="TimesNewRomanPSMT"/>
          <w:color w:val="000000"/>
          <w:sz w:val="20"/>
          <w:szCs w:val="20"/>
        </w:rPr>
      </w:pPr>
      <w:r w:rsidRPr="004C702F">
        <w:rPr>
          <w:rFonts w:eastAsia="TimesNewRomanPSMT"/>
          <w:color w:val="000000"/>
          <w:sz w:val="20"/>
          <w:szCs w:val="20"/>
        </w:rPr>
        <w:t>Dysponowanie pośrednie - tytułem prawnym do powoływania się przez wykonawcę na dysponowanie osobami zdolnymi do wykonania zamówienia jest stosowne zobowiązanie podmiotu trzeciego do udostępnienia tych osób ( np. delegowanie pracowników podmiotu trzeciego do wykonawcy na czas realizacji zamówienia, jak również w sytuacji, gdy podmiot trzeci dysponujący osobami spełniającymi wymagania określone przez Zamawiającego, będzie podwykonawcą wykonawcy, a osoby te będą brały udział w wykonaniu zamówienia.</w:t>
      </w:r>
    </w:p>
    <w:p w14:paraId="759630D6" w14:textId="644D8420" w:rsidR="004C702F" w:rsidRPr="004C702F" w:rsidRDefault="00BF1D13" w:rsidP="00BF1D13">
      <w:pPr>
        <w:keepLines/>
        <w:spacing w:before="120" w:line="240" w:lineRule="auto"/>
        <w:jc w:val="both"/>
        <w:rPr>
          <w:rFonts w:eastAsia="TimesNewRomanPSMT"/>
          <w:color w:val="000000"/>
          <w:sz w:val="20"/>
          <w:szCs w:val="20"/>
        </w:rPr>
      </w:pPr>
      <w:r w:rsidRPr="004C702F">
        <w:rPr>
          <w:rFonts w:eastAsia="TimesNewRomanPSMT"/>
          <w:color w:val="000000"/>
          <w:sz w:val="20"/>
          <w:szCs w:val="20"/>
        </w:rPr>
        <w:t>Dysponowanie bezpośrednie - tytułem prawnym do powoływania się przez wykonawcę na dysponowanie osobami zdolnymi do wykonania zamówienia jest stosunek prawny istniejący bezpośrednio pomiędzy wykonawcą a tymi osobami( np. umowa o pracę, umowa zlecenia, umowa o świadczenie usług, umowa przedwstępna)</w:t>
      </w:r>
    </w:p>
    <w:p w14:paraId="2CF17D9E" w14:textId="07AB5900" w:rsidR="00BF1D13" w:rsidRPr="00BF1D13" w:rsidRDefault="00BF1D13" w:rsidP="00650B4D">
      <w:pPr>
        <w:pStyle w:val="Akapitzlist"/>
        <w:keepLines/>
        <w:numPr>
          <w:ilvl w:val="0"/>
          <w:numId w:val="32"/>
        </w:numPr>
        <w:spacing w:before="120" w:line="240" w:lineRule="auto"/>
        <w:jc w:val="both"/>
        <w:rPr>
          <w:rFonts w:eastAsia="TimesNewRomanPSMT"/>
          <w:color w:val="000000"/>
          <w:sz w:val="20"/>
          <w:szCs w:val="20"/>
        </w:rPr>
      </w:pPr>
      <w:r>
        <w:rPr>
          <w:rFonts w:eastAsia="TimesNewRomanPSMT"/>
          <w:color w:val="000000"/>
          <w:sz w:val="20"/>
          <w:szCs w:val="20"/>
        </w:rPr>
        <w:t xml:space="preserve">przedłożenia </w:t>
      </w:r>
      <w:r w:rsidRPr="00BF1D13">
        <w:rPr>
          <w:rFonts w:eastAsia="TimesNewRomanPSMT"/>
          <w:color w:val="000000"/>
          <w:sz w:val="20"/>
          <w:szCs w:val="20"/>
          <w:u w:val="single"/>
        </w:rPr>
        <w:t>w</w:t>
      </w:r>
      <w:r w:rsidR="004C702F" w:rsidRPr="00BF1D13">
        <w:rPr>
          <w:rFonts w:eastAsia="TimesNewRomanPSMT"/>
          <w:color w:val="000000"/>
          <w:sz w:val="20"/>
          <w:szCs w:val="20"/>
          <w:u w:val="single"/>
        </w:rPr>
        <w:t>ykaz</w:t>
      </w:r>
      <w:r w:rsidRPr="00BF1D13">
        <w:rPr>
          <w:rFonts w:eastAsia="TimesNewRomanPSMT"/>
          <w:color w:val="000000"/>
          <w:sz w:val="20"/>
          <w:szCs w:val="20"/>
          <w:u w:val="single"/>
        </w:rPr>
        <w:t>u</w:t>
      </w:r>
      <w:r w:rsidR="004C702F" w:rsidRPr="00BF1D13">
        <w:rPr>
          <w:rFonts w:eastAsia="TimesNewRomanPSMT"/>
          <w:color w:val="000000"/>
          <w:sz w:val="20"/>
          <w:szCs w:val="20"/>
          <w:u w:val="single"/>
        </w:rPr>
        <w:t xml:space="preserve"> robót</w:t>
      </w:r>
      <w:r w:rsidR="004C702F" w:rsidRPr="00BF1D13">
        <w:rPr>
          <w:rFonts w:eastAsia="TimesNewRomanPSMT"/>
          <w:color w:val="000000"/>
          <w:sz w:val="20"/>
          <w:szCs w:val="20"/>
        </w:rPr>
        <w:t xml:space="preserve"> – do wykazu należy dołączyć posiadane referencje lub inne dokumenty sporządzone przez podmiot, na rzecz którego roboty budowlane zostały wykonane, a jeżeli Wykonawca z przyczyn niezależnych od niego nie jest w stanie uzyskać tych dokumentów - inne odpowiednie dokumenty </w:t>
      </w:r>
      <w:r>
        <w:rPr>
          <w:rFonts w:eastAsia="TimesNewRomanPSMT"/>
          <w:color w:val="000000"/>
          <w:sz w:val="20"/>
          <w:szCs w:val="20"/>
        </w:rPr>
        <w:t xml:space="preserve">wraz z </w:t>
      </w:r>
      <w:r w:rsidRPr="00BF1D13">
        <w:rPr>
          <w:rFonts w:eastAsia="TimesNewRomanPSMT"/>
          <w:i/>
          <w:color w:val="000000"/>
          <w:sz w:val="20"/>
          <w:szCs w:val="20"/>
        </w:rPr>
        <w:t xml:space="preserve">załącznikiem nr </w:t>
      </w:r>
      <w:r w:rsidR="00F0579F">
        <w:rPr>
          <w:rFonts w:eastAsia="TimesNewRomanPSMT"/>
          <w:i/>
          <w:color w:val="000000"/>
          <w:sz w:val="20"/>
          <w:szCs w:val="20"/>
        </w:rPr>
        <w:t xml:space="preserve">8 </w:t>
      </w:r>
      <w:r w:rsidRPr="00BF1D13">
        <w:rPr>
          <w:rFonts w:eastAsia="TimesNewRomanPSMT"/>
          <w:color w:val="000000"/>
          <w:sz w:val="20"/>
          <w:szCs w:val="20"/>
        </w:rPr>
        <w:t>do SWZ.</w:t>
      </w:r>
    </w:p>
    <w:p w14:paraId="712FDEF2" w14:textId="3F8336DF" w:rsidR="004C702F" w:rsidRPr="00BF1D13" w:rsidRDefault="00BF1D13" w:rsidP="00650B4D">
      <w:pPr>
        <w:pStyle w:val="Akapitzlist"/>
        <w:keepLines/>
        <w:numPr>
          <w:ilvl w:val="0"/>
          <w:numId w:val="32"/>
        </w:numPr>
        <w:spacing w:before="120" w:line="240" w:lineRule="auto"/>
        <w:jc w:val="both"/>
        <w:rPr>
          <w:rFonts w:eastAsia="TimesNewRomanPSMT"/>
          <w:color w:val="000000"/>
          <w:sz w:val="20"/>
          <w:szCs w:val="20"/>
        </w:rPr>
      </w:pPr>
      <w:r>
        <w:rPr>
          <w:rFonts w:eastAsia="TimesNewRomanPSMT"/>
          <w:color w:val="000000"/>
          <w:sz w:val="20"/>
          <w:szCs w:val="20"/>
        </w:rPr>
        <w:t>przedłożenia w</w:t>
      </w:r>
      <w:r w:rsidR="004C702F" w:rsidRPr="00BF1D13">
        <w:rPr>
          <w:rFonts w:eastAsia="TimesNewRomanPSMT"/>
          <w:color w:val="000000"/>
          <w:sz w:val="20"/>
          <w:szCs w:val="20"/>
        </w:rPr>
        <w:t>ykaz</w:t>
      </w:r>
      <w:r>
        <w:rPr>
          <w:rFonts w:eastAsia="TimesNewRomanPSMT"/>
          <w:color w:val="000000"/>
          <w:sz w:val="20"/>
          <w:szCs w:val="20"/>
        </w:rPr>
        <w:t>u</w:t>
      </w:r>
      <w:r w:rsidR="004C702F" w:rsidRPr="00BF1D13">
        <w:rPr>
          <w:rFonts w:eastAsia="TimesNewRomanPSMT"/>
          <w:color w:val="000000"/>
          <w:sz w:val="20"/>
          <w:szCs w:val="20"/>
        </w:rPr>
        <w:t xml:space="preserve"> średniorocznego zatrudnienia – zgodnie z </w:t>
      </w:r>
      <w:r w:rsidR="004C702F" w:rsidRPr="00BF1D13">
        <w:rPr>
          <w:rFonts w:eastAsia="TimesNewRomanPSMT"/>
          <w:i/>
          <w:color w:val="000000"/>
          <w:sz w:val="20"/>
          <w:szCs w:val="20"/>
        </w:rPr>
        <w:t>załącznikiem nr 1</w:t>
      </w:r>
      <w:r w:rsidR="00F0579F">
        <w:rPr>
          <w:rFonts w:eastAsia="TimesNewRomanPSMT"/>
          <w:i/>
          <w:color w:val="000000"/>
          <w:sz w:val="20"/>
          <w:szCs w:val="20"/>
        </w:rPr>
        <w:t>0</w:t>
      </w:r>
      <w:r w:rsidR="004C702F" w:rsidRPr="00BF1D13">
        <w:rPr>
          <w:rFonts w:eastAsia="TimesNewRomanPSMT"/>
          <w:color w:val="000000"/>
          <w:sz w:val="20"/>
          <w:szCs w:val="20"/>
        </w:rPr>
        <w:t xml:space="preserve"> do SWZ</w:t>
      </w:r>
      <w:r>
        <w:rPr>
          <w:rFonts w:eastAsia="TimesNewRomanPSMT"/>
          <w:color w:val="000000"/>
          <w:sz w:val="20"/>
          <w:szCs w:val="20"/>
        </w:rPr>
        <w:t>.</w:t>
      </w:r>
    </w:p>
    <w:p w14:paraId="577BEBFD" w14:textId="77777777" w:rsidR="00BF1D13" w:rsidRDefault="004C702F" w:rsidP="00650B4D">
      <w:pPr>
        <w:pStyle w:val="Akapitzlist"/>
        <w:keepLines/>
        <w:numPr>
          <w:ilvl w:val="0"/>
          <w:numId w:val="29"/>
        </w:numPr>
        <w:spacing w:before="120" w:line="240" w:lineRule="auto"/>
        <w:ind w:left="426"/>
        <w:jc w:val="both"/>
        <w:rPr>
          <w:rFonts w:eastAsia="TimesNewRomanPSMT"/>
          <w:color w:val="000000"/>
          <w:sz w:val="20"/>
          <w:szCs w:val="20"/>
        </w:rPr>
      </w:pPr>
      <w:r w:rsidRPr="00BF1D13">
        <w:rPr>
          <w:rFonts w:eastAsia="TimesNewRomanPSMT"/>
          <w:color w:val="000000"/>
          <w:sz w:val="20"/>
          <w:szCs w:val="20"/>
        </w:rPr>
        <w:t xml:space="preserve">Zamawiający nie wzywa do złożenia podmiotowych środków dowodowych, jeżeli: </w:t>
      </w:r>
    </w:p>
    <w:p w14:paraId="5F5CDCBB" w14:textId="77777777" w:rsidR="00BF1D13" w:rsidRDefault="004C702F" w:rsidP="00650B4D">
      <w:pPr>
        <w:pStyle w:val="Akapitzlist"/>
        <w:keepLines/>
        <w:numPr>
          <w:ilvl w:val="1"/>
          <w:numId w:val="29"/>
        </w:numPr>
        <w:spacing w:before="120" w:line="240" w:lineRule="auto"/>
        <w:jc w:val="both"/>
        <w:rPr>
          <w:rFonts w:eastAsia="TimesNewRomanPSMT"/>
          <w:color w:val="000000"/>
          <w:sz w:val="20"/>
          <w:szCs w:val="20"/>
        </w:rPr>
      </w:pPr>
      <w:r w:rsidRPr="00BF1D13">
        <w:rPr>
          <w:rFonts w:eastAsia="TimesNewRomanPSMT"/>
          <w:color w:val="000000"/>
          <w:sz w:val="20"/>
          <w:szCs w:val="20"/>
        </w:rPr>
        <w:t xml:space="preserve">może je uzyskać za pomocą bezpłatnych i ogólnodostępnych baz danych, w szczególności rejestrów publicznych w rozumieniu ustawy z dnia 17 lutego 2005 r. o informatyzacji działalności podmiotów realizujących zadania publiczne, o ile wykonawca wskazał w oświadczeniu o braku podstaw wykluczenia dane umożliwiające dostęp do tych środków; </w:t>
      </w:r>
    </w:p>
    <w:p w14:paraId="1B7631A3" w14:textId="77777777" w:rsidR="00BF1D13" w:rsidRDefault="004C702F" w:rsidP="00650B4D">
      <w:pPr>
        <w:pStyle w:val="Akapitzlist"/>
        <w:keepLines/>
        <w:numPr>
          <w:ilvl w:val="1"/>
          <w:numId w:val="29"/>
        </w:numPr>
        <w:spacing w:before="120" w:line="240" w:lineRule="auto"/>
        <w:jc w:val="both"/>
        <w:rPr>
          <w:rFonts w:eastAsia="TimesNewRomanPSMT"/>
          <w:color w:val="000000"/>
          <w:sz w:val="20"/>
          <w:szCs w:val="20"/>
        </w:rPr>
      </w:pPr>
      <w:r w:rsidRPr="00BF1D13">
        <w:rPr>
          <w:rFonts w:eastAsia="TimesNewRomanPSMT"/>
          <w:color w:val="000000"/>
          <w:sz w:val="20"/>
          <w:szCs w:val="20"/>
        </w:rPr>
        <w:t xml:space="preserve">podmiotowym środkiem dowodowym jest oświadczenie, którego treść odpowiada zakresowi oświadczenia, o którym mowa w art. 125 ust. 1. </w:t>
      </w:r>
    </w:p>
    <w:p w14:paraId="12BD183E" w14:textId="2C47F6F2" w:rsidR="00BF1D13" w:rsidRDefault="004C702F" w:rsidP="00650B4D">
      <w:pPr>
        <w:pStyle w:val="Akapitzlist"/>
        <w:keepLines/>
        <w:numPr>
          <w:ilvl w:val="1"/>
          <w:numId w:val="29"/>
        </w:numPr>
        <w:spacing w:before="120" w:line="240" w:lineRule="auto"/>
        <w:jc w:val="both"/>
        <w:rPr>
          <w:rFonts w:eastAsia="TimesNewRomanPSMT"/>
          <w:color w:val="000000"/>
          <w:sz w:val="20"/>
          <w:szCs w:val="20"/>
        </w:rPr>
      </w:pPr>
      <w:r w:rsidRPr="00BF1D13">
        <w:rPr>
          <w:rFonts w:eastAsia="TimesNewRomanPSMT"/>
          <w:color w:val="000000"/>
          <w:sz w:val="20"/>
          <w:szCs w:val="20"/>
        </w:rPr>
        <w:t xml:space="preserve">Wykonawca nie jest zobowiązany do złożenia podmiotowych środków dowodowych, które zamawiający posiada, jeżeli wykonawca wskaże te środki oraz potwierdzi ich prawidłowość </w:t>
      </w:r>
      <w:r w:rsidR="00145E31">
        <w:rPr>
          <w:rFonts w:eastAsia="TimesNewRomanPSMT"/>
          <w:color w:val="000000"/>
          <w:sz w:val="20"/>
          <w:szCs w:val="20"/>
        </w:rPr>
        <w:br/>
      </w:r>
      <w:r w:rsidRPr="00BF1D13">
        <w:rPr>
          <w:rFonts w:eastAsia="TimesNewRomanPSMT"/>
          <w:color w:val="000000"/>
          <w:sz w:val="20"/>
          <w:szCs w:val="20"/>
        </w:rPr>
        <w:t>i aktualność.</w:t>
      </w:r>
    </w:p>
    <w:p w14:paraId="51311D4B" w14:textId="77777777" w:rsidR="00BF1D13" w:rsidRDefault="004C702F" w:rsidP="00650B4D">
      <w:pPr>
        <w:pStyle w:val="Akapitzlist"/>
        <w:keepLines/>
        <w:numPr>
          <w:ilvl w:val="1"/>
          <w:numId w:val="29"/>
        </w:numPr>
        <w:spacing w:before="120" w:line="240" w:lineRule="auto"/>
        <w:jc w:val="both"/>
        <w:rPr>
          <w:rFonts w:eastAsia="TimesNewRomanPSMT"/>
          <w:color w:val="000000"/>
          <w:sz w:val="20"/>
          <w:szCs w:val="20"/>
        </w:rPr>
      </w:pPr>
      <w:r w:rsidRPr="00BF1D13">
        <w:rPr>
          <w:rFonts w:eastAsia="TimesNewRomanPSMT"/>
          <w:color w:val="000000"/>
          <w:sz w:val="20"/>
          <w:szCs w:val="20"/>
        </w:rPr>
        <w:lastRenderedPageBreak/>
        <w:t xml:space="preserve">W przypadku wskazania przez Wykonawcę dostępności podmiotowych środków dowodowych pod określonymi adresami internetowymi w ogólnodostępnych i bezpłatnych bazach danych zamawiający może żądać od wykonawcy przedstawienia tłumaczenia na język polski pobranych samodzielnie przez Zamawiającego podmiotowych środków dowodowych. </w:t>
      </w:r>
    </w:p>
    <w:p w14:paraId="33E6AF86" w14:textId="6B9FF2F3" w:rsidR="004C702F" w:rsidRPr="00BF1D13" w:rsidRDefault="004C702F" w:rsidP="00650B4D">
      <w:pPr>
        <w:pStyle w:val="Akapitzlist"/>
        <w:keepLines/>
        <w:numPr>
          <w:ilvl w:val="1"/>
          <w:numId w:val="29"/>
        </w:numPr>
        <w:spacing w:before="120" w:line="240" w:lineRule="auto"/>
        <w:jc w:val="both"/>
        <w:rPr>
          <w:rFonts w:eastAsia="TimesNewRomanPSMT"/>
          <w:color w:val="000000"/>
          <w:sz w:val="20"/>
          <w:szCs w:val="20"/>
        </w:rPr>
      </w:pPr>
      <w:r w:rsidRPr="00BF1D13">
        <w:rPr>
          <w:rFonts w:eastAsia="TimesNewRomanPSMT"/>
          <w:color w:val="000000"/>
          <w:sz w:val="20"/>
          <w:szCs w:val="20"/>
        </w:rPr>
        <w:t xml:space="preserve">W przypadku jeżeli złożone przez wykonawcę oświadczenia składane na podstawie art. 125 ust. 1, lub podmiotowe środki dowodowe budzą wątpliwości zamawiającego, może on zwrócić się bezpośrednio do podmiotu, który jest w posiadaniu informacji lub dokumentów istotnych w tym zakresie dla oceny spełniania przez wykonawcę warunków udziału w postępowaniu lub braku podstaw wykluczenia, o przedstawienie takich informacji lub dokumentów (art. 128 ust 5 </w:t>
      </w:r>
      <w:proofErr w:type="spellStart"/>
      <w:r w:rsidR="00BF1D13">
        <w:rPr>
          <w:rFonts w:eastAsia="TimesNewRomanPSMT"/>
          <w:color w:val="000000"/>
          <w:sz w:val="20"/>
          <w:szCs w:val="20"/>
        </w:rPr>
        <w:t>Pzp</w:t>
      </w:r>
      <w:proofErr w:type="spellEnd"/>
      <w:r w:rsidR="00BF1D13">
        <w:rPr>
          <w:rFonts w:eastAsia="TimesNewRomanPSMT"/>
          <w:color w:val="000000"/>
          <w:sz w:val="20"/>
          <w:szCs w:val="20"/>
        </w:rPr>
        <w:t>.</w:t>
      </w:r>
      <w:r w:rsidRPr="00BF1D13">
        <w:rPr>
          <w:rFonts w:eastAsia="TimesNewRomanPSMT"/>
          <w:color w:val="000000"/>
          <w:sz w:val="20"/>
          <w:szCs w:val="20"/>
        </w:rPr>
        <w:t>)</w:t>
      </w:r>
    </w:p>
    <w:p w14:paraId="7486D604" w14:textId="73CD4F43" w:rsidR="00BF1D13" w:rsidRPr="00BF1D13" w:rsidRDefault="004C702F" w:rsidP="00BF1D13">
      <w:pPr>
        <w:keepLines/>
        <w:spacing w:before="120" w:line="240" w:lineRule="auto"/>
        <w:jc w:val="center"/>
        <w:rPr>
          <w:rFonts w:eastAsia="TimesNewRomanPSMT"/>
          <w:i/>
          <w:color w:val="000000"/>
          <w:sz w:val="20"/>
          <w:szCs w:val="20"/>
        </w:rPr>
      </w:pPr>
      <w:r w:rsidRPr="00BF1D13">
        <w:rPr>
          <w:rFonts w:eastAsia="TimesNewRomanPSMT"/>
          <w:i/>
          <w:color w:val="000000"/>
          <w:sz w:val="20"/>
          <w:szCs w:val="20"/>
          <w:u w:val="single"/>
        </w:rPr>
        <w:t>Uwaga:</w:t>
      </w:r>
    </w:p>
    <w:p w14:paraId="6B249AC2" w14:textId="5FD95DB5" w:rsidR="00906869" w:rsidRDefault="004C702F" w:rsidP="002C7719">
      <w:pPr>
        <w:keepLines/>
        <w:spacing w:before="120" w:line="240" w:lineRule="auto"/>
        <w:jc w:val="center"/>
        <w:rPr>
          <w:rFonts w:eastAsia="TimesNewRomanPSMT"/>
          <w:i/>
          <w:color w:val="000000"/>
          <w:sz w:val="20"/>
          <w:szCs w:val="20"/>
        </w:rPr>
      </w:pPr>
      <w:r w:rsidRPr="00BF1D13">
        <w:rPr>
          <w:rFonts w:eastAsia="TimesNewRomanPSMT"/>
          <w:i/>
          <w:color w:val="000000"/>
          <w:sz w:val="20"/>
          <w:szCs w:val="20"/>
        </w:rPr>
        <w:t xml:space="preserve">zgodnie z ustawą z dnia 6 marca 2018 r. Prawo przedsiębiorców (tj. Dz. U. z </w:t>
      </w:r>
      <w:r w:rsidR="000B2B86">
        <w:rPr>
          <w:rFonts w:eastAsia="TimesNewRomanPSMT"/>
          <w:i/>
          <w:color w:val="000000"/>
          <w:sz w:val="20"/>
          <w:szCs w:val="20"/>
        </w:rPr>
        <w:t>2024 r. poz. 236</w:t>
      </w:r>
      <w:r w:rsidR="000B2B86" w:rsidRPr="000B2B86" w:rsidDel="000B2B86">
        <w:rPr>
          <w:rFonts w:eastAsia="TimesNewRomanPSMT"/>
          <w:i/>
          <w:color w:val="000000"/>
          <w:sz w:val="20"/>
          <w:szCs w:val="20"/>
        </w:rPr>
        <w:t xml:space="preserve"> </w:t>
      </w:r>
      <w:r w:rsidRPr="00BF1D13">
        <w:rPr>
          <w:rFonts w:eastAsia="TimesNewRomanPSMT"/>
          <w:i/>
          <w:color w:val="000000"/>
          <w:sz w:val="20"/>
          <w:szCs w:val="20"/>
        </w:rPr>
        <w:t xml:space="preserve">z </w:t>
      </w:r>
      <w:proofErr w:type="spellStart"/>
      <w:r w:rsidRPr="00BF1D13">
        <w:rPr>
          <w:rFonts w:eastAsia="TimesNewRomanPSMT"/>
          <w:i/>
          <w:color w:val="000000"/>
          <w:sz w:val="20"/>
          <w:szCs w:val="20"/>
        </w:rPr>
        <w:t>późn</w:t>
      </w:r>
      <w:proofErr w:type="spellEnd"/>
      <w:r w:rsidRPr="00BF1D13">
        <w:rPr>
          <w:rFonts w:eastAsia="TimesNewRomanPSMT"/>
          <w:i/>
          <w:color w:val="000000"/>
          <w:sz w:val="20"/>
          <w:szCs w:val="20"/>
        </w:rPr>
        <w:t>. zm.) przedsiębiorca wpisany do rejestru przedsiębiorców albo ewidencji jest obowiązany umieszczać w oświadczeniach pisemnych, skierowanych w zakresie swojej działalności do oznaczonych osób i organów, numer identyfikacji podatkowej (NIP) oraz posługiwać się tym numerem w obrocie prawnym i gospodarczym.</w:t>
      </w:r>
    </w:p>
    <w:p w14:paraId="30ECC0A5" w14:textId="77777777" w:rsidR="00145E31" w:rsidRPr="00BF1D13" w:rsidRDefault="00145E31" w:rsidP="002C7719">
      <w:pPr>
        <w:keepLines/>
        <w:spacing w:before="120" w:line="240" w:lineRule="auto"/>
        <w:jc w:val="center"/>
        <w:rPr>
          <w:rFonts w:eastAsia="TimesNewRomanPSMT"/>
          <w:i/>
          <w:color w:val="000000"/>
          <w:sz w:val="20"/>
          <w:szCs w:val="20"/>
        </w:rPr>
      </w:pPr>
    </w:p>
    <w:tbl>
      <w:tblPr>
        <w:tblStyle w:val="Tabela-Siatka"/>
        <w:tblW w:w="0" w:type="auto"/>
        <w:shd w:val="clear" w:color="auto" w:fill="B4C6E7" w:themeFill="accent1" w:themeFillTint="66"/>
        <w:tblLook w:val="04A0" w:firstRow="1" w:lastRow="0" w:firstColumn="1" w:lastColumn="0" w:noHBand="0" w:noVBand="1"/>
      </w:tblPr>
      <w:tblGrid>
        <w:gridCol w:w="9062"/>
      </w:tblGrid>
      <w:tr w:rsidR="00D17D2A" w:rsidRPr="004A12F8" w14:paraId="121F9BBA" w14:textId="77777777" w:rsidTr="00E2484E">
        <w:tc>
          <w:tcPr>
            <w:tcW w:w="9062" w:type="dxa"/>
            <w:shd w:val="clear" w:color="auto" w:fill="B4C6E7" w:themeFill="accent1" w:themeFillTint="66"/>
          </w:tcPr>
          <w:p w14:paraId="3EB71EA6" w14:textId="758F92AA" w:rsidR="00D17D2A" w:rsidRPr="004A12F8" w:rsidRDefault="00D17D2A" w:rsidP="00E2484E">
            <w:pPr>
              <w:pStyle w:val="Nagwek1"/>
              <w:spacing w:before="0" w:line="240" w:lineRule="auto"/>
              <w:rPr>
                <w:rFonts w:ascii="Times New Roman" w:eastAsia="TimesNewRomanPSMT" w:hAnsi="Times New Roman" w:cs="Times New Roman"/>
                <w:b/>
                <w:bCs/>
                <w:color w:val="1F3864" w:themeColor="accent1" w:themeShade="80"/>
                <w:sz w:val="20"/>
                <w:szCs w:val="20"/>
              </w:rPr>
            </w:pPr>
            <w:bookmarkStart w:id="23" w:name="_Toc184118298"/>
            <w:r w:rsidRPr="004A12F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ROZDZIAŁ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X</w:t>
            </w:r>
            <w:r w:rsidRPr="004A12F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. </w:t>
            </w:r>
            <w:r w:rsidRPr="00D17D2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INFORMACJA O PRZEDMIOTOWYCH ŚRODKACH DOWODOWYCH</w:t>
            </w:r>
            <w:bookmarkEnd w:id="23"/>
          </w:p>
        </w:tc>
      </w:tr>
    </w:tbl>
    <w:p w14:paraId="6D07AD4B" w14:textId="77777777" w:rsidR="006F6155" w:rsidRPr="00D17D2A" w:rsidRDefault="006F6155" w:rsidP="00D17D2A">
      <w:pPr>
        <w:keepLines/>
        <w:spacing w:line="240" w:lineRule="auto"/>
        <w:jc w:val="both"/>
        <w:rPr>
          <w:rFonts w:asciiTheme="minorHAnsi" w:eastAsia="TimesNewRomanPSMT" w:hAnsiTheme="minorHAnsi" w:cstheme="minorHAnsi"/>
          <w:b/>
          <w:bCs/>
          <w:color w:val="000000"/>
          <w:sz w:val="2"/>
          <w:szCs w:val="2"/>
        </w:rPr>
      </w:pPr>
    </w:p>
    <w:p w14:paraId="44116ABC" w14:textId="7CB51CC3" w:rsidR="00D17D2A" w:rsidRPr="00D17D2A" w:rsidRDefault="00D7225B" w:rsidP="00D17D2A">
      <w:pPr>
        <w:pStyle w:val="Akapitzlist"/>
        <w:spacing w:line="240" w:lineRule="auto"/>
        <w:ind w:left="426" w:hanging="426"/>
        <w:jc w:val="both"/>
        <w:rPr>
          <w:rFonts w:eastAsia="TimesNewRomanPSMT"/>
          <w:color w:val="000000"/>
          <w:sz w:val="20"/>
          <w:szCs w:val="20"/>
        </w:rPr>
      </w:pPr>
      <w:r w:rsidRPr="00D17D2A">
        <w:rPr>
          <w:rFonts w:eastAsia="TimesNewRomanPSMT"/>
          <w:color w:val="000000"/>
          <w:sz w:val="20"/>
          <w:szCs w:val="20"/>
        </w:rPr>
        <w:t xml:space="preserve">Zamawiający informuje, iż </w:t>
      </w:r>
      <w:r w:rsidRPr="00D17D2A">
        <w:rPr>
          <w:rFonts w:eastAsia="TimesNewRomanPSMT"/>
          <w:b/>
          <w:color w:val="000000"/>
          <w:sz w:val="20"/>
          <w:szCs w:val="20"/>
        </w:rPr>
        <w:t>nie wymaga</w:t>
      </w:r>
      <w:r w:rsidRPr="00D17D2A">
        <w:rPr>
          <w:rFonts w:eastAsia="TimesNewRomanPSMT"/>
          <w:color w:val="000000"/>
          <w:sz w:val="20"/>
          <w:szCs w:val="20"/>
        </w:rPr>
        <w:t xml:space="preserve"> złożenia przedmiotowych środków dowodowych.</w:t>
      </w:r>
    </w:p>
    <w:tbl>
      <w:tblPr>
        <w:tblStyle w:val="Tabela-Siatka"/>
        <w:tblW w:w="0" w:type="auto"/>
        <w:shd w:val="clear" w:color="auto" w:fill="B4C6E7" w:themeFill="accent1" w:themeFillTint="66"/>
        <w:tblLook w:val="04A0" w:firstRow="1" w:lastRow="0" w:firstColumn="1" w:lastColumn="0" w:noHBand="0" w:noVBand="1"/>
      </w:tblPr>
      <w:tblGrid>
        <w:gridCol w:w="9062"/>
      </w:tblGrid>
      <w:tr w:rsidR="00D17D2A" w:rsidRPr="004A12F8" w14:paraId="7CBC279A" w14:textId="77777777" w:rsidTr="00E2484E">
        <w:tc>
          <w:tcPr>
            <w:tcW w:w="9062" w:type="dxa"/>
            <w:shd w:val="clear" w:color="auto" w:fill="B4C6E7" w:themeFill="accent1" w:themeFillTint="66"/>
          </w:tcPr>
          <w:p w14:paraId="36E7FC05" w14:textId="1C459246" w:rsidR="00D17D2A" w:rsidRPr="004A12F8" w:rsidRDefault="00D17D2A" w:rsidP="00E2484E">
            <w:pPr>
              <w:pStyle w:val="Nagwek1"/>
              <w:spacing w:before="0" w:line="240" w:lineRule="auto"/>
              <w:rPr>
                <w:rFonts w:ascii="Times New Roman" w:eastAsia="TimesNewRomanPSMT" w:hAnsi="Times New Roman" w:cs="Times New Roman"/>
                <w:b/>
                <w:bCs/>
                <w:color w:val="1F3864" w:themeColor="accent1" w:themeShade="80"/>
                <w:sz w:val="20"/>
                <w:szCs w:val="20"/>
              </w:rPr>
            </w:pPr>
            <w:bookmarkStart w:id="24" w:name="_Toc184118299"/>
            <w:bookmarkStart w:id="25" w:name="_Hlk184110322"/>
            <w:r w:rsidRPr="004A12F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ROZDZIAŁ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XI</w:t>
            </w:r>
            <w:r w:rsidRPr="004A12F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17D2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INFORMACJA NA TEMAT WSPÓLNEGO UBIEGANIA SIĘ WYKONAWCÓW </w:t>
            </w:r>
            <w:r w:rsidR="00E2484E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br/>
            </w:r>
            <w:r w:rsidRPr="00D17D2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O UDZIELENIE ZAMÓWIENIA</w:t>
            </w:r>
            <w:bookmarkEnd w:id="24"/>
          </w:p>
        </w:tc>
      </w:tr>
      <w:bookmarkEnd w:id="25"/>
    </w:tbl>
    <w:p w14:paraId="6116B56D" w14:textId="77777777" w:rsidR="00D7225B" w:rsidRPr="00D17D2A" w:rsidRDefault="00D7225B" w:rsidP="00D17D2A">
      <w:pPr>
        <w:spacing w:line="240" w:lineRule="auto"/>
        <w:jc w:val="both"/>
        <w:rPr>
          <w:rFonts w:asciiTheme="minorHAnsi" w:eastAsia="TimesNewRomanPSMT" w:hAnsiTheme="minorHAnsi" w:cstheme="minorHAnsi"/>
          <w:color w:val="000000"/>
          <w:sz w:val="4"/>
          <w:szCs w:val="4"/>
        </w:rPr>
      </w:pPr>
    </w:p>
    <w:p w14:paraId="53016C0A" w14:textId="180C53A8" w:rsidR="007A4784" w:rsidRPr="00D17D2A" w:rsidRDefault="00B505D1" w:rsidP="00D17D2A">
      <w:pPr>
        <w:spacing w:after="0" w:line="271" w:lineRule="auto"/>
        <w:ind w:left="425" w:hanging="426"/>
        <w:jc w:val="both"/>
        <w:rPr>
          <w:rFonts w:eastAsia="TimesNewRomanPSMT"/>
          <w:color w:val="000000"/>
          <w:sz w:val="20"/>
          <w:szCs w:val="20"/>
        </w:rPr>
      </w:pPr>
      <w:r w:rsidRPr="00D17D2A">
        <w:rPr>
          <w:rFonts w:eastAsia="TimesNewRomanPSMT"/>
          <w:color w:val="000000"/>
          <w:sz w:val="20"/>
          <w:szCs w:val="20"/>
        </w:rPr>
        <w:t>1</w:t>
      </w:r>
      <w:bookmarkStart w:id="26" w:name="_Hlk184110404"/>
      <w:r w:rsidRPr="00D17D2A">
        <w:rPr>
          <w:rFonts w:eastAsia="TimesNewRomanPSMT"/>
          <w:color w:val="000000"/>
          <w:sz w:val="20"/>
          <w:szCs w:val="20"/>
        </w:rPr>
        <w:t>.</w:t>
      </w:r>
      <w:r w:rsidR="00D17D2A" w:rsidRPr="00D17D2A">
        <w:rPr>
          <w:rFonts w:eastAsia="TimesNewRomanPSMT"/>
          <w:color w:val="000000"/>
          <w:sz w:val="20"/>
          <w:szCs w:val="20"/>
        </w:rPr>
        <w:t xml:space="preserve">     </w:t>
      </w:r>
      <w:r w:rsidRPr="00D17D2A">
        <w:rPr>
          <w:rFonts w:eastAsia="TimesNewRomanPSMT"/>
          <w:color w:val="000000"/>
          <w:sz w:val="20"/>
          <w:szCs w:val="20"/>
        </w:rPr>
        <w:t>Wykonawcy mogą wspólnie ubiegać się o udzielenie zamówienia.</w:t>
      </w:r>
    </w:p>
    <w:p w14:paraId="789AA43B" w14:textId="7FE5FC74" w:rsidR="007A4784" w:rsidRPr="00D17D2A" w:rsidRDefault="00B505D1" w:rsidP="00D17D2A">
      <w:pPr>
        <w:spacing w:after="0" w:line="271" w:lineRule="auto"/>
        <w:ind w:left="425" w:hanging="426"/>
        <w:jc w:val="both"/>
        <w:rPr>
          <w:rFonts w:eastAsia="TimesNewRomanPSMT"/>
          <w:color w:val="000000"/>
          <w:sz w:val="20"/>
          <w:szCs w:val="20"/>
        </w:rPr>
      </w:pPr>
      <w:r w:rsidRPr="00D17D2A">
        <w:rPr>
          <w:rFonts w:eastAsia="TimesNewRomanPSMT"/>
          <w:color w:val="000000"/>
          <w:sz w:val="20"/>
          <w:szCs w:val="20"/>
        </w:rPr>
        <w:t>2.</w:t>
      </w:r>
      <w:r w:rsidRPr="00D17D2A">
        <w:rPr>
          <w:rFonts w:eastAsia="TimesNewRomanPSMT"/>
          <w:color w:val="000000"/>
          <w:sz w:val="20"/>
          <w:szCs w:val="20"/>
        </w:rPr>
        <w:tab/>
        <w:t>Wykonawcy wspólnie ubiegający się o udzielenie zamówienia, ustanawiają pełnomocnika</w:t>
      </w:r>
      <w:r w:rsidR="00650B4D">
        <w:rPr>
          <w:rFonts w:eastAsia="TimesNewRomanPSMT"/>
          <w:color w:val="000000"/>
          <w:sz w:val="20"/>
          <w:szCs w:val="20"/>
        </w:rPr>
        <w:t xml:space="preserve"> </w:t>
      </w:r>
      <w:r w:rsidR="00650B4D">
        <w:rPr>
          <w:rFonts w:eastAsia="TimesNewRomanPSMT"/>
          <w:color w:val="000000"/>
          <w:sz w:val="20"/>
          <w:szCs w:val="20"/>
        </w:rPr>
        <w:br/>
      </w:r>
      <w:r w:rsidRPr="00D17D2A">
        <w:rPr>
          <w:rFonts w:eastAsia="TimesNewRomanPSMT"/>
          <w:color w:val="000000"/>
          <w:sz w:val="20"/>
          <w:szCs w:val="20"/>
        </w:rPr>
        <w:t>do reprezentowania ich w postępowaniu o udzielenie zamówienia albo reprezentowania</w:t>
      </w:r>
      <w:r w:rsidR="00650B4D">
        <w:rPr>
          <w:rFonts w:eastAsia="TimesNewRomanPSMT"/>
          <w:color w:val="000000"/>
          <w:sz w:val="20"/>
          <w:szCs w:val="20"/>
        </w:rPr>
        <w:t xml:space="preserve"> </w:t>
      </w:r>
      <w:r w:rsidRPr="00D17D2A">
        <w:rPr>
          <w:rFonts w:eastAsia="TimesNewRomanPSMT"/>
          <w:color w:val="000000"/>
          <w:sz w:val="20"/>
          <w:szCs w:val="20"/>
        </w:rPr>
        <w:t xml:space="preserve">w postępowaniu </w:t>
      </w:r>
      <w:r w:rsidR="00650B4D">
        <w:rPr>
          <w:rFonts w:eastAsia="TimesNewRomanPSMT"/>
          <w:color w:val="000000"/>
          <w:sz w:val="20"/>
          <w:szCs w:val="20"/>
        </w:rPr>
        <w:br/>
      </w:r>
      <w:r w:rsidRPr="00D17D2A">
        <w:rPr>
          <w:rFonts w:eastAsia="TimesNewRomanPSMT"/>
          <w:color w:val="000000"/>
          <w:sz w:val="20"/>
          <w:szCs w:val="20"/>
        </w:rPr>
        <w:t>i zawarcia umowy w sprawie zamówienia publicznego – nie dotyczy spółki cywilnej, o ile upoważnienie/pełnomocnictwo do występowania w imieniu tej spółki wynika</w:t>
      </w:r>
      <w:r w:rsidR="003146C5">
        <w:rPr>
          <w:rFonts w:eastAsia="TimesNewRomanPSMT"/>
          <w:color w:val="000000"/>
          <w:sz w:val="20"/>
          <w:szCs w:val="20"/>
        </w:rPr>
        <w:t xml:space="preserve"> </w:t>
      </w:r>
      <w:r w:rsidRPr="00D17D2A">
        <w:rPr>
          <w:rFonts w:eastAsia="TimesNewRomanPSMT"/>
          <w:color w:val="000000"/>
          <w:sz w:val="20"/>
          <w:szCs w:val="20"/>
        </w:rPr>
        <w:t>z dołączonej do oferty umowy spółki bądź wszyscy wspólnicy podpiszą ofertę.</w:t>
      </w:r>
    </w:p>
    <w:p w14:paraId="5F9B5B26" w14:textId="77777777" w:rsidR="007A4784" w:rsidRPr="00D17D2A" w:rsidRDefault="00B505D1" w:rsidP="00D17D2A">
      <w:pPr>
        <w:spacing w:after="0" w:line="271" w:lineRule="auto"/>
        <w:ind w:left="425" w:hanging="426"/>
        <w:jc w:val="both"/>
        <w:rPr>
          <w:rFonts w:eastAsia="TimesNewRomanPSMT"/>
          <w:color w:val="000000"/>
          <w:sz w:val="20"/>
          <w:szCs w:val="20"/>
        </w:rPr>
      </w:pPr>
      <w:r w:rsidRPr="00D17D2A">
        <w:rPr>
          <w:rFonts w:eastAsia="TimesNewRomanPSMT"/>
          <w:color w:val="000000"/>
          <w:sz w:val="20"/>
          <w:szCs w:val="20"/>
        </w:rPr>
        <w:t>3.</w:t>
      </w:r>
      <w:r w:rsidRPr="00D17D2A">
        <w:rPr>
          <w:rFonts w:eastAsia="TimesNewRomanPSMT"/>
          <w:color w:val="000000"/>
          <w:sz w:val="20"/>
          <w:szCs w:val="20"/>
        </w:rPr>
        <w:tab/>
        <w:t>Wykonawcy wspólnie ubiegający się o udzielenie zamówienia, zobowiązani się złożyć wraz z ofertą stosowne pełnomocnictwo – nie dotyczy spółki cywilnej, o ile</w:t>
      </w:r>
      <w:r w:rsidR="00234F44" w:rsidRPr="00D17D2A">
        <w:rPr>
          <w:rFonts w:eastAsia="TimesNewRomanPSMT"/>
          <w:color w:val="000000"/>
          <w:sz w:val="20"/>
          <w:szCs w:val="20"/>
        </w:rPr>
        <w:t xml:space="preserve"> </w:t>
      </w:r>
      <w:r w:rsidRPr="00D17D2A">
        <w:rPr>
          <w:rFonts w:eastAsia="TimesNewRomanPSMT"/>
          <w:color w:val="000000"/>
          <w:sz w:val="20"/>
          <w:szCs w:val="20"/>
        </w:rPr>
        <w:t>upoważnienie</w:t>
      </w:r>
      <w:r w:rsidR="00234F44" w:rsidRPr="00D17D2A">
        <w:rPr>
          <w:rFonts w:eastAsia="TimesNewRomanPSMT"/>
          <w:color w:val="000000"/>
          <w:sz w:val="20"/>
          <w:szCs w:val="20"/>
        </w:rPr>
        <w:t xml:space="preserve"> </w:t>
      </w:r>
      <w:r w:rsidRPr="00D17D2A">
        <w:rPr>
          <w:rFonts w:eastAsia="TimesNewRomanPSMT"/>
          <w:color w:val="000000"/>
          <w:sz w:val="20"/>
          <w:szCs w:val="20"/>
        </w:rPr>
        <w:t xml:space="preserve">/pełnomocnictwo </w:t>
      </w:r>
      <w:r w:rsidR="00234F44" w:rsidRPr="00D17D2A">
        <w:rPr>
          <w:rFonts w:eastAsia="TimesNewRomanPSMT"/>
          <w:color w:val="000000"/>
          <w:sz w:val="20"/>
          <w:szCs w:val="20"/>
        </w:rPr>
        <w:br/>
      </w:r>
      <w:r w:rsidRPr="00D17D2A">
        <w:rPr>
          <w:rFonts w:eastAsia="TimesNewRomanPSMT"/>
          <w:color w:val="000000"/>
          <w:sz w:val="20"/>
          <w:szCs w:val="20"/>
        </w:rPr>
        <w:t>do występowania w imieniu tej spółki wynika z dołączonej</w:t>
      </w:r>
      <w:r w:rsidR="00234F44" w:rsidRPr="00D17D2A">
        <w:rPr>
          <w:rFonts w:eastAsia="TimesNewRomanPSMT"/>
          <w:color w:val="000000"/>
          <w:sz w:val="20"/>
          <w:szCs w:val="20"/>
        </w:rPr>
        <w:t xml:space="preserve"> </w:t>
      </w:r>
      <w:r w:rsidRPr="00D17D2A">
        <w:rPr>
          <w:rFonts w:eastAsia="TimesNewRomanPSMT"/>
          <w:color w:val="000000"/>
          <w:sz w:val="20"/>
          <w:szCs w:val="20"/>
        </w:rPr>
        <w:t>do oferty umowy spółki bądź wszyscy wspólnicy podpiszą ofertę.</w:t>
      </w:r>
    </w:p>
    <w:p w14:paraId="6604BA69" w14:textId="77777777" w:rsidR="007A4784" w:rsidRPr="00D17D2A" w:rsidRDefault="00B505D1" w:rsidP="00D17D2A">
      <w:pPr>
        <w:spacing w:after="0" w:line="271" w:lineRule="auto"/>
        <w:ind w:left="425"/>
        <w:jc w:val="both"/>
        <w:rPr>
          <w:rFonts w:eastAsia="TimesNewRomanPSMT"/>
          <w:color w:val="000000"/>
          <w:sz w:val="20"/>
          <w:szCs w:val="20"/>
        </w:rPr>
      </w:pPr>
      <w:r w:rsidRPr="00D17D2A">
        <w:rPr>
          <w:rFonts w:eastAsia="TimesNewRomanPSMT"/>
          <w:color w:val="000000"/>
          <w:sz w:val="20"/>
          <w:szCs w:val="20"/>
        </w:rPr>
        <w:t>Uwaga: Pełnomocnictwo, o którym mowa powyżej może wynikać albo z dokumentu pod taką samą nazwą, albo z umowy Wykonawców wspólnie ubiegających się o udzielenie zamówienia.</w:t>
      </w:r>
    </w:p>
    <w:p w14:paraId="5E7046C7" w14:textId="77777777" w:rsidR="007A4784" w:rsidRPr="00D17D2A" w:rsidRDefault="00B505D1" w:rsidP="00D17D2A">
      <w:pPr>
        <w:spacing w:after="0" w:line="271" w:lineRule="auto"/>
        <w:ind w:left="425" w:hanging="426"/>
        <w:jc w:val="both"/>
        <w:rPr>
          <w:rFonts w:eastAsia="TimesNewRomanPSMT"/>
          <w:color w:val="000000"/>
          <w:sz w:val="20"/>
          <w:szCs w:val="20"/>
        </w:rPr>
      </w:pPr>
      <w:r w:rsidRPr="00D17D2A">
        <w:rPr>
          <w:rFonts w:eastAsia="TimesNewRomanPSMT"/>
          <w:color w:val="000000"/>
          <w:sz w:val="20"/>
          <w:szCs w:val="20"/>
        </w:rPr>
        <w:t>4.</w:t>
      </w:r>
      <w:r w:rsidRPr="00D17D2A">
        <w:rPr>
          <w:rFonts w:eastAsia="TimesNewRomanPSMT"/>
          <w:color w:val="000000"/>
          <w:sz w:val="20"/>
          <w:szCs w:val="20"/>
        </w:rPr>
        <w:tab/>
        <w:t>Oferta musi być podpisana w taki sposób, by prawnie zobowiązywała wszystkich Wykonawców występujących wspólnie (przez każdego z Wykonawców lub upoważnionego pełnomocnika).</w:t>
      </w:r>
    </w:p>
    <w:p w14:paraId="1E43132B" w14:textId="705BA34B" w:rsidR="00C21562" w:rsidRPr="00D17D2A" w:rsidRDefault="00B505D1" w:rsidP="00D17D2A">
      <w:pPr>
        <w:spacing w:after="0" w:line="271" w:lineRule="auto"/>
        <w:ind w:left="425" w:hanging="426"/>
        <w:jc w:val="both"/>
        <w:rPr>
          <w:rFonts w:eastAsia="TimesNewRomanPSMT"/>
          <w:color w:val="000000"/>
          <w:sz w:val="20"/>
          <w:szCs w:val="20"/>
        </w:rPr>
      </w:pPr>
      <w:r w:rsidRPr="00D17D2A">
        <w:rPr>
          <w:rFonts w:eastAsia="TimesNewRomanPSMT"/>
          <w:color w:val="000000"/>
          <w:sz w:val="20"/>
          <w:szCs w:val="20"/>
        </w:rPr>
        <w:t>5.</w:t>
      </w:r>
      <w:r w:rsidRPr="00D17D2A">
        <w:rPr>
          <w:rFonts w:eastAsia="TimesNewRomanPSMT"/>
          <w:color w:val="000000"/>
          <w:sz w:val="20"/>
          <w:szCs w:val="20"/>
        </w:rPr>
        <w:tab/>
      </w:r>
      <w:r w:rsidR="00C21562" w:rsidRPr="00D17D2A">
        <w:rPr>
          <w:rFonts w:eastAsia="TimesNewRomanPSMT"/>
          <w:color w:val="000000"/>
          <w:sz w:val="20"/>
          <w:szCs w:val="20"/>
        </w:rPr>
        <w:t xml:space="preserve">W przypadku wspólnego ubiegania się o udzielenie zamówienie przez Wykonawców oświadczenie, </w:t>
      </w:r>
      <w:r w:rsidR="002E1B67">
        <w:rPr>
          <w:rFonts w:eastAsia="TimesNewRomanPSMT"/>
          <w:color w:val="000000"/>
          <w:sz w:val="20"/>
          <w:szCs w:val="20"/>
        </w:rPr>
        <w:br/>
      </w:r>
      <w:r w:rsidR="00C21562" w:rsidRPr="00D17D2A">
        <w:rPr>
          <w:rFonts w:eastAsia="TimesNewRomanPSMT"/>
          <w:color w:val="000000"/>
          <w:sz w:val="20"/>
          <w:szCs w:val="20"/>
        </w:rPr>
        <w:t xml:space="preserve">o którym mowa w art. 125 ustawy składa każdy z Wykonawców wspólnie ubiegających się o zamówienie. Oświadczenie te potwierdzają brak podstaw wykluczenia - każdy z Wykonawców wspólnie ubiegających się o udzielenie zamówienia nie może podlegać wykluczeniu z postępowania w oparciu o wskazane </w:t>
      </w:r>
      <w:r w:rsidR="00145E31">
        <w:rPr>
          <w:rFonts w:eastAsia="TimesNewRomanPSMT"/>
          <w:color w:val="000000"/>
          <w:sz w:val="20"/>
          <w:szCs w:val="20"/>
        </w:rPr>
        <w:br/>
      </w:r>
      <w:r w:rsidR="00C21562" w:rsidRPr="00D17D2A">
        <w:rPr>
          <w:rFonts w:eastAsia="TimesNewRomanPSMT"/>
          <w:color w:val="000000"/>
          <w:sz w:val="20"/>
          <w:szCs w:val="20"/>
        </w:rPr>
        <w:t>w SWZ podstawy wykluczenia. Powyższe oznacza, iż</w:t>
      </w:r>
      <w:r w:rsidR="00B75FAB" w:rsidRPr="00D17D2A">
        <w:rPr>
          <w:rFonts w:eastAsia="TimesNewRomanPSMT"/>
          <w:color w:val="000000"/>
          <w:sz w:val="20"/>
          <w:szCs w:val="20"/>
        </w:rPr>
        <w:t xml:space="preserve"> o</w:t>
      </w:r>
      <w:r w:rsidR="00C21562" w:rsidRPr="00D17D2A">
        <w:rPr>
          <w:rFonts w:eastAsia="TimesNewRomanPSMT"/>
          <w:color w:val="000000"/>
          <w:sz w:val="20"/>
          <w:szCs w:val="20"/>
        </w:rPr>
        <w:t>świadczenie w zakresie braku podstaw wykluczenia musi złożyć każdy z Wykonawców wspólnie ubiegających się o udzielenie zamówienia;</w:t>
      </w:r>
    </w:p>
    <w:p w14:paraId="5DD3A6DC" w14:textId="5B73D251" w:rsidR="007A4784" w:rsidRPr="00D17D2A" w:rsidRDefault="00B505D1" w:rsidP="00D17D2A">
      <w:pPr>
        <w:spacing w:after="0" w:line="271" w:lineRule="auto"/>
        <w:ind w:left="425" w:hanging="426"/>
        <w:jc w:val="both"/>
        <w:rPr>
          <w:rFonts w:eastAsia="TimesNewRomanPSMT"/>
          <w:color w:val="000000"/>
          <w:sz w:val="20"/>
          <w:szCs w:val="20"/>
        </w:rPr>
      </w:pPr>
      <w:r w:rsidRPr="00D17D2A">
        <w:rPr>
          <w:rFonts w:eastAsia="TimesNewRomanPSMT"/>
          <w:color w:val="000000"/>
          <w:sz w:val="20"/>
          <w:szCs w:val="20"/>
        </w:rPr>
        <w:t>6.</w:t>
      </w:r>
      <w:r w:rsidRPr="00D17D2A">
        <w:rPr>
          <w:rFonts w:eastAsia="TimesNewRomanPSMT"/>
          <w:color w:val="000000"/>
          <w:sz w:val="20"/>
          <w:szCs w:val="20"/>
        </w:rPr>
        <w:tab/>
        <w:t>Wszelka korespondencja prowadzona będzie wyłącznie z podmiotem występującym jako pełnomocnik Wykonawców wspólnie ubiegających się o udzielenie zamówienia.</w:t>
      </w:r>
    </w:p>
    <w:p w14:paraId="1BB51C18" w14:textId="7745AAF9" w:rsidR="00F72A31" w:rsidRDefault="00F72A31" w:rsidP="00D17D2A">
      <w:pPr>
        <w:spacing w:after="0" w:line="271" w:lineRule="auto"/>
        <w:ind w:left="425" w:hanging="426"/>
        <w:jc w:val="both"/>
        <w:rPr>
          <w:rFonts w:eastAsia="TimesNewRomanPSMT"/>
          <w:color w:val="000000"/>
          <w:sz w:val="20"/>
          <w:szCs w:val="20"/>
        </w:rPr>
      </w:pPr>
      <w:r w:rsidRPr="00D17D2A">
        <w:rPr>
          <w:rFonts w:eastAsia="TimesNewRomanPSMT"/>
          <w:color w:val="000000"/>
          <w:sz w:val="20"/>
          <w:szCs w:val="20"/>
        </w:rPr>
        <w:t xml:space="preserve">7.   W przypadku, o którym mowa w art. 117 ust. 2 lub 3 ustawy, Wykonawcy wspólnie ubiegający się   </w:t>
      </w:r>
      <w:r w:rsidR="00E2484E">
        <w:rPr>
          <w:rFonts w:eastAsia="TimesNewRomanPSMT"/>
          <w:color w:val="000000"/>
          <w:sz w:val="20"/>
          <w:szCs w:val="20"/>
        </w:rPr>
        <w:br/>
      </w:r>
      <w:r w:rsidRPr="00D17D2A">
        <w:rPr>
          <w:rFonts w:eastAsia="TimesNewRomanPSMT"/>
          <w:color w:val="000000"/>
          <w:sz w:val="20"/>
          <w:szCs w:val="20"/>
        </w:rPr>
        <w:t>o udzielenie zamówienia zobowiązani są dołączyć do oferty oświadczenie, o którym mowa w art. 117 ust. 4 ustawy („(…) z którego wynika, które roboty budowlane, dostawy lub usługi wykonają poszczególni Wykonawcy.”).</w:t>
      </w:r>
    </w:p>
    <w:p w14:paraId="1D1CAD09" w14:textId="702704EA" w:rsidR="00D17D2A" w:rsidRDefault="00D17D2A" w:rsidP="00D17D2A">
      <w:pPr>
        <w:spacing w:after="0" w:line="271" w:lineRule="auto"/>
        <w:ind w:left="425" w:hanging="426"/>
        <w:jc w:val="both"/>
        <w:rPr>
          <w:rFonts w:eastAsia="TimesNewRomanPSMT"/>
          <w:color w:val="000000"/>
          <w:sz w:val="20"/>
          <w:szCs w:val="20"/>
        </w:rPr>
      </w:pPr>
    </w:p>
    <w:tbl>
      <w:tblPr>
        <w:tblStyle w:val="Tabela-Siatka"/>
        <w:tblW w:w="0" w:type="auto"/>
        <w:shd w:val="clear" w:color="auto" w:fill="B4C6E7" w:themeFill="accent1" w:themeFillTint="66"/>
        <w:tblLook w:val="04A0" w:firstRow="1" w:lastRow="0" w:firstColumn="1" w:lastColumn="0" w:noHBand="0" w:noVBand="1"/>
      </w:tblPr>
      <w:tblGrid>
        <w:gridCol w:w="9062"/>
      </w:tblGrid>
      <w:tr w:rsidR="00D17D2A" w:rsidRPr="004A12F8" w14:paraId="28586BE0" w14:textId="77777777" w:rsidTr="00E2484E">
        <w:tc>
          <w:tcPr>
            <w:tcW w:w="9062" w:type="dxa"/>
            <w:shd w:val="clear" w:color="auto" w:fill="B4C6E7" w:themeFill="accent1" w:themeFillTint="66"/>
          </w:tcPr>
          <w:p w14:paraId="5045FF1A" w14:textId="11E0B8CF" w:rsidR="00D17D2A" w:rsidRPr="004A12F8" w:rsidRDefault="00D17D2A" w:rsidP="006074E2">
            <w:pPr>
              <w:pStyle w:val="Nagwek1"/>
              <w:spacing w:before="0" w:line="240" w:lineRule="auto"/>
              <w:rPr>
                <w:rFonts w:ascii="Times New Roman" w:eastAsia="TimesNewRomanPSMT" w:hAnsi="Times New Roman" w:cs="Times New Roman"/>
                <w:b/>
                <w:bCs/>
                <w:color w:val="1F3864" w:themeColor="accent1" w:themeShade="80"/>
                <w:sz w:val="20"/>
                <w:szCs w:val="20"/>
              </w:rPr>
            </w:pPr>
            <w:bookmarkStart w:id="27" w:name="_Toc184118300"/>
            <w:r w:rsidRPr="004A12F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ROZDZIAŁ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XII</w:t>
            </w:r>
            <w:r w:rsidRPr="004A12F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17D2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INFORMACJA NA TEMAT PODWYKONAWCÓW</w:t>
            </w:r>
            <w:bookmarkEnd w:id="27"/>
          </w:p>
        </w:tc>
      </w:tr>
    </w:tbl>
    <w:p w14:paraId="35802F56" w14:textId="7B68D035" w:rsidR="007A4784" w:rsidRPr="00D17D2A" w:rsidRDefault="00B505D1" w:rsidP="00E2484E">
      <w:pPr>
        <w:spacing w:before="120" w:after="0"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  <w:r w:rsidRPr="00D17D2A">
        <w:rPr>
          <w:rFonts w:eastAsia="TimesNewRomanPSMT"/>
          <w:color w:val="000000"/>
          <w:sz w:val="20"/>
          <w:szCs w:val="20"/>
        </w:rPr>
        <w:t>1.   Wykonawca może powierzyć wykonanie części zamówienia podwykonawcy.</w:t>
      </w:r>
    </w:p>
    <w:p w14:paraId="11A4D87A" w14:textId="2E733742" w:rsidR="007A4784" w:rsidRPr="00D17D2A" w:rsidRDefault="00B505D1" w:rsidP="00E2484E">
      <w:pPr>
        <w:spacing w:after="0"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  <w:r w:rsidRPr="00D17D2A">
        <w:rPr>
          <w:rFonts w:eastAsia="TimesNewRomanPSMT"/>
          <w:color w:val="000000"/>
          <w:sz w:val="20"/>
          <w:szCs w:val="20"/>
        </w:rPr>
        <w:t>2.</w:t>
      </w:r>
      <w:r w:rsidRPr="00D17D2A">
        <w:rPr>
          <w:rFonts w:eastAsia="TimesNewRomanPSMT"/>
          <w:color w:val="000000"/>
          <w:sz w:val="20"/>
          <w:szCs w:val="20"/>
        </w:rPr>
        <w:tab/>
        <w:t xml:space="preserve">Wykonawca, który zamierza wykonywać zamówienie przy udziale podwykonawcy/ów, musi wyraźnie </w:t>
      </w:r>
      <w:r w:rsidR="00D17D2A">
        <w:rPr>
          <w:rFonts w:eastAsia="TimesNewRomanPSMT"/>
          <w:color w:val="000000"/>
          <w:sz w:val="20"/>
          <w:szCs w:val="20"/>
        </w:rPr>
        <w:br/>
      </w:r>
      <w:r w:rsidRPr="00D17D2A">
        <w:rPr>
          <w:rFonts w:eastAsia="TimesNewRomanPSMT"/>
          <w:color w:val="000000"/>
          <w:sz w:val="20"/>
          <w:szCs w:val="20"/>
        </w:rPr>
        <w:t xml:space="preserve">w ofercie wskazać, jaką część (zakres zamówienia) wykonywać będzie w jego imieniu podwykonawca oraz </w:t>
      </w:r>
      <w:r w:rsidRPr="00D17D2A">
        <w:rPr>
          <w:rFonts w:eastAsia="TimesNewRomanPSMT"/>
          <w:color w:val="000000"/>
          <w:sz w:val="20"/>
          <w:szCs w:val="20"/>
        </w:rPr>
        <w:lastRenderedPageBreak/>
        <w:t>podać nazwę ewentualnych podwykonawców, jeżeli są już znani. Należy</w:t>
      </w:r>
      <w:r w:rsidR="00D17D2A">
        <w:rPr>
          <w:rFonts w:eastAsia="TimesNewRomanPSMT"/>
          <w:color w:val="000000"/>
          <w:sz w:val="20"/>
          <w:szCs w:val="20"/>
        </w:rPr>
        <w:t xml:space="preserve"> </w:t>
      </w:r>
      <w:r w:rsidRPr="00D17D2A">
        <w:rPr>
          <w:rFonts w:eastAsia="TimesNewRomanPSMT"/>
          <w:color w:val="000000"/>
          <w:sz w:val="20"/>
          <w:szCs w:val="20"/>
        </w:rPr>
        <w:t xml:space="preserve">w tym celu wypełnić odpowiedni punkt formularza oferty, stanowiącego </w:t>
      </w:r>
      <w:r w:rsidRPr="00D17D2A">
        <w:rPr>
          <w:rFonts w:eastAsia="TimesNewRomanPSMT"/>
          <w:i/>
          <w:color w:val="000000"/>
          <w:sz w:val="20"/>
          <w:szCs w:val="20"/>
        </w:rPr>
        <w:t>załącznik nr 1</w:t>
      </w:r>
      <w:r w:rsidRPr="00D17D2A">
        <w:rPr>
          <w:rFonts w:eastAsia="TimesNewRomanPSMT"/>
          <w:color w:val="000000"/>
          <w:sz w:val="20"/>
          <w:szCs w:val="20"/>
        </w:rPr>
        <w:t xml:space="preserve"> do SWZ.W przypadku, gdy Wykonawca nie zamierza wykonywać zamówienia przy udziale podwykonawców, należy wpisać w formularzu „nie dotyczy” lub inne podobne sformułowanie. Jeżeli Wykonawca zostawi ten punkt niewypełniony (puste pole), Zamawiający uzna, iż zamówienie zostanie wykonane siłami własnymi tj. bez udziału podwykonawców.</w:t>
      </w:r>
    </w:p>
    <w:p w14:paraId="7C1178D0" w14:textId="1D966595" w:rsidR="007A4784" w:rsidRPr="00D17D2A" w:rsidRDefault="00B505D1" w:rsidP="00E2484E">
      <w:pPr>
        <w:spacing w:after="0"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  <w:r w:rsidRPr="00D17D2A">
        <w:rPr>
          <w:rFonts w:eastAsia="TimesNewRomanPSMT"/>
          <w:color w:val="000000"/>
          <w:sz w:val="20"/>
          <w:szCs w:val="20"/>
        </w:rPr>
        <w:t>3.</w:t>
      </w:r>
      <w:r w:rsidRPr="00D17D2A">
        <w:rPr>
          <w:rFonts w:eastAsia="TimesNewRomanPSMT"/>
          <w:color w:val="000000"/>
          <w:sz w:val="20"/>
          <w:szCs w:val="20"/>
        </w:rPr>
        <w:tab/>
        <w:t xml:space="preserve">Zamawiający żąda, aby przed przystąpieniem do wykonania zamówienia Wykonawca podał nazwy, dane kontaktowe oraz przedstawicieli, podwykonawców zaangażowanych w wykonanie zamówienia (jeżeli są już znani). Wykonawca zobowiązany jest do zawiadomienia Zamawiającego o wszelkich zmianach </w:t>
      </w:r>
      <w:r w:rsidR="002E1B67">
        <w:rPr>
          <w:rFonts w:eastAsia="TimesNewRomanPSMT"/>
          <w:color w:val="000000"/>
          <w:sz w:val="20"/>
          <w:szCs w:val="20"/>
        </w:rPr>
        <w:br/>
      </w:r>
      <w:r w:rsidRPr="00D17D2A">
        <w:rPr>
          <w:rFonts w:eastAsia="TimesNewRomanPSMT"/>
          <w:color w:val="000000"/>
          <w:sz w:val="20"/>
          <w:szCs w:val="20"/>
        </w:rPr>
        <w:t>w odniesieniu do informacji, o których mowa w zdaniu pierwszym, w trakcie realizacji zamówienia, a także przekazuje wymagane informacje na temat nowych podwykonawców, którym w późniejszym okresie zamierza powierzyć realizację zamówienia.</w:t>
      </w:r>
    </w:p>
    <w:p w14:paraId="358843EE" w14:textId="2DC3D4EE" w:rsidR="00085167" w:rsidRPr="00D17D2A" w:rsidRDefault="007132DE" w:rsidP="00E2484E">
      <w:pPr>
        <w:spacing w:after="0"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  <w:r w:rsidRPr="00D17D2A">
        <w:rPr>
          <w:rFonts w:eastAsia="TimesNewRomanPSMT"/>
          <w:color w:val="000000"/>
          <w:sz w:val="20"/>
          <w:szCs w:val="20"/>
        </w:rPr>
        <w:t>4</w:t>
      </w:r>
      <w:r w:rsidR="00B505D1" w:rsidRPr="00D17D2A">
        <w:rPr>
          <w:rFonts w:eastAsia="TimesNewRomanPSMT"/>
          <w:color w:val="000000"/>
          <w:sz w:val="20"/>
          <w:szCs w:val="20"/>
        </w:rPr>
        <w:t>.</w:t>
      </w:r>
      <w:r w:rsidR="009C638C" w:rsidRPr="00D17D2A">
        <w:rPr>
          <w:rFonts w:eastAsia="TimesNewRomanPSMT"/>
          <w:color w:val="000000"/>
          <w:sz w:val="20"/>
          <w:szCs w:val="20"/>
        </w:rPr>
        <w:t xml:space="preserve"> </w:t>
      </w:r>
      <w:r w:rsidR="00085167" w:rsidRPr="00D17D2A">
        <w:rPr>
          <w:rFonts w:eastAsia="TimesNewRomanPSMT"/>
          <w:color w:val="000000"/>
          <w:sz w:val="20"/>
          <w:szCs w:val="20"/>
        </w:rPr>
        <w:t xml:space="preserve">   Jeżeli zmiana albo rezygnacja z podwykonawcy dotyczy podmiotu, na którego zasoby Wykonawca powoływał się, na zasadach określonych w art. 118 ust. 1 ustawy, w celu wykazania spełniania warunków udziału </w:t>
      </w:r>
      <w:r w:rsidR="00D17D2A">
        <w:rPr>
          <w:rFonts w:eastAsia="TimesNewRomanPSMT"/>
          <w:color w:val="000000"/>
          <w:sz w:val="20"/>
          <w:szCs w:val="20"/>
        </w:rPr>
        <w:br/>
      </w:r>
      <w:r w:rsidR="00085167" w:rsidRPr="00D17D2A">
        <w:rPr>
          <w:rFonts w:eastAsia="TimesNewRomanPSMT"/>
          <w:color w:val="000000"/>
          <w:sz w:val="20"/>
          <w:szCs w:val="20"/>
        </w:rPr>
        <w:t>w postępowaniu, Wykonawca jest obowiązany wykazać Zamawiającemu, że</w:t>
      </w:r>
      <w:r w:rsidR="000305D0" w:rsidRPr="00D17D2A">
        <w:rPr>
          <w:rFonts w:eastAsia="TimesNewRomanPSMT"/>
          <w:color w:val="000000"/>
          <w:sz w:val="20"/>
          <w:szCs w:val="20"/>
        </w:rPr>
        <w:t> </w:t>
      </w:r>
      <w:r w:rsidR="00085167" w:rsidRPr="00D17D2A">
        <w:rPr>
          <w:rFonts w:eastAsia="TimesNewRomanPSMT"/>
          <w:color w:val="000000"/>
          <w:sz w:val="20"/>
          <w:szCs w:val="20"/>
        </w:rPr>
        <w:t xml:space="preserve">proponowany inny podwykonawca lub Wykonawca samodzielnie spełnia je w stopniu nie mniejszym niż podwykonawca, </w:t>
      </w:r>
      <w:r w:rsidR="002E1B67">
        <w:rPr>
          <w:rFonts w:eastAsia="TimesNewRomanPSMT"/>
          <w:color w:val="000000"/>
          <w:sz w:val="20"/>
          <w:szCs w:val="20"/>
        </w:rPr>
        <w:br/>
      </w:r>
      <w:r w:rsidR="00085167" w:rsidRPr="00D17D2A">
        <w:rPr>
          <w:rFonts w:eastAsia="TimesNewRomanPSMT"/>
          <w:color w:val="000000"/>
          <w:sz w:val="20"/>
          <w:szCs w:val="20"/>
        </w:rPr>
        <w:t xml:space="preserve">na którego zasoby Wykonawca powoływał się w trakcie postępowania o udzielenie zamówienia. </w:t>
      </w:r>
    </w:p>
    <w:p w14:paraId="4554C21E" w14:textId="7065F0E5" w:rsidR="00E754F3" w:rsidRDefault="00B505D1" w:rsidP="00E2484E">
      <w:pPr>
        <w:spacing w:after="0" w:line="271" w:lineRule="auto"/>
        <w:ind w:left="284"/>
        <w:jc w:val="both"/>
        <w:rPr>
          <w:rFonts w:eastAsia="TimesNewRomanPSMT"/>
          <w:color w:val="000000"/>
          <w:sz w:val="20"/>
          <w:szCs w:val="20"/>
        </w:rPr>
      </w:pPr>
      <w:r w:rsidRPr="00D17D2A">
        <w:rPr>
          <w:rFonts w:eastAsia="TimesNewRomanPSMT"/>
          <w:color w:val="000000"/>
          <w:sz w:val="20"/>
          <w:szCs w:val="20"/>
        </w:rPr>
        <w:t>Powierzenie wykonania części zamówienia podwykonawcom nie zwalnia Wykonawcy</w:t>
      </w:r>
      <w:r w:rsidR="00E2484E">
        <w:rPr>
          <w:rFonts w:eastAsia="TimesNewRomanPSMT"/>
          <w:color w:val="000000"/>
          <w:sz w:val="20"/>
          <w:szCs w:val="20"/>
        </w:rPr>
        <w:t xml:space="preserve"> </w:t>
      </w:r>
      <w:r w:rsidRPr="00D17D2A">
        <w:rPr>
          <w:rFonts w:eastAsia="TimesNewRomanPSMT"/>
          <w:color w:val="000000"/>
          <w:sz w:val="20"/>
          <w:szCs w:val="20"/>
        </w:rPr>
        <w:t>z odpowiedzialności za należyte wykonanie tego zamówienia.</w:t>
      </w:r>
    </w:p>
    <w:p w14:paraId="46464A55" w14:textId="77777777" w:rsidR="00D17D2A" w:rsidRDefault="00D17D2A" w:rsidP="00D17D2A">
      <w:pPr>
        <w:spacing w:after="0" w:line="271" w:lineRule="auto"/>
        <w:ind w:left="284"/>
        <w:jc w:val="both"/>
        <w:rPr>
          <w:rFonts w:eastAsia="TimesNewRomanPSMT"/>
          <w:color w:val="000000"/>
          <w:sz w:val="20"/>
          <w:szCs w:val="20"/>
        </w:rPr>
      </w:pPr>
    </w:p>
    <w:tbl>
      <w:tblPr>
        <w:tblStyle w:val="Tabela-Siatka"/>
        <w:tblW w:w="0" w:type="auto"/>
        <w:shd w:val="clear" w:color="auto" w:fill="B4C6E7" w:themeFill="accent1" w:themeFillTint="66"/>
        <w:tblLook w:val="04A0" w:firstRow="1" w:lastRow="0" w:firstColumn="1" w:lastColumn="0" w:noHBand="0" w:noVBand="1"/>
      </w:tblPr>
      <w:tblGrid>
        <w:gridCol w:w="9062"/>
      </w:tblGrid>
      <w:tr w:rsidR="00D17D2A" w:rsidRPr="004A12F8" w14:paraId="3FFFBC39" w14:textId="77777777" w:rsidTr="00E2484E">
        <w:tc>
          <w:tcPr>
            <w:tcW w:w="9062" w:type="dxa"/>
            <w:shd w:val="clear" w:color="auto" w:fill="B4C6E7" w:themeFill="accent1" w:themeFillTint="66"/>
          </w:tcPr>
          <w:p w14:paraId="13ABC70B" w14:textId="262D2688" w:rsidR="00D17D2A" w:rsidRPr="004A12F8" w:rsidRDefault="00D17D2A" w:rsidP="00E2484E">
            <w:pPr>
              <w:pStyle w:val="Nagwek1"/>
              <w:spacing w:before="0" w:line="240" w:lineRule="auto"/>
              <w:rPr>
                <w:rFonts w:ascii="Times New Roman" w:eastAsia="TimesNewRomanPSMT" w:hAnsi="Times New Roman" w:cs="Times New Roman"/>
                <w:b/>
                <w:bCs/>
                <w:color w:val="1F3864" w:themeColor="accent1" w:themeShade="80"/>
                <w:sz w:val="20"/>
                <w:szCs w:val="20"/>
              </w:rPr>
            </w:pPr>
            <w:bookmarkStart w:id="28" w:name="_Toc184118301"/>
            <w:r w:rsidRPr="004A12F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ROZDZIAŁ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XI</w:t>
            </w:r>
            <w:r w:rsidR="006074E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II</w:t>
            </w:r>
            <w:r w:rsidRPr="004A12F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17D2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KORZYSTANIE PRZEZ WYKONAWCĘ Z ZASOBÓW INNYCH PODMIOTÓW W CELU POTWIERDZENIA SPEŁNIANIA WARUNKÓW UDZIAŁU W POSTĘPOWANIU</w:t>
            </w:r>
            <w:bookmarkEnd w:id="28"/>
            <w:r w:rsidRPr="00D17D2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</w:tbl>
    <w:p w14:paraId="76ECEDDB" w14:textId="427F7495" w:rsidR="00085167" w:rsidRPr="00E2456A" w:rsidRDefault="006915A7" w:rsidP="002E5273">
      <w:pPr>
        <w:spacing w:line="240" w:lineRule="auto"/>
        <w:jc w:val="both"/>
        <w:rPr>
          <w:rFonts w:asciiTheme="minorHAnsi" w:eastAsia="TimesNewRomanPSMT" w:hAnsiTheme="minorHAnsi" w:cstheme="minorHAnsi"/>
          <w:b/>
          <w:bCs/>
          <w:color w:val="000000"/>
          <w:sz w:val="10"/>
          <w:szCs w:val="10"/>
        </w:rPr>
      </w:pPr>
      <w:r>
        <w:rPr>
          <w:rFonts w:asciiTheme="minorHAnsi" w:eastAsia="TimesNewRomanPSMT" w:hAnsiTheme="minorHAnsi" w:cstheme="minorHAnsi"/>
          <w:b/>
          <w:bCs/>
          <w:color w:val="000000"/>
          <w:sz w:val="22"/>
        </w:rPr>
        <w:t xml:space="preserve"> </w:t>
      </w:r>
    </w:p>
    <w:p w14:paraId="7A6DE669" w14:textId="0B290E02" w:rsidR="00085167" w:rsidRPr="003B270D" w:rsidRDefault="00085167" w:rsidP="003B270D">
      <w:pPr>
        <w:spacing w:after="0"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  <w:r w:rsidRPr="003B270D">
        <w:rPr>
          <w:rFonts w:eastAsia="TimesNewRomanPSMT"/>
          <w:color w:val="000000"/>
          <w:sz w:val="20"/>
          <w:szCs w:val="20"/>
        </w:rPr>
        <w:t>1.</w:t>
      </w:r>
      <w:r w:rsidR="00E2456A">
        <w:rPr>
          <w:rFonts w:eastAsia="TimesNewRomanPSMT"/>
          <w:color w:val="000000"/>
          <w:sz w:val="20"/>
          <w:szCs w:val="20"/>
        </w:rPr>
        <w:t xml:space="preserve"> </w:t>
      </w:r>
      <w:r w:rsidRPr="003B270D">
        <w:rPr>
          <w:rFonts w:eastAsia="TimesNewRomanPSMT"/>
          <w:color w:val="000000"/>
          <w:sz w:val="20"/>
          <w:szCs w:val="20"/>
        </w:rPr>
        <w:t>Wykonawca może w celu potwierdzenia spełniania warunków udziału w postępowaniu,</w:t>
      </w:r>
      <w:r w:rsidR="00E2456A">
        <w:rPr>
          <w:rFonts w:eastAsia="TimesNewRomanPSMT"/>
          <w:color w:val="000000"/>
          <w:sz w:val="20"/>
          <w:szCs w:val="20"/>
        </w:rPr>
        <w:t xml:space="preserve"> </w:t>
      </w:r>
      <w:r w:rsidRPr="003B270D">
        <w:rPr>
          <w:rFonts w:eastAsia="TimesNewRomanPSMT"/>
          <w:color w:val="000000"/>
          <w:sz w:val="20"/>
          <w:szCs w:val="20"/>
        </w:rPr>
        <w:t>w stosownych sytuacjach oraz w odniesieniu do konkretnego zamówienia lub jego części, polegać na</w:t>
      </w:r>
      <w:r w:rsidR="00EF0D35" w:rsidRPr="003B270D">
        <w:rPr>
          <w:rFonts w:eastAsia="TimesNewRomanPSMT"/>
          <w:color w:val="000000"/>
          <w:sz w:val="20"/>
          <w:szCs w:val="20"/>
        </w:rPr>
        <w:t> </w:t>
      </w:r>
      <w:r w:rsidRPr="003B270D">
        <w:rPr>
          <w:rFonts w:eastAsia="TimesNewRomanPSMT"/>
          <w:color w:val="000000"/>
          <w:sz w:val="20"/>
          <w:szCs w:val="20"/>
        </w:rPr>
        <w:t>zdolnościach technicznych lub zawodowych oraz zdolności ekonomicznej podmiotów udostępniających zasoby, niezależnie od charakteru prawnego łączących go z nim stosunków prawnych.</w:t>
      </w:r>
    </w:p>
    <w:p w14:paraId="652D5416" w14:textId="77583E0F" w:rsidR="00085167" w:rsidRPr="003B270D" w:rsidRDefault="00085167" w:rsidP="003B270D">
      <w:pPr>
        <w:spacing w:after="0"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  <w:r w:rsidRPr="003B270D">
        <w:rPr>
          <w:rFonts w:eastAsia="TimesNewRomanPSMT"/>
          <w:color w:val="000000"/>
          <w:sz w:val="20"/>
          <w:szCs w:val="20"/>
        </w:rPr>
        <w:t>2.</w:t>
      </w:r>
      <w:r w:rsidR="003B270D">
        <w:rPr>
          <w:rFonts w:eastAsia="TimesNewRomanPSMT"/>
          <w:color w:val="000000"/>
          <w:sz w:val="20"/>
          <w:szCs w:val="20"/>
        </w:rPr>
        <w:t xml:space="preserve"> </w:t>
      </w:r>
      <w:r w:rsidRPr="003B270D">
        <w:rPr>
          <w:rFonts w:eastAsia="TimesNewRomanPSMT"/>
          <w:color w:val="000000"/>
          <w:sz w:val="20"/>
          <w:szCs w:val="20"/>
        </w:rPr>
        <w:t xml:space="preserve">W odniesieniu do warunków dotyczących wykształcenia, kwalifikacji zawodowych lub </w:t>
      </w:r>
      <w:r w:rsidR="00FB6795">
        <w:rPr>
          <w:rFonts w:eastAsia="TimesNewRomanPSMT"/>
          <w:color w:val="000000"/>
          <w:sz w:val="20"/>
          <w:szCs w:val="20"/>
        </w:rPr>
        <w:t xml:space="preserve">doświadczenia </w:t>
      </w:r>
      <w:r w:rsidRPr="003B270D">
        <w:rPr>
          <w:rFonts w:eastAsia="TimesNewRomanPSMT"/>
          <w:color w:val="000000"/>
          <w:sz w:val="20"/>
          <w:szCs w:val="20"/>
        </w:rPr>
        <w:t>Wykonawcy mogą polegać na zdolnościach podmiotów udostępniających zasoby, jeśli podmioty te wykonają usługi, do realizacji których te zdolności są wymagane.</w:t>
      </w:r>
    </w:p>
    <w:p w14:paraId="16FFB945" w14:textId="69D4DF28" w:rsidR="00085167" w:rsidRPr="003B270D" w:rsidRDefault="00085167" w:rsidP="003B270D">
      <w:pPr>
        <w:spacing w:after="0"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  <w:r w:rsidRPr="003B270D">
        <w:rPr>
          <w:rFonts w:eastAsia="TimesNewRomanPSMT"/>
          <w:color w:val="000000"/>
          <w:sz w:val="20"/>
          <w:szCs w:val="20"/>
        </w:rPr>
        <w:t>3.</w:t>
      </w:r>
      <w:r w:rsidR="003B270D" w:rsidRPr="003B270D">
        <w:rPr>
          <w:rFonts w:eastAsia="TimesNewRomanPSMT"/>
          <w:color w:val="000000"/>
          <w:sz w:val="20"/>
          <w:szCs w:val="20"/>
        </w:rPr>
        <w:t xml:space="preserve"> </w:t>
      </w:r>
      <w:r w:rsidRPr="003B270D">
        <w:rPr>
          <w:rFonts w:eastAsia="TimesNewRomanPSMT"/>
          <w:color w:val="000000"/>
          <w:sz w:val="20"/>
          <w:szCs w:val="20"/>
        </w:rPr>
        <w:t>Wykonawca, który polega na zdolnościach podmiotów udostępniających zasoby, składa, wraz</w:t>
      </w:r>
      <w:r w:rsidRPr="003B270D">
        <w:rPr>
          <w:rFonts w:eastAsia="TimesNewRomanPSMT"/>
          <w:color w:val="000000"/>
          <w:sz w:val="20"/>
          <w:szCs w:val="20"/>
        </w:rPr>
        <w:br/>
        <w:t xml:space="preserve">z ofertą, zobowiązanie podmiotu udostępniającego zasoby do oddania mu do dyspozycji niezbędnych zasobów na potrzeby realizacji danego zamówienia lub inny podmiotowy środek dowodowy potwierdzający, </w:t>
      </w:r>
      <w:r w:rsidR="003B270D">
        <w:rPr>
          <w:rFonts w:eastAsia="TimesNewRomanPSMT"/>
          <w:color w:val="000000"/>
          <w:sz w:val="20"/>
          <w:szCs w:val="20"/>
        </w:rPr>
        <w:br/>
      </w:r>
      <w:r w:rsidRPr="003B270D">
        <w:rPr>
          <w:rFonts w:eastAsia="TimesNewRomanPSMT"/>
          <w:color w:val="000000"/>
          <w:sz w:val="20"/>
          <w:szCs w:val="20"/>
        </w:rPr>
        <w:t>że Wykonawca realizując zamówienie, będzie dysponował niezbędnymi zasobami tych podmiotów.</w:t>
      </w:r>
    </w:p>
    <w:p w14:paraId="6B734768" w14:textId="42EFC556" w:rsidR="00085167" w:rsidRPr="003B270D" w:rsidRDefault="00085167" w:rsidP="003B270D">
      <w:pPr>
        <w:spacing w:after="0"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  <w:r w:rsidRPr="003B270D">
        <w:rPr>
          <w:rFonts w:eastAsia="TimesNewRomanPSMT"/>
          <w:color w:val="000000"/>
          <w:sz w:val="20"/>
          <w:szCs w:val="20"/>
        </w:rPr>
        <w:t>3.1.</w:t>
      </w:r>
      <w:r w:rsidR="003B270D" w:rsidRPr="003B270D">
        <w:rPr>
          <w:rFonts w:eastAsia="TimesNewRomanPSMT"/>
          <w:color w:val="000000"/>
          <w:sz w:val="20"/>
          <w:szCs w:val="20"/>
        </w:rPr>
        <w:t xml:space="preserve"> </w:t>
      </w:r>
      <w:r w:rsidRPr="003B270D">
        <w:rPr>
          <w:rFonts w:eastAsia="TimesNewRomanPSMT"/>
          <w:color w:val="000000"/>
          <w:sz w:val="20"/>
          <w:szCs w:val="20"/>
        </w:rPr>
        <w:t>Zobowiązanie podmiotu udostępniającego zasoby, o którym mowa w pkt. 3 niniejszego rozdziału SWZ, potwierdza, że stosunek łączący Wykonawcę z podmiotami udostępniającymi zasoby gwarantuje rzeczywisty dostęp do tych zasobów oraz określa w szczególności:</w:t>
      </w:r>
    </w:p>
    <w:p w14:paraId="40875B97" w14:textId="77777777" w:rsidR="00085167" w:rsidRPr="003B270D" w:rsidRDefault="00085167" w:rsidP="003B270D">
      <w:pPr>
        <w:spacing w:after="0"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  <w:r w:rsidRPr="003B270D">
        <w:rPr>
          <w:rFonts w:eastAsia="TimesNewRomanPSMT"/>
          <w:color w:val="000000"/>
          <w:sz w:val="20"/>
          <w:szCs w:val="20"/>
        </w:rPr>
        <w:t xml:space="preserve">- </w:t>
      </w:r>
      <w:r w:rsidRPr="003B270D">
        <w:rPr>
          <w:rFonts w:eastAsia="TimesNewRomanPSMT"/>
          <w:color w:val="000000"/>
          <w:sz w:val="20"/>
          <w:szCs w:val="20"/>
        </w:rPr>
        <w:tab/>
        <w:t>zakres dostępnych Wykonawcy zasobów podmiotu udostępniającego zasoby;</w:t>
      </w:r>
    </w:p>
    <w:p w14:paraId="23D17E9B" w14:textId="77777777" w:rsidR="00085167" w:rsidRPr="003B270D" w:rsidRDefault="00085167" w:rsidP="003B270D">
      <w:pPr>
        <w:spacing w:after="0"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  <w:r w:rsidRPr="003B270D">
        <w:rPr>
          <w:rFonts w:eastAsia="TimesNewRomanPSMT"/>
          <w:color w:val="000000"/>
          <w:sz w:val="20"/>
          <w:szCs w:val="20"/>
        </w:rPr>
        <w:t xml:space="preserve">- </w:t>
      </w:r>
      <w:r w:rsidRPr="003B270D">
        <w:rPr>
          <w:rFonts w:eastAsia="TimesNewRomanPSMT"/>
          <w:color w:val="000000"/>
          <w:sz w:val="20"/>
          <w:szCs w:val="20"/>
        </w:rPr>
        <w:tab/>
        <w:t>sposób i okres udostępnienia Wykonawcy i wykorzystania przez niego zasobów podmiotu udostępniającego te zasoby przy wykonywaniu zamówienia;</w:t>
      </w:r>
    </w:p>
    <w:p w14:paraId="36F2D67A" w14:textId="0C0D0065" w:rsidR="00085167" w:rsidRPr="003B270D" w:rsidRDefault="00085167" w:rsidP="003B270D">
      <w:pPr>
        <w:spacing w:after="0"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  <w:r w:rsidRPr="003B270D">
        <w:rPr>
          <w:rFonts w:eastAsia="TimesNewRomanPSMT"/>
          <w:color w:val="000000"/>
          <w:sz w:val="20"/>
          <w:szCs w:val="20"/>
        </w:rPr>
        <w:t xml:space="preserve">- </w:t>
      </w:r>
      <w:r w:rsidRPr="003B270D">
        <w:rPr>
          <w:rFonts w:eastAsia="TimesNewRomanPSMT"/>
          <w:color w:val="000000"/>
          <w:sz w:val="20"/>
          <w:szCs w:val="20"/>
        </w:rPr>
        <w:tab/>
        <w:t xml:space="preserve">czy i w jakim zakresie podmiot udostępniający zasoby, na zdolnościach którego Wykonawca polega </w:t>
      </w:r>
      <w:r w:rsidR="003B270D">
        <w:rPr>
          <w:rFonts w:eastAsia="TimesNewRomanPSMT"/>
          <w:color w:val="000000"/>
          <w:sz w:val="20"/>
          <w:szCs w:val="20"/>
        </w:rPr>
        <w:br/>
      </w:r>
      <w:r w:rsidRPr="003B270D">
        <w:rPr>
          <w:rFonts w:eastAsia="TimesNewRomanPSMT"/>
          <w:color w:val="000000"/>
          <w:sz w:val="20"/>
          <w:szCs w:val="20"/>
        </w:rPr>
        <w:t>w odniesieniu do warunków udziału w postępowaniu dotyczących wykształcenia, kwalifikacji zawodowych lub doświadczenia, zrealizuje usługi, których wskazane zdolności dotyczą.</w:t>
      </w:r>
    </w:p>
    <w:p w14:paraId="1D1ADBD1" w14:textId="52ABD2FE" w:rsidR="00085167" w:rsidRPr="003B270D" w:rsidRDefault="00085167" w:rsidP="003B270D">
      <w:pPr>
        <w:spacing w:after="0"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  <w:r w:rsidRPr="003B270D">
        <w:rPr>
          <w:rFonts w:eastAsia="TimesNewRomanPSMT"/>
          <w:color w:val="000000"/>
          <w:sz w:val="20"/>
          <w:szCs w:val="20"/>
        </w:rPr>
        <w:t>4.</w:t>
      </w:r>
      <w:r w:rsidR="003B270D" w:rsidRPr="003B270D">
        <w:rPr>
          <w:rFonts w:eastAsia="TimesNewRomanPSMT"/>
          <w:color w:val="000000"/>
          <w:sz w:val="20"/>
          <w:szCs w:val="20"/>
        </w:rPr>
        <w:t xml:space="preserve"> </w:t>
      </w:r>
      <w:r w:rsidRPr="003B270D">
        <w:rPr>
          <w:rFonts w:eastAsia="TimesNewRomanPSMT"/>
          <w:color w:val="000000"/>
          <w:sz w:val="20"/>
          <w:szCs w:val="20"/>
        </w:rPr>
        <w:t>Zamawiający ocenia, czy udostępniane Wykonawcy przez podmioty udostępniające zasoby zdolności techniczne lub zawodowe i ekonomiczne  pozwalają na wykazanie przez Wykonawcę spełniania warunków udziału w postępowaniu, a także bada, czy nie zachodzą wobec tego podmiotu podstawy wykluczenia, które zostały przewidziane względem Wykonawcy.</w:t>
      </w:r>
    </w:p>
    <w:p w14:paraId="2A6F9E12" w14:textId="53DE23B7" w:rsidR="00085167" w:rsidRPr="003B270D" w:rsidRDefault="00085167" w:rsidP="003B270D">
      <w:pPr>
        <w:spacing w:after="0"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  <w:r w:rsidRPr="003B270D">
        <w:rPr>
          <w:rFonts w:eastAsia="TimesNewRomanPSMT"/>
          <w:color w:val="000000"/>
          <w:sz w:val="20"/>
          <w:szCs w:val="20"/>
        </w:rPr>
        <w:t>5.</w:t>
      </w:r>
      <w:r w:rsidR="003B270D" w:rsidRPr="003B270D">
        <w:rPr>
          <w:rFonts w:eastAsia="TimesNewRomanPSMT"/>
          <w:color w:val="000000"/>
          <w:sz w:val="20"/>
          <w:szCs w:val="20"/>
        </w:rPr>
        <w:t xml:space="preserve"> </w:t>
      </w:r>
      <w:r w:rsidRPr="003B270D">
        <w:rPr>
          <w:rFonts w:eastAsia="TimesNewRomanPSMT"/>
          <w:color w:val="000000"/>
          <w:sz w:val="20"/>
          <w:szCs w:val="20"/>
        </w:rPr>
        <w:t xml:space="preserve">Jeżeli zdolności techniczne, zawodowe lub ekonomiczne podmiotu udostępniającego zasoby nie potwierdzają spełnienia przez Wykonawcę warunków udziału w postępowaniu lub zachodzą wobec tego podmiotu podstawy wykluczenia, Zamawiający żąda, aby Wykonawca w terminie określonym przez Zamawiającego zastąpił ten podmiot innym podmiotem lub podmiotami albo wykazał, że samodzielnie spełnia warunki udziału </w:t>
      </w:r>
      <w:r w:rsidR="003B270D">
        <w:rPr>
          <w:rFonts w:eastAsia="TimesNewRomanPSMT"/>
          <w:color w:val="000000"/>
          <w:sz w:val="20"/>
          <w:szCs w:val="20"/>
        </w:rPr>
        <w:br/>
      </w:r>
      <w:r w:rsidRPr="003B270D">
        <w:rPr>
          <w:rFonts w:eastAsia="TimesNewRomanPSMT"/>
          <w:color w:val="000000"/>
          <w:sz w:val="20"/>
          <w:szCs w:val="20"/>
        </w:rPr>
        <w:t>w postępowaniu.</w:t>
      </w:r>
    </w:p>
    <w:p w14:paraId="170FD469" w14:textId="4775966A" w:rsidR="00085167" w:rsidRDefault="00085167" w:rsidP="003B270D">
      <w:pPr>
        <w:spacing w:after="0"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  <w:r w:rsidRPr="003B270D">
        <w:rPr>
          <w:rFonts w:eastAsia="TimesNewRomanPSMT"/>
          <w:color w:val="000000"/>
          <w:sz w:val="20"/>
          <w:szCs w:val="20"/>
        </w:rPr>
        <w:lastRenderedPageBreak/>
        <w:t>6</w:t>
      </w:r>
      <w:r w:rsidR="003B270D" w:rsidRPr="003B270D">
        <w:rPr>
          <w:rFonts w:eastAsia="TimesNewRomanPSMT"/>
          <w:color w:val="000000"/>
          <w:sz w:val="20"/>
          <w:szCs w:val="20"/>
        </w:rPr>
        <w:t xml:space="preserve">. </w:t>
      </w:r>
      <w:r w:rsidRPr="003B270D">
        <w:rPr>
          <w:rFonts w:eastAsia="TimesNewRomanPSMT"/>
          <w:color w:val="000000"/>
          <w:sz w:val="20"/>
          <w:szCs w:val="20"/>
        </w:rPr>
        <w:t>Wykonawca nie może, po upływie terminu składania ofert, powoływać się na zdolności podmiotów udostępniających zasoby, jeżeli na etapie składania ofert nie polegał on w danym zakresie na zdolnościach podmiotów udostępniających zasoby.</w:t>
      </w:r>
    </w:p>
    <w:p w14:paraId="05182FDC" w14:textId="77777777" w:rsidR="002C7719" w:rsidRDefault="002C7719" w:rsidP="003B270D">
      <w:pPr>
        <w:spacing w:after="0"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</w:p>
    <w:bookmarkEnd w:id="26"/>
    <w:p w14:paraId="0469EED9" w14:textId="451DEAE3" w:rsidR="00237ED4" w:rsidRDefault="00237ED4" w:rsidP="003B270D">
      <w:pPr>
        <w:spacing w:after="0"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</w:p>
    <w:tbl>
      <w:tblPr>
        <w:tblStyle w:val="Tabela-Siatka"/>
        <w:tblW w:w="0" w:type="auto"/>
        <w:shd w:val="clear" w:color="auto" w:fill="B4C6E7" w:themeFill="accent1" w:themeFillTint="66"/>
        <w:tblLook w:val="04A0" w:firstRow="1" w:lastRow="0" w:firstColumn="1" w:lastColumn="0" w:noHBand="0" w:noVBand="1"/>
      </w:tblPr>
      <w:tblGrid>
        <w:gridCol w:w="9062"/>
      </w:tblGrid>
      <w:tr w:rsidR="00237ED4" w:rsidRPr="004A12F8" w14:paraId="0EA33C02" w14:textId="77777777" w:rsidTr="00E2484E">
        <w:tc>
          <w:tcPr>
            <w:tcW w:w="9062" w:type="dxa"/>
            <w:shd w:val="clear" w:color="auto" w:fill="B4C6E7" w:themeFill="accent1" w:themeFillTint="66"/>
          </w:tcPr>
          <w:p w14:paraId="226B6F8D" w14:textId="2C5FEA68" w:rsidR="00237ED4" w:rsidRPr="004A12F8" w:rsidRDefault="00237ED4" w:rsidP="00E2484E">
            <w:pPr>
              <w:pStyle w:val="Nagwek1"/>
              <w:spacing w:before="0" w:line="240" w:lineRule="auto"/>
              <w:rPr>
                <w:rFonts w:ascii="Times New Roman" w:eastAsia="TimesNewRomanPSMT" w:hAnsi="Times New Roman" w:cs="Times New Roman"/>
                <w:b/>
                <w:bCs/>
                <w:color w:val="1F3864" w:themeColor="accent1" w:themeShade="80"/>
                <w:sz w:val="20"/>
                <w:szCs w:val="20"/>
              </w:rPr>
            </w:pPr>
            <w:bookmarkStart w:id="29" w:name="_Toc184118302"/>
            <w:r w:rsidRPr="004A12F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ROZDZIAŁ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X</w:t>
            </w:r>
            <w:r w:rsidR="006074E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V</w:t>
            </w:r>
            <w:r w:rsidRPr="004A12F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237ED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INFORMACJA O ŚRODKACH KOMUNIKACJI ELEKTRONICZNEJ, PRZY UŻYCIU KTÓRYCH ZAMAWIAJĄCY BĘDZIE KOMUNIKOWAŁ SIĘ Z WYKONAWCAMI</w:t>
            </w:r>
            <w:bookmarkEnd w:id="29"/>
          </w:p>
        </w:tc>
      </w:tr>
    </w:tbl>
    <w:p w14:paraId="29AFF4FB" w14:textId="77777777" w:rsidR="003B270D" w:rsidRPr="003B270D" w:rsidRDefault="003B270D" w:rsidP="00237ED4">
      <w:pPr>
        <w:spacing w:after="0" w:line="271" w:lineRule="auto"/>
        <w:jc w:val="both"/>
        <w:rPr>
          <w:rFonts w:eastAsia="TimesNewRomanPSMT"/>
          <w:color w:val="000000"/>
          <w:sz w:val="20"/>
          <w:szCs w:val="20"/>
        </w:rPr>
      </w:pPr>
    </w:p>
    <w:p w14:paraId="1A09B3DC" w14:textId="5F813909" w:rsidR="007A4784" w:rsidRPr="00237ED4" w:rsidRDefault="00B505D1" w:rsidP="00237ED4">
      <w:pPr>
        <w:pStyle w:val="Akapitzlist"/>
        <w:keepLines/>
        <w:spacing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  <w:r>
        <w:rPr>
          <w:rFonts w:asciiTheme="minorHAnsi" w:eastAsia="TimesNewRomanPSMT" w:hAnsiTheme="minorHAnsi" w:cstheme="minorHAnsi"/>
          <w:color w:val="000000"/>
          <w:sz w:val="22"/>
        </w:rPr>
        <w:t>1.</w:t>
      </w:r>
      <w:r>
        <w:rPr>
          <w:rFonts w:asciiTheme="minorHAnsi" w:eastAsia="TimesNewRomanPSMT" w:hAnsiTheme="minorHAnsi" w:cstheme="minorHAnsi"/>
          <w:color w:val="000000"/>
          <w:sz w:val="22"/>
        </w:rPr>
        <w:tab/>
      </w:r>
      <w:r w:rsidR="000C7DE5" w:rsidRPr="00237ED4">
        <w:rPr>
          <w:rFonts w:eastAsia="TimesNewRomanPSMT"/>
          <w:color w:val="000000"/>
          <w:sz w:val="20"/>
          <w:szCs w:val="20"/>
        </w:rPr>
        <w:t>Komunikacja w postępowaniu o udzielenie zamówienia, w tym składanie ofert, wymiana informacji oraz przekazywanie dokumentów lub oświadczeń między Zamawiającym a Wykonawcą z uwzględnieniem wyjątków określonych w ustawie</w:t>
      </w:r>
      <w:r w:rsidRPr="00237ED4">
        <w:rPr>
          <w:rFonts w:eastAsia="TimesNewRomanPSMT"/>
          <w:color w:val="000000"/>
          <w:sz w:val="20"/>
          <w:szCs w:val="20"/>
        </w:rPr>
        <w:t xml:space="preserve"> odbywa</w:t>
      </w:r>
      <w:r w:rsidR="000C7DE5" w:rsidRPr="00237ED4">
        <w:rPr>
          <w:rFonts w:eastAsia="TimesNewRomanPSMT"/>
          <w:color w:val="000000"/>
          <w:sz w:val="20"/>
          <w:szCs w:val="20"/>
        </w:rPr>
        <w:t xml:space="preserve"> się</w:t>
      </w:r>
      <w:r w:rsidRPr="00237ED4">
        <w:rPr>
          <w:rFonts w:eastAsia="TimesNewRomanPSMT"/>
          <w:color w:val="000000"/>
          <w:sz w:val="20"/>
          <w:szCs w:val="20"/>
        </w:rPr>
        <w:t xml:space="preserve"> wyłącznie przy użyciu środków komunikacji elektronicznej </w:t>
      </w:r>
      <w:r w:rsidR="00E2456A">
        <w:rPr>
          <w:rFonts w:eastAsia="TimesNewRomanPSMT"/>
          <w:color w:val="000000"/>
          <w:sz w:val="20"/>
          <w:szCs w:val="20"/>
        </w:rPr>
        <w:br/>
      </w:r>
      <w:r w:rsidRPr="00237ED4">
        <w:rPr>
          <w:rFonts w:eastAsia="TimesNewRomanPSMT"/>
          <w:color w:val="000000"/>
          <w:sz w:val="20"/>
          <w:szCs w:val="20"/>
        </w:rPr>
        <w:t>w rozumieniu ustawy z dnia 18 lipca 2002 r. o świadczeniu usług drogą elektroniczną (</w:t>
      </w:r>
      <w:r w:rsidR="0019206E">
        <w:rPr>
          <w:rFonts w:eastAsia="TimesNewRomanPSMT"/>
          <w:color w:val="000000"/>
          <w:sz w:val="20"/>
          <w:szCs w:val="20"/>
        </w:rPr>
        <w:t xml:space="preserve">tekst jedn. </w:t>
      </w:r>
      <w:r w:rsidRPr="00237ED4">
        <w:rPr>
          <w:rFonts w:eastAsia="TimesNewRomanPSMT"/>
          <w:color w:val="000000"/>
          <w:sz w:val="20"/>
          <w:szCs w:val="20"/>
        </w:rPr>
        <w:t xml:space="preserve">Dz.U. z </w:t>
      </w:r>
      <w:r w:rsidR="0019206E" w:rsidRPr="0019206E">
        <w:rPr>
          <w:rFonts w:eastAsia="TimesNewRomanPSMT"/>
          <w:color w:val="000000"/>
          <w:sz w:val="20"/>
          <w:szCs w:val="20"/>
        </w:rPr>
        <w:t>2024 r. poz. 1513)</w:t>
      </w:r>
      <w:r w:rsidRPr="00237ED4">
        <w:rPr>
          <w:rFonts w:eastAsia="TimesNewRomanPSMT"/>
          <w:color w:val="000000"/>
          <w:sz w:val="20"/>
          <w:szCs w:val="20"/>
        </w:rPr>
        <w:t>, tj.:</w:t>
      </w:r>
    </w:p>
    <w:p w14:paraId="0145CBCD" w14:textId="6E1CBCBB" w:rsidR="007A4784" w:rsidRPr="00237ED4" w:rsidRDefault="00B505D1" w:rsidP="00237ED4">
      <w:pPr>
        <w:pStyle w:val="Akapitzlist"/>
        <w:keepLines/>
        <w:spacing w:line="271" w:lineRule="auto"/>
        <w:ind w:left="284" w:hanging="284"/>
        <w:rPr>
          <w:rFonts w:eastAsia="TimesNewRomanPSMT"/>
          <w:color w:val="000000"/>
          <w:sz w:val="20"/>
          <w:szCs w:val="20"/>
        </w:rPr>
      </w:pPr>
      <w:r w:rsidRPr="00237ED4">
        <w:rPr>
          <w:rFonts w:eastAsia="TimesNewRomanPSMT"/>
          <w:color w:val="000000"/>
          <w:sz w:val="20"/>
          <w:szCs w:val="20"/>
        </w:rPr>
        <w:t>1)</w:t>
      </w:r>
      <w:r w:rsidRPr="00237ED4">
        <w:rPr>
          <w:rFonts w:eastAsia="TimesNewRomanPSMT"/>
          <w:color w:val="000000"/>
          <w:sz w:val="20"/>
          <w:szCs w:val="20"/>
        </w:rPr>
        <w:tab/>
        <w:t xml:space="preserve">poprzez Platformę przetargową pod adresem: </w:t>
      </w:r>
      <w:hyperlink r:id="rId13" w:history="1">
        <w:r w:rsidR="00145E31" w:rsidRPr="001E682E">
          <w:rPr>
            <w:rStyle w:val="Hipercze"/>
            <w:sz w:val="20"/>
            <w:szCs w:val="20"/>
          </w:rPr>
          <w:t>https://awfkatowice.logintrade.net/zapytania_email,184141,ee0ceaf7647ce5740a56c54247a9421d.html</w:t>
        </w:r>
      </w:hyperlink>
      <w:r w:rsidR="00145E31">
        <w:rPr>
          <w:sz w:val="20"/>
          <w:szCs w:val="20"/>
        </w:rPr>
        <w:t xml:space="preserve"> </w:t>
      </w:r>
      <w:r w:rsidR="002472D5">
        <w:rPr>
          <w:sz w:val="20"/>
          <w:szCs w:val="20"/>
        </w:rPr>
        <w:t xml:space="preserve"> </w:t>
      </w:r>
      <w:r w:rsidR="00C02AD6" w:rsidRPr="00237ED4">
        <w:rPr>
          <w:rFonts w:eastAsia="TimesNewRomanPSMT"/>
          <w:color w:val="000000"/>
          <w:sz w:val="20"/>
          <w:szCs w:val="20"/>
        </w:rPr>
        <w:t xml:space="preserve"> </w:t>
      </w:r>
      <w:r w:rsidRPr="00237ED4">
        <w:rPr>
          <w:rFonts w:eastAsia="TimesNewRomanPSMT"/>
          <w:color w:val="000000"/>
          <w:sz w:val="20"/>
          <w:szCs w:val="20"/>
        </w:rPr>
        <w:t>zwanej dalej zamiennie Platformą przetargową), w wierszu oznaczonym tytułem oraz znakiem niniejszego postępowania.</w:t>
      </w:r>
    </w:p>
    <w:p w14:paraId="6DA838E2" w14:textId="6A5B8CA9" w:rsidR="007A4784" w:rsidRPr="00237ED4" w:rsidRDefault="00B505D1" w:rsidP="00237ED4">
      <w:pPr>
        <w:pStyle w:val="Akapitzlist"/>
        <w:keepLines/>
        <w:tabs>
          <w:tab w:val="left" w:pos="142"/>
        </w:tabs>
        <w:spacing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  <w:r w:rsidRPr="00237ED4">
        <w:rPr>
          <w:rFonts w:eastAsia="TimesNewRomanPSMT"/>
          <w:color w:val="000000"/>
          <w:sz w:val="20"/>
          <w:szCs w:val="20"/>
        </w:rPr>
        <w:t xml:space="preserve">2.   Ofertę składa się </w:t>
      </w:r>
      <w:r w:rsidRPr="00237ED4">
        <w:rPr>
          <w:rFonts w:eastAsia="TimesNewRomanPSMT"/>
          <w:b/>
          <w:bCs/>
          <w:color w:val="000000"/>
          <w:sz w:val="20"/>
          <w:szCs w:val="20"/>
        </w:rPr>
        <w:t>pod rygorem nieważności</w:t>
      </w:r>
      <w:r w:rsidRPr="00237ED4">
        <w:rPr>
          <w:rFonts w:eastAsia="TimesNewRomanPSMT"/>
          <w:color w:val="000000"/>
          <w:sz w:val="20"/>
          <w:szCs w:val="20"/>
        </w:rPr>
        <w:t>, zgodnie z wyborem Wykonawcy:</w:t>
      </w:r>
    </w:p>
    <w:p w14:paraId="699B25E5" w14:textId="77777777" w:rsidR="007A4784" w:rsidRPr="00237ED4" w:rsidRDefault="00B505D1" w:rsidP="00237ED4">
      <w:pPr>
        <w:pStyle w:val="Akapitzlist"/>
        <w:keepLines/>
        <w:tabs>
          <w:tab w:val="left" w:pos="142"/>
        </w:tabs>
        <w:spacing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  <w:r w:rsidRPr="00237ED4">
        <w:rPr>
          <w:rFonts w:eastAsia="TimesNewRomanPSMT"/>
          <w:color w:val="000000"/>
          <w:sz w:val="20"/>
          <w:szCs w:val="20"/>
        </w:rPr>
        <w:t>a)</w:t>
      </w:r>
      <w:r w:rsidRPr="00237ED4">
        <w:rPr>
          <w:rFonts w:eastAsia="TimesNewRomanPSMT"/>
          <w:color w:val="000000"/>
          <w:sz w:val="20"/>
          <w:szCs w:val="20"/>
        </w:rPr>
        <w:tab/>
      </w:r>
      <w:r w:rsidRPr="00237ED4">
        <w:rPr>
          <w:rFonts w:eastAsia="TimesNewRomanPSMT"/>
          <w:b/>
          <w:bCs/>
          <w:color w:val="000000"/>
          <w:sz w:val="20"/>
          <w:szCs w:val="20"/>
        </w:rPr>
        <w:t>w formie elektronicznej</w:t>
      </w:r>
      <w:r w:rsidRPr="00237ED4">
        <w:rPr>
          <w:rFonts w:eastAsia="TimesNewRomanPSMT"/>
          <w:color w:val="000000"/>
          <w:sz w:val="20"/>
          <w:szCs w:val="20"/>
        </w:rPr>
        <w:t xml:space="preserve"> (oznacza to postać elektroniczną opatrzoną kwalifikowanym podpisem elektronicznym) lub</w:t>
      </w:r>
    </w:p>
    <w:p w14:paraId="0009A7E0" w14:textId="77777777" w:rsidR="007A4784" w:rsidRPr="00237ED4" w:rsidRDefault="00B505D1" w:rsidP="00237ED4">
      <w:pPr>
        <w:pStyle w:val="Akapitzlist"/>
        <w:keepLines/>
        <w:tabs>
          <w:tab w:val="left" w:pos="142"/>
        </w:tabs>
        <w:spacing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  <w:r w:rsidRPr="00237ED4">
        <w:rPr>
          <w:rFonts w:eastAsia="TimesNewRomanPSMT"/>
          <w:color w:val="000000"/>
          <w:sz w:val="20"/>
          <w:szCs w:val="20"/>
        </w:rPr>
        <w:t>b)</w:t>
      </w:r>
      <w:r w:rsidRPr="00237ED4">
        <w:rPr>
          <w:rFonts w:eastAsia="TimesNewRomanPSMT"/>
          <w:color w:val="000000"/>
          <w:sz w:val="20"/>
          <w:szCs w:val="20"/>
        </w:rPr>
        <w:tab/>
      </w:r>
      <w:r w:rsidRPr="00237ED4">
        <w:rPr>
          <w:rFonts w:eastAsia="TimesNewRomanPSMT"/>
          <w:b/>
          <w:bCs/>
          <w:color w:val="000000"/>
          <w:sz w:val="20"/>
          <w:szCs w:val="20"/>
        </w:rPr>
        <w:t>w postaci elektronicznej opatrzonej podpisem zaufanym lub podpisem osobistym</w:t>
      </w:r>
    </w:p>
    <w:p w14:paraId="0D79DC26" w14:textId="33C73BF4" w:rsidR="007A4784" w:rsidRPr="00237ED4" w:rsidRDefault="00FB6795" w:rsidP="00237ED4">
      <w:pPr>
        <w:pStyle w:val="Akapitzlist"/>
        <w:keepLines/>
        <w:tabs>
          <w:tab w:val="left" w:pos="142"/>
        </w:tabs>
        <w:spacing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  <w:r>
        <w:rPr>
          <w:rFonts w:eastAsia="TimesNewRomanPSMT"/>
          <w:color w:val="000000"/>
          <w:sz w:val="20"/>
          <w:szCs w:val="20"/>
        </w:rPr>
        <w:tab/>
      </w:r>
      <w:r>
        <w:rPr>
          <w:rFonts w:eastAsia="TimesNewRomanPSMT"/>
          <w:color w:val="000000"/>
          <w:sz w:val="20"/>
          <w:szCs w:val="20"/>
        </w:rPr>
        <w:tab/>
      </w:r>
      <w:r w:rsidR="00B505D1" w:rsidRPr="00237ED4">
        <w:rPr>
          <w:rFonts w:eastAsia="TimesNewRomanPSMT"/>
          <w:color w:val="000000"/>
          <w:sz w:val="20"/>
          <w:szCs w:val="20"/>
        </w:rPr>
        <w:t>Wyłącznie poprzez Platformę przetargową.</w:t>
      </w:r>
    </w:p>
    <w:p w14:paraId="16FF51E2" w14:textId="77777777" w:rsidR="007A4784" w:rsidRPr="00237ED4" w:rsidRDefault="00B505D1" w:rsidP="00237ED4">
      <w:pPr>
        <w:pStyle w:val="Akapitzlist"/>
        <w:keepLines/>
        <w:spacing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  <w:r w:rsidRPr="00237ED4">
        <w:rPr>
          <w:rFonts w:eastAsia="TimesNewRomanPSMT"/>
          <w:color w:val="000000"/>
          <w:sz w:val="20"/>
          <w:szCs w:val="20"/>
        </w:rPr>
        <w:t>3.</w:t>
      </w:r>
      <w:r w:rsidRPr="00237ED4">
        <w:rPr>
          <w:rFonts w:eastAsia="TimesNewRomanPSMT"/>
          <w:color w:val="000000"/>
          <w:sz w:val="20"/>
          <w:szCs w:val="20"/>
        </w:rPr>
        <w:tab/>
        <w:t>Niezwłocznie po otwarciu złożonych ofert, Zamawiający zamieści na Platformie przetargowej informacje dotyczące:</w:t>
      </w:r>
    </w:p>
    <w:p w14:paraId="5BF51573" w14:textId="77777777" w:rsidR="007A4784" w:rsidRPr="00237ED4" w:rsidRDefault="00B505D1" w:rsidP="00237ED4">
      <w:pPr>
        <w:pStyle w:val="Akapitzlist"/>
        <w:keepLines/>
        <w:spacing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  <w:r w:rsidRPr="00237ED4">
        <w:rPr>
          <w:rFonts w:eastAsia="TimesNewRomanPSMT"/>
          <w:color w:val="000000"/>
          <w:sz w:val="20"/>
          <w:szCs w:val="20"/>
        </w:rPr>
        <w:t>1)</w:t>
      </w:r>
      <w:r w:rsidRPr="00237ED4">
        <w:rPr>
          <w:rFonts w:eastAsia="TimesNewRomanPSMT"/>
          <w:color w:val="000000"/>
          <w:sz w:val="20"/>
          <w:szCs w:val="20"/>
        </w:rPr>
        <w:tab/>
        <w:t>nazwach albo imionach i nazwiskach oraz siedzibach lub miejscach prowadzonej działalności gospodarczej albo miejscach zamieszkania Wykonawców, których oferty zostały otwarte;</w:t>
      </w:r>
    </w:p>
    <w:p w14:paraId="6444B5F5" w14:textId="77777777" w:rsidR="007A4784" w:rsidRPr="00237ED4" w:rsidRDefault="00B505D1" w:rsidP="00237ED4">
      <w:pPr>
        <w:pStyle w:val="Akapitzlist"/>
        <w:keepLines/>
        <w:spacing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  <w:r w:rsidRPr="00237ED4">
        <w:rPr>
          <w:rFonts w:eastAsia="TimesNewRomanPSMT"/>
          <w:color w:val="000000"/>
          <w:sz w:val="20"/>
          <w:szCs w:val="20"/>
        </w:rPr>
        <w:t>2)</w:t>
      </w:r>
      <w:r w:rsidRPr="00237ED4">
        <w:rPr>
          <w:rFonts w:eastAsia="TimesNewRomanPSMT"/>
          <w:color w:val="000000"/>
          <w:sz w:val="20"/>
          <w:szCs w:val="20"/>
        </w:rPr>
        <w:tab/>
        <w:t>cenach zawartych w ofertach.</w:t>
      </w:r>
    </w:p>
    <w:p w14:paraId="3B05762F" w14:textId="77777777" w:rsidR="007A4784" w:rsidRPr="00237ED4" w:rsidRDefault="00B505D1" w:rsidP="00237ED4">
      <w:pPr>
        <w:pStyle w:val="Akapitzlist"/>
        <w:keepLines/>
        <w:spacing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  <w:r w:rsidRPr="00237ED4">
        <w:rPr>
          <w:rFonts w:eastAsia="TimesNewRomanPSMT"/>
          <w:color w:val="000000"/>
          <w:sz w:val="20"/>
          <w:szCs w:val="20"/>
        </w:rPr>
        <w:t>4.</w:t>
      </w:r>
      <w:r w:rsidRPr="00237ED4">
        <w:rPr>
          <w:rFonts w:eastAsia="TimesNewRomanPSMT"/>
          <w:color w:val="000000"/>
          <w:sz w:val="20"/>
          <w:szCs w:val="20"/>
        </w:rPr>
        <w:tab/>
        <w:t>Informację o wyborze oferty najkorzystniejszej bądź o unieważnieniu postępowania Zamawiający zamieści na Platformie przetargowej.</w:t>
      </w:r>
    </w:p>
    <w:p w14:paraId="64E7E7F4" w14:textId="77777777" w:rsidR="004063EB" w:rsidRDefault="00B505D1" w:rsidP="004063EB">
      <w:pPr>
        <w:pStyle w:val="Akapitzlist"/>
        <w:keepLines/>
        <w:spacing w:line="271" w:lineRule="auto"/>
        <w:ind w:left="284" w:hanging="284"/>
        <w:jc w:val="both"/>
        <w:rPr>
          <w:rFonts w:eastAsia="TimesNewRomanPSMT"/>
          <w:b/>
          <w:bCs/>
          <w:color w:val="000000"/>
          <w:sz w:val="20"/>
          <w:szCs w:val="20"/>
        </w:rPr>
      </w:pPr>
      <w:r w:rsidRPr="00237ED4">
        <w:rPr>
          <w:rFonts w:eastAsia="TimesNewRomanPSMT"/>
          <w:color w:val="000000"/>
          <w:sz w:val="20"/>
          <w:szCs w:val="20"/>
        </w:rPr>
        <w:t>5.</w:t>
      </w:r>
      <w:r w:rsidRPr="00237ED4">
        <w:rPr>
          <w:rFonts w:eastAsia="TimesNewRomanPSMT"/>
          <w:color w:val="000000"/>
          <w:sz w:val="20"/>
          <w:szCs w:val="20"/>
        </w:rPr>
        <w:tab/>
      </w:r>
      <w:r w:rsidRPr="00237ED4">
        <w:rPr>
          <w:rFonts w:eastAsia="TimesNewRomanPSMT"/>
          <w:b/>
          <w:bCs/>
          <w:color w:val="000000"/>
          <w:sz w:val="20"/>
          <w:szCs w:val="20"/>
        </w:rPr>
        <w:t>Przyjmuje się, że dokument wysłany przy użyciu Platformy przetargowej został doręczony Wykonawcy w sposób umożliwiający zapoznanie się z jego treścią, w dniu jego przekazania na Platformę przetargową.</w:t>
      </w:r>
    </w:p>
    <w:p w14:paraId="783A9F1A" w14:textId="77777777" w:rsidR="004063EB" w:rsidRPr="004063EB" w:rsidRDefault="004063EB" w:rsidP="004063EB">
      <w:pPr>
        <w:pStyle w:val="Akapitzlist"/>
        <w:keepLines/>
        <w:spacing w:line="271" w:lineRule="auto"/>
        <w:ind w:left="284" w:hanging="284"/>
        <w:jc w:val="both"/>
        <w:rPr>
          <w:sz w:val="20"/>
          <w:szCs w:val="20"/>
        </w:rPr>
      </w:pPr>
      <w:r>
        <w:rPr>
          <w:rFonts w:eastAsia="TimesNewRomanPSMT"/>
          <w:color w:val="000000"/>
          <w:sz w:val="20"/>
          <w:szCs w:val="20"/>
        </w:rPr>
        <w:t>6.</w:t>
      </w:r>
      <w:r>
        <w:rPr>
          <w:b/>
          <w:sz w:val="20"/>
          <w:szCs w:val="20"/>
        </w:rPr>
        <w:t xml:space="preserve">  </w:t>
      </w:r>
      <w:r w:rsidRPr="004063EB">
        <w:rPr>
          <w:sz w:val="20"/>
          <w:szCs w:val="20"/>
        </w:rPr>
        <w:t xml:space="preserve">Osoby upoważnione do kontaktu z wykonawcami i adres do korespondencji: </w:t>
      </w:r>
    </w:p>
    <w:p w14:paraId="44EC38A0" w14:textId="1A756EEC" w:rsidR="004063EB" w:rsidRPr="004063EB" w:rsidRDefault="004063EB" w:rsidP="004063EB">
      <w:pPr>
        <w:pStyle w:val="Akapitzlist"/>
        <w:keepLines/>
        <w:spacing w:line="271" w:lineRule="auto"/>
        <w:ind w:left="284"/>
        <w:jc w:val="both"/>
        <w:rPr>
          <w:rFonts w:eastAsia="TimesNewRomanPSMT"/>
          <w:b/>
          <w:bCs/>
          <w:color w:val="000000"/>
          <w:sz w:val="20"/>
          <w:szCs w:val="20"/>
        </w:rPr>
      </w:pPr>
      <w:r w:rsidRPr="007B6F48">
        <w:rPr>
          <w:sz w:val="20"/>
          <w:szCs w:val="20"/>
        </w:rPr>
        <w:t xml:space="preserve">Maciej </w:t>
      </w:r>
      <w:proofErr w:type="spellStart"/>
      <w:r w:rsidRPr="007B6F48">
        <w:rPr>
          <w:sz w:val="20"/>
          <w:szCs w:val="20"/>
        </w:rPr>
        <w:t>Łabojko</w:t>
      </w:r>
      <w:proofErr w:type="spellEnd"/>
      <w:r w:rsidRPr="007B6F48">
        <w:rPr>
          <w:sz w:val="20"/>
          <w:szCs w:val="20"/>
        </w:rPr>
        <w:t xml:space="preserve">, dr Damian Lis, e-mail: </w:t>
      </w:r>
      <w:hyperlink r:id="rId14" w:history="1">
        <w:r w:rsidRPr="007B6F48">
          <w:rPr>
            <w:rStyle w:val="Hipercze"/>
            <w:sz w:val="20"/>
            <w:szCs w:val="20"/>
          </w:rPr>
          <w:t>aifz@awf.katowice.pl</w:t>
        </w:r>
      </w:hyperlink>
      <w:r w:rsidRPr="007B6F48">
        <w:rPr>
          <w:sz w:val="20"/>
          <w:szCs w:val="20"/>
        </w:rPr>
        <w:t xml:space="preserve">; </w:t>
      </w:r>
    </w:p>
    <w:tbl>
      <w:tblPr>
        <w:tblStyle w:val="Tabela-Siatka"/>
        <w:tblW w:w="0" w:type="auto"/>
        <w:shd w:val="clear" w:color="auto" w:fill="B4C6E7" w:themeFill="accent1" w:themeFillTint="66"/>
        <w:tblLook w:val="04A0" w:firstRow="1" w:lastRow="0" w:firstColumn="1" w:lastColumn="0" w:noHBand="0" w:noVBand="1"/>
      </w:tblPr>
      <w:tblGrid>
        <w:gridCol w:w="9062"/>
      </w:tblGrid>
      <w:tr w:rsidR="00237ED4" w:rsidRPr="004A12F8" w14:paraId="6CCCF292" w14:textId="77777777" w:rsidTr="00E2484E">
        <w:tc>
          <w:tcPr>
            <w:tcW w:w="9062" w:type="dxa"/>
            <w:shd w:val="clear" w:color="auto" w:fill="B4C6E7" w:themeFill="accent1" w:themeFillTint="66"/>
          </w:tcPr>
          <w:p w14:paraId="3114249A" w14:textId="76B056CB" w:rsidR="00237ED4" w:rsidRPr="004A12F8" w:rsidRDefault="00237ED4" w:rsidP="00E2484E">
            <w:pPr>
              <w:pStyle w:val="Nagwek1"/>
              <w:spacing w:before="0" w:line="240" w:lineRule="auto"/>
              <w:rPr>
                <w:rFonts w:ascii="Times New Roman" w:eastAsia="TimesNewRomanPSMT" w:hAnsi="Times New Roman" w:cs="Times New Roman"/>
                <w:b/>
                <w:bCs/>
                <w:color w:val="1F3864" w:themeColor="accent1" w:themeShade="80"/>
                <w:sz w:val="20"/>
                <w:szCs w:val="20"/>
              </w:rPr>
            </w:pPr>
            <w:bookmarkStart w:id="30" w:name="_Toc184118303"/>
            <w:r w:rsidRPr="004A12F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ROZDZIAŁ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XV</w:t>
            </w:r>
            <w:r w:rsidRPr="004A12F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237ED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WYMAGANIA TECHNICZN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E</w:t>
            </w:r>
            <w:r w:rsidRPr="00237ED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I ORGANIZACYJN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E</w:t>
            </w:r>
            <w:r w:rsidRPr="00237ED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SPORZĄDZANIA, WYSYŁANIA I ODBIERANIA KORESPONDENCJI ELEKTRONICZNEJ</w:t>
            </w:r>
            <w:bookmarkEnd w:id="30"/>
          </w:p>
        </w:tc>
      </w:tr>
    </w:tbl>
    <w:p w14:paraId="69520E01" w14:textId="77777777" w:rsidR="007A4784" w:rsidRPr="00237ED4" w:rsidRDefault="007A4784" w:rsidP="00237ED4">
      <w:pPr>
        <w:keepLines/>
        <w:spacing w:line="240" w:lineRule="auto"/>
        <w:jc w:val="both"/>
        <w:rPr>
          <w:rFonts w:asciiTheme="minorHAnsi" w:eastAsia="TimesNewRomanPSMT" w:hAnsiTheme="minorHAnsi" w:cstheme="minorHAnsi"/>
          <w:b/>
          <w:bCs/>
          <w:color w:val="000000"/>
          <w:sz w:val="10"/>
          <w:szCs w:val="10"/>
        </w:rPr>
      </w:pPr>
    </w:p>
    <w:p w14:paraId="0BF01B9A" w14:textId="2AB1F083" w:rsidR="007A4784" w:rsidRPr="00237ED4" w:rsidRDefault="00B505D1" w:rsidP="00237ED4">
      <w:pPr>
        <w:pStyle w:val="Akapitzlist"/>
        <w:keepLines/>
        <w:tabs>
          <w:tab w:val="left" w:pos="426"/>
        </w:tabs>
        <w:spacing w:after="0"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  <w:r w:rsidRPr="00237ED4">
        <w:rPr>
          <w:rFonts w:eastAsia="TimesNewRomanPSMT"/>
          <w:color w:val="000000"/>
          <w:sz w:val="20"/>
          <w:szCs w:val="20"/>
        </w:rPr>
        <w:t>1.</w:t>
      </w:r>
      <w:r w:rsidRPr="00237ED4">
        <w:rPr>
          <w:rFonts w:eastAsia="TimesNewRomanPSMT"/>
          <w:color w:val="000000"/>
          <w:sz w:val="20"/>
          <w:szCs w:val="20"/>
        </w:rPr>
        <w:tab/>
        <w:t>Wykonawca zamierzający złożyć ofertę (</w:t>
      </w:r>
      <w:r w:rsidRPr="00237ED4">
        <w:rPr>
          <w:rFonts w:eastAsia="TimesNewRomanPSMT"/>
          <w:b/>
          <w:bCs/>
          <w:color w:val="000000"/>
          <w:sz w:val="20"/>
          <w:szCs w:val="20"/>
        </w:rPr>
        <w:t>wyłącznie poprzez Platformę przetargową</w:t>
      </w:r>
      <w:r w:rsidRPr="00237ED4">
        <w:rPr>
          <w:rFonts w:eastAsia="TimesNewRomanPSMT"/>
          <w:color w:val="000000"/>
          <w:sz w:val="20"/>
          <w:szCs w:val="20"/>
        </w:rPr>
        <w:t>) – zobowiązany jest zapoznać się z instrukcjami użytkowników Platformy przetargowej -</w:t>
      </w:r>
      <w:r w:rsidR="0094244F" w:rsidRPr="00237ED4">
        <w:rPr>
          <w:rFonts w:eastAsia="TimesNewRomanPSMT"/>
          <w:color w:val="000000"/>
          <w:sz w:val="20"/>
          <w:szCs w:val="20"/>
        </w:rPr>
        <w:t xml:space="preserve"> </w:t>
      </w:r>
      <w:r w:rsidRPr="00237ED4">
        <w:rPr>
          <w:rFonts w:eastAsia="TimesNewRomanPSMT"/>
          <w:color w:val="000000"/>
          <w:sz w:val="20"/>
          <w:szCs w:val="20"/>
        </w:rPr>
        <w:t>dostępnymi pod adresem</w:t>
      </w:r>
      <w:r w:rsidR="00237ED4" w:rsidRPr="00237ED4">
        <w:rPr>
          <w:rFonts w:eastAsia="TimesNewRomanPSMT"/>
          <w:color w:val="000000"/>
          <w:sz w:val="20"/>
          <w:szCs w:val="20"/>
        </w:rPr>
        <w:t xml:space="preserve"> </w:t>
      </w:r>
      <w:hyperlink r:id="rId15" w:history="1">
        <w:r w:rsidR="00237ED4" w:rsidRPr="00237ED4">
          <w:rPr>
            <w:rStyle w:val="Hipercze"/>
            <w:b/>
            <w:sz w:val="20"/>
            <w:szCs w:val="20"/>
          </w:rPr>
          <w:t>https://awf-katowice.logintrade.net/rejestracja/ustawowe.html</w:t>
        </w:r>
      </w:hyperlink>
      <w:r w:rsidR="00237ED4" w:rsidRPr="00237ED4">
        <w:rPr>
          <w:sz w:val="20"/>
          <w:szCs w:val="20"/>
        </w:rPr>
        <w:t xml:space="preserve"> </w:t>
      </w:r>
      <w:r w:rsidRPr="00237ED4">
        <w:rPr>
          <w:rFonts w:eastAsia="TimesNewRomanPSMT"/>
          <w:color w:val="000000"/>
          <w:sz w:val="20"/>
          <w:szCs w:val="20"/>
        </w:rPr>
        <w:t>oraz</w:t>
      </w:r>
      <w:r w:rsidR="00237ED4" w:rsidRPr="00237ED4">
        <w:rPr>
          <w:rFonts w:eastAsia="TimesNewRomanPSMT"/>
          <w:color w:val="000000"/>
          <w:sz w:val="20"/>
          <w:szCs w:val="20"/>
        </w:rPr>
        <w:t xml:space="preserve"> </w:t>
      </w:r>
      <w:r w:rsidRPr="00237ED4">
        <w:rPr>
          <w:rFonts w:eastAsia="TimesNewRomanPSMT"/>
          <w:color w:val="000000"/>
          <w:sz w:val="20"/>
          <w:szCs w:val="20"/>
        </w:rPr>
        <w:t>zaakceptować regulamin korzystania z Platformy przetargowej dostępny pod adresem:</w:t>
      </w:r>
    </w:p>
    <w:p w14:paraId="155F9141" w14:textId="565F00E6" w:rsidR="007A4784" w:rsidRPr="00237ED4" w:rsidRDefault="00B505D1" w:rsidP="00237ED4">
      <w:pPr>
        <w:pStyle w:val="Akapitzlist"/>
        <w:keepLines/>
        <w:tabs>
          <w:tab w:val="left" w:pos="426"/>
        </w:tabs>
        <w:spacing w:after="0" w:line="271" w:lineRule="auto"/>
        <w:ind w:left="284" w:hanging="284"/>
        <w:jc w:val="both"/>
        <w:rPr>
          <w:rFonts w:eastAsia="TimesNewRomanPSMT"/>
          <w:b/>
          <w:bCs/>
          <w:color w:val="000000"/>
          <w:sz w:val="20"/>
          <w:szCs w:val="20"/>
        </w:rPr>
      </w:pPr>
      <w:r w:rsidRPr="00237ED4">
        <w:rPr>
          <w:rFonts w:eastAsia="TimesNewRomanPSMT"/>
          <w:b/>
          <w:bCs/>
          <w:color w:val="000000"/>
          <w:sz w:val="20"/>
          <w:szCs w:val="20"/>
        </w:rPr>
        <w:tab/>
      </w:r>
      <w:hyperlink r:id="rId16" w:history="1">
        <w:r w:rsidR="00237ED4" w:rsidRPr="00237ED4">
          <w:rPr>
            <w:rStyle w:val="Hipercze"/>
            <w:rFonts w:eastAsia="TimesNewRomanPSMT"/>
            <w:b/>
            <w:bCs/>
            <w:sz w:val="20"/>
            <w:szCs w:val="20"/>
          </w:rPr>
          <w:t>https://awf-katowice.logintrade.net/rejestracja/regulamin.html</w:t>
        </w:r>
      </w:hyperlink>
      <w:r w:rsidR="00237ED4" w:rsidRPr="00237ED4">
        <w:rPr>
          <w:rFonts w:eastAsia="TimesNewRomanPSMT"/>
          <w:b/>
          <w:bCs/>
          <w:color w:val="000000"/>
          <w:sz w:val="20"/>
          <w:szCs w:val="20"/>
        </w:rPr>
        <w:t xml:space="preserve"> </w:t>
      </w:r>
    </w:p>
    <w:p w14:paraId="0E5427D5" w14:textId="77777777" w:rsidR="007A4784" w:rsidRPr="00237ED4" w:rsidRDefault="00B505D1" w:rsidP="00237ED4">
      <w:pPr>
        <w:pStyle w:val="Akapitzlist"/>
        <w:keepLines/>
        <w:tabs>
          <w:tab w:val="left" w:pos="426"/>
        </w:tabs>
        <w:spacing w:after="0"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  <w:r w:rsidRPr="00237ED4">
        <w:rPr>
          <w:rFonts w:eastAsia="TimesNewRomanPSMT"/>
          <w:color w:val="000000"/>
          <w:sz w:val="20"/>
          <w:szCs w:val="20"/>
        </w:rPr>
        <w:t>2.</w:t>
      </w:r>
      <w:r w:rsidRPr="00237ED4">
        <w:rPr>
          <w:rFonts w:eastAsia="TimesNewRomanPSMT"/>
          <w:color w:val="000000"/>
          <w:sz w:val="20"/>
          <w:szCs w:val="20"/>
        </w:rPr>
        <w:tab/>
        <w:t>Złożenie oferty poprzez Platformę przetargową oznacza akceptację regulaminu, o którym mowa w ust. 1 niniejszego rozdziału SWZ.</w:t>
      </w:r>
    </w:p>
    <w:p w14:paraId="4D88D937" w14:textId="77777777" w:rsidR="007A4784" w:rsidRPr="00237ED4" w:rsidRDefault="00B505D1" w:rsidP="00237ED4">
      <w:pPr>
        <w:pStyle w:val="Akapitzlist"/>
        <w:keepLines/>
        <w:tabs>
          <w:tab w:val="left" w:pos="426"/>
        </w:tabs>
        <w:spacing w:after="0"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  <w:r w:rsidRPr="00237ED4">
        <w:rPr>
          <w:rFonts w:eastAsia="TimesNewRomanPSMT"/>
          <w:color w:val="000000"/>
          <w:sz w:val="20"/>
          <w:szCs w:val="20"/>
        </w:rPr>
        <w:t>3.</w:t>
      </w:r>
      <w:r w:rsidRPr="00237ED4">
        <w:rPr>
          <w:rFonts w:eastAsia="TimesNewRomanPSMT"/>
          <w:color w:val="000000"/>
          <w:sz w:val="20"/>
          <w:szCs w:val="20"/>
        </w:rPr>
        <w:tab/>
        <w:t xml:space="preserve">Wymagania techniczne związane z korzystaniem z Platformy przetargowej – wskazane </w:t>
      </w:r>
      <w:r w:rsidR="00BB03D3" w:rsidRPr="00237ED4">
        <w:rPr>
          <w:rFonts w:eastAsia="TimesNewRomanPSMT"/>
          <w:color w:val="000000"/>
          <w:sz w:val="20"/>
          <w:szCs w:val="20"/>
        </w:rPr>
        <w:br/>
      </w:r>
      <w:r w:rsidRPr="00237ED4">
        <w:rPr>
          <w:rFonts w:eastAsia="TimesNewRomanPSMT"/>
          <w:color w:val="000000"/>
          <w:sz w:val="20"/>
          <w:szCs w:val="20"/>
        </w:rPr>
        <w:t>są</w:t>
      </w:r>
      <w:r w:rsidR="00BB03D3" w:rsidRPr="00237ED4">
        <w:rPr>
          <w:rFonts w:eastAsia="TimesNewRomanPSMT"/>
          <w:color w:val="000000"/>
          <w:sz w:val="20"/>
          <w:szCs w:val="20"/>
        </w:rPr>
        <w:t xml:space="preserve"> </w:t>
      </w:r>
      <w:r w:rsidRPr="00237ED4">
        <w:rPr>
          <w:rFonts w:eastAsia="TimesNewRomanPSMT"/>
          <w:color w:val="000000"/>
          <w:sz w:val="20"/>
          <w:szCs w:val="20"/>
        </w:rPr>
        <w:t>na stronie internetowej Platformy przetargowej - pod adresem:</w:t>
      </w:r>
    </w:p>
    <w:p w14:paraId="1601EDB9" w14:textId="28E3FFED" w:rsidR="007A4784" w:rsidRPr="00237ED4" w:rsidRDefault="00B505D1" w:rsidP="00237ED4">
      <w:pPr>
        <w:pStyle w:val="Akapitzlist"/>
        <w:keepLines/>
        <w:tabs>
          <w:tab w:val="left" w:pos="426"/>
        </w:tabs>
        <w:spacing w:after="0" w:line="271" w:lineRule="auto"/>
        <w:ind w:left="284" w:hanging="284"/>
        <w:jc w:val="both"/>
        <w:rPr>
          <w:rFonts w:eastAsia="TimesNewRomanPSMT"/>
          <w:b/>
          <w:bCs/>
          <w:color w:val="000000"/>
          <w:sz w:val="20"/>
          <w:szCs w:val="20"/>
        </w:rPr>
      </w:pPr>
      <w:r w:rsidRPr="00237ED4">
        <w:rPr>
          <w:rFonts w:eastAsia="TimesNewRomanPSMT"/>
          <w:color w:val="000000"/>
          <w:sz w:val="20"/>
          <w:szCs w:val="20"/>
        </w:rPr>
        <w:tab/>
      </w:r>
      <w:hyperlink r:id="rId17" w:history="1">
        <w:r w:rsidR="00237ED4" w:rsidRPr="00237ED4">
          <w:rPr>
            <w:rStyle w:val="Hipercze"/>
            <w:rFonts w:eastAsia="TimesNewRomanPSMT"/>
            <w:b/>
            <w:bCs/>
            <w:sz w:val="20"/>
            <w:szCs w:val="20"/>
          </w:rPr>
          <w:t>https://awf-katowice.logintrade.net/rejestracja/instrukcje.html</w:t>
        </w:r>
      </w:hyperlink>
      <w:r w:rsidR="00237ED4" w:rsidRPr="00237ED4">
        <w:rPr>
          <w:rFonts w:eastAsia="TimesNewRomanPSMT"/>
          <w:b/>
          <w:bCs/>
          <w:color w:val="000000"/>
          <w:sz w:val="20"/>
          <w:szCs w:val="20"/>
        </w:rPr>
        <w:t xml:space="preserve">   </w:t>
      </w:r>
    </w:p>
    <w:p w14:paraId="63098468" w14:textId="77777777" w:rsidR="007A4784" w:rsidRPr="00237ED4" w:rsidRDefault="00B505D1" w:rsidP="00237ED4">
      <w:pPr>
        <w:pStyle w:val="Akapitzlist"/>
        <w:keepLines/>
        <w:tabs>
          <w:tab w:val="left" w:pos="426"/>
        </w:tabs>
        <w:spacing w:after="0"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  <w:r w:rsidRPr="00237ED4">
        <w:rPr>
          <w:rFonts w:eastAsia="TimesNewRomanPSMT"/>
          <w:color w:val="000000"/>
          <w:sz w:val="20"/>
          <w:szCs w:val="20"/>
        </w:rPr>
        <w:t>4.</w:t>
      </w:r>
      <w:r w:rsidRPr="00237ED4">
        <w:rPr>
          <w:rFonts w:eastAsia="TimesNewRomanPSMT"/>
          <w:color w:val="000000"/>
          <w:sz w:val="20"/>
          <w:szCs w:val="20"/>
        </w:rPr>
        <w:tab/>
        <w:t>Wsparcia technicznego w zakresie działania Platformy przetargowej udziela jej dostawca,</w:t>
      </w:r>
      <w:r w:rsidRPr="00237ED4">
        <w:rPr>
          <w:rFonts w:eastAsia="TimesNewRomanPSMT"/>
          <w:color w:val="000000"/>
          <w:sz w:val="20"/>
          <w:szCs w:val="20"/>
        </w:rPr>
        <w:br/>
        <w:t xml:space="preserve">tj. </w:t>
      </w:r>
      <w:proofErr w:type="spellStart"/>
      <w:r w:rsidRPr="00237ED4">
        <w:rPr>
          <w:rFonts w:eastAsia="TimesNewRomanPSMT"/>
          <w:color w:val="000000"/>
          <w:sz w:val="20"/>
          <w:szCs w:val="20"/>
        </w:rPr>
        <w:t>Logintrade</w:t>
      </w:r>
      <w:proofErr w:type="spellEnd"/>
      <w:r w:rsidRPr="00237ED4">
        <w:rPr>
          <w:rFonts w:eastAsia="TimesNewRomanPSMT"/>
          <w:color w:val="000000"/>
          <w:sz w:val="20"/>
          <w:szCs w:val="20"/>
        </w:rPr>
        <w:t xml:space="preserve"> SA ul. Legnicka 57D, lokal B/J, 54-203 Wrocław, nr tel. 71 787 35 34, e-mail: helpdesk@logintrade.net od poniedziałku do piątku (dni robocze) w godz. 8.00 – 16.00.</w:t>
      </w:r>
    </w:p>
    <w:p w14:paraId="7F297E71" w14:textId="117CC7EA" w:rsidR="007A4784" w:rsidRPr="00237ED4" w:rsidRDefault="00B505D1" w:rsidP="00237ED4">
      <w:pPr>
        <w:pStyle w:val="Akapitzlist"/>
        <w:keepLines/>
        <w:tabs>
          <w:tab w:val="left" w:pos="567"/>
        </w:tabs>
        <w:spacing w:after="0"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  <w:r w:rsidRPr="00237ED4">
        <w:rPr>
          <w:rFonts w:eastAsia="TimesNewRomanPSMT"/>
          <w:color w:val="000000"/>
          <w:sz w:val="20"/>
          <w:szCs w:val="20"/>
        </w:rPr>
        <w:t xml:space="preserve">5. Sposoby złożenia oferty za pośrednictwem Platformy przetargowej oraz potwierdzenia złożenia oferty </w:t>
      </w:r>
      <w:r w:rsidR="00237ED4">
        <w:rPr>
          <w:rFonts w:eastAsia="TimesNewRomanPSMT"/>
          <w:color w:val="000000"/>
          <w:sz w:val="20"/>
          <w:szCs w:val="20"/>
        </w:rPr>
        <w:br/>
      </w:r>
      <w:r w:rsidRPr="00237ED4">
        <w:rPr>
          <w:rFonts w:eastAsia="TimesNewRomanPSMT"/>
          <w:color w:val="000000"/>
          <w:sz w:val="20"/>
          <w:szCs w:val="20"/>
        </w:rPr>
        <w:t>(w zależności od wyboru opcji z logowaniem lub bez logowania), zostały opisane</w:t>
      </w:r>
      <w:r w:rsidR="00237ED4">
        <w:rPr>
          <w:rFonts w:eastAsia="TimesNewRomanPSMT"/>
          <w:color w:val="000000"/>
          <w:sz w:val="20"/>
          <w:szCs w:val="20"/>
        </w:rPr>
        <w:t xml:space="preserve"> </w:t>
      </w:r>
      <w:r w:rsidRPr="00237ED4">
        <w:rPr>
          <w:rFonts w:eastAsia="TimesNewRomanPSMT"/>
          <w:color w:val="000000"/>
          <w:sz w:val="20"/>
          <w:szCs w:val="20"/>
        </w:rPr>
        <w:t>w Instrukcjach użytkowników Platformy przetargowej.</w:t>
      </w:r>
    </w:p>
    <w:p w14:paraId="75E4AE22" w14:textId="4FE966CE" w:rsidR="007A4784" w:rsidRPr="00237ED4" w:rsidRDefault="00B505D1" w:rsidP="00237ED4">
      <w:pPr>
        <w:pStyle w:val="Akapitzlist"/>
        <w:keepLines/>
        <w:tabs>
          <w:tab w:val="left" w:pos="426"/>
        </w:tabs>
        <w:spacing w:after="0"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  <w:r w:rsidRPr="00237ED4">
        <w:rPr>
          <w:rFonts w:eastAsia="TimesNewRomanPSMT"/>
          <w:color w:val="000000"/>
          <w:sz w:val="20"/>
          <w:szCs w:val="20"/>
        </w:rPr>
        <w:lastRenderedPageBreak/>
        <w:t>6</w:t>
      </w:r>
      <w:r w:rsidRPr="00237ED4">
        <w:rPr>
          <w:rFonts w:eastAsia="TimesNewRomanPSMT"/>
          <w:sz w:val="20"/>
          <w:szCs w:val="20"/>
        </w:rPr>
        <w:t xml:space="preserve">.    Oferty, oświadczenia, o których </w:t>
      </w:r>
      <w:r w:rsidRPr="00237ED4">
        <w:rPr>
          <w:rFonts w:eastAsia="TimesNewRomanPSMT"/>
          <w:color w:val="000000"/>
          <w:sz w:val="20"/>
          <w:szCs w:val="20"/>
        </w:rPr>
        <w:t>mowa w art. 125 ust. 1 ustawy, oświadczenie o którym mowa w</w:t>
      </w:r>
      <w:r w:rsidR="00A3362D" w:rsidRPr="00237ED4">
        <w:rPr>
          <w:rFonts w:eastAsia="TimesNewRomanPSMT"/>
          <w:color w:val="000000"/>
          <w:sz w:val="20"/>
          <w:szCs w:val="20"/>
        </w:rPr>
        <w:t> </w:t>
      </w:r>
      <w:r w:rsidRPr="00237ED4">
        <w:rPr>
          <w:rFonts w:eastAsia="TimesNewRomanPSMT"/>
          <w:color w:val="000000"/>
          <w:sz w:val="20"/>
          <w:szCs w:val="20"/>
        </w:rPr>
        <w:t>art. 117 ust. 4 ustawy, pełnomocnictwo, sporządza się w postaci elektronicznej,</w:t>
      </w:r>
      <w:r w:rsidR="00340ACE" w:rsidRPr="00237ED4">
        <w:rPr>
          <w:rFonts w:eastAsia="TimesNewRomanPSMT"/>
          <w:color w:val="000000"/>
          <w:sz w:val="20"/>
          <w:szCs w:val="20"/>
        </w:rPr>
        <w:t xml:space="preserve"> </w:t>
      </w:r>
      <w:r w:rsidRPr="00237ED4">
        <w:rPr>
          <w:rFonts w:eastAsia="TimesNewRomanPSMT"/>
          <w:color w:val="000000"/>
          <w:sz w:val="20"/>
          <w:szCs w:val="20"/>
        </w:rPr>
        <w:t xml:space="preserve">w formatach danych określonych </w:t>
      </w:r>
      <w:r w:rsidR="00237ED4">
        <w:rPr>
          <w:rFonts w:eastAsia="TimesNewRomanPSMT"/>
          <w:color w:val="000000"/>
          <w:sz w:val="20"/>
          <w:szCs w:val="20"/>
        </w:rPr>
        <w:br/>
      </w:r>
      <w:r w:rsidRPr="00237ED4">
        <w:rPr>
          <w:rFonts w:eastAsia="TimesNewRomanPSMT"/>
          <w:color w:val="000000"/>
          <w:sz w:val="20"/>
          <w:szCs w:val="20"/>
        </w:rPr>
        <w:t>w przepisach wydanych na podstawie art. 18 ustawy z dnia 17 lutego 2005 r. o informatyzacji działalności podmiotów realizujących zadania publiczne (</w:t>
      </w:r>
      <w:r w:rsidR="00445CA9">
        <w:rPr>
          <w:rFonts w:eastAsia="TimesNewRomanPSMT"/>
          <w:color w:val="000000"/>
          <w:sz w:val="20"/>
          <w:szCs w:val="20"/>
        </w:rPr>
        <w:t xml:space="preserve">tekst jedn. </w:t>
      </w:r>
      <w:r w:rsidRPr="00237ED4">
        <w:rPr>
          <w:rFonts w:eastAsia="TimesNewRomanPSMT"/>
          <w:color w:val="000000"/>
          <w:sz w:val="20"/>
          <w:szCs w:val="20"/>
        </w:rPr>
        <w:t xml:space="preserve">Dz.U. z </w:t>
      </w:r>
      <w:r w:rsidR="00445CA9">
        <w:rPr>
          <w:rFonts w:eastAsia="TimesNewRomanPSMT"/>
          <w:color w:val="000000"/>
          <w:sz w:val="20"/>
          <w:szCs w:val="20"/>
        </w:rPr>
        <w:t>2024 r. poz. 1557</w:t>
      </w:r>
      <w:r w:rsidRPr="00237ED4">
        <w:rPr>
          <w:rFonts w:eastAsia="TimesNewRomanPSMT"/>
          <w:color w:val="000000"/>
          <w:sz w:val="20"/>
          <w:szCs w:val="20"/>
        </w:rPr>
        <w:t>), z zastrzeżeniem formatów, o których mowa w art. 66 ust. 1 ustawy, z uwzględnieniem rodzaju przekazywanych danych.</w:t>
      </w:r>
    </w:p>
    <w:p w14:paraId="60F93C92" w14:textId="3652A102" w:rsidR="007A4784" w:rsidRPr="00237ED4" w:rsidRDefault="00B505D1" w:rsidP="00CA38A3">
      <w:pPr>
        <w:pStyle w:val="Akapitzlist"/>
        <w:keepLines/>
        <w:numPr>
          <w:ilvl w:val="0"/>
          <w:numId w:val="14"/>
        </w:numPr>
        <w:tabs>
          <w:tab w:val="left" w:pos="426"/>
        </w:tabs>
        <w:spacing w:after="0"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  <w:r w:rsidRPr="00237ED4">
        <w:rPr>
          <w:rFonts w:eastAsia="TimesNewRomanPSMT"/>
          <w:color w:val="000000"/>
          <w:sz w:val="20"/>
          <w:szCs w:val="20"/>
        </w:rPr>
        <w:t xml:space="preserve">Informacje, oświadczenia lub dokumenty, inne niż określone w ust. 6 niniejszego rozdziału SWZ, przekazywane w postępowaniu o udzielenie zamówienia, sporządza się w postaci elektronicznej, </w:t>
      </w:r>
      <w:r w:rsidR="002E1B67">
        <w:rPr>
          <w:rFonts w:eastAsia="TimesNewRomanPSMT"/>
          <w:color w:val="000000"/>
          <w:sz w:val="20"/>
          <w:szCs w:val="20"/>
        </w:rPr>
        <w:br/>
      </w:r>
      <w:r w:rsidRPr="00237ED4">
        <w:rPr>
          <w:rFonts w:eastAsia="TimesNewRomanPSMT"/>
          <w:color w:val="000000"/>
          <w:sz w:val="20"/>
          <w:szCs w:val="20"/>
        </w:rPr>
        <w:t>w formatach danych określonych w przepisach wydanych na podstawie art. 18 ustawy z dnia 17 lutego 2005 r.</w:t>
      </w:r>
      <w:r w:rsidR="00FB6795">
        <w:rPr>
          <w:rFonts w:eastAsia="TimesNewRomanPSMT"/>
          <w:color w:val="000000"/>
          <w:sz w:val="20"/>
          <w:szCs w:val="20"/>
        </w:rPr>
        <w:t xml:space="preserve"> </w:t>
      </w:r>
      <w:r w:rsidRPr="00237ED4">
        <w:rPr>
          <w:rFonts w:eastAsia="TimesNewRomanPSMT"/>
          <w:color w:val="000000"/>
          <w:sz w:val="20"/>
          <w:szCs w:val="20"/>
        </w:rPr>
        <w:t>o informatyzacji działalności podmiotów realizujących zadania publiczne lub jako tekst wpisany bezpośrednio do wiadomości przekazywanej przy użyciu środków komunikacji elektronicznej, wskazanych przez Zamawiającego w niniejszej SWZ.</w:t>
      </w:r>
    </w:p>
    <w:p w14:paraId="54958E5F" w14:textId="74FA4FFB" w:rsidR="007A4784" w:rsidRPr="00237ED4" w:rsidRDefault="00B505D1" w:rsidP="00CA38A3">
      <w:pPr>
        <w:pStyle w:val="Akapitzlist"/>
        <w:keepLines/>
        <w:numPr>
          <w:ilvl w:val="0"/>
          <w:numId w:val="6"/>
        </w:numPr>
        <w:tabs>
          <w:tab w:val="left" w:pos="426"/>
        </w:tabs>
        <w:spacing w:after="0"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  <w:r w:rsidRPr="00237ED4">
        <w:rPr>
          <w:rFonts w:eastAsia="TimesNewRomanPSMT"/>
          <w:color w:val="000000"/>
          <w:sz w:val="20"/>
          <w:szCs w:val="20"/>
        </w:rPr>
        <w:t xml:space="preserve">W przypadku gdy dokumenty elektroniczne w postępowaniu o udzielenie zamówienia, przekazywane przy użyciu środków komunikacji elektronicznej, zawierają informacje stanowiące tajemnicę przedsiębiorstwa </w:t>
      </w:r>
      <w:r w:rsidR="00237ED4">
        <w:rPr>
          <w:rFonts w:eastAsia="TimesNewRomanPSMT"/>
          <w:color w:val="000000"/>
          <w:sz w:val="20"/>
          <w:szCs w:val="20"/>
        </w:rPr>
        <w:br/>
      </w:r>
      <w:r w:rsidRPr="00237ED4">
        <w:rPr>
          <w:rFonts w:eastAsia="TimesNewRomanPSMT"/>
          <w:color w:val="000000"/>
          <w:sz w:val="20"/>
          <w:szCs w:val="20"/>
        </w:rPr>
        <w:t xml:space="preserve">w rozumieniu przepisów ustawy z dnia 16 kwietnia 1993 </w:t>
      </w:r>
      <w:proofErr w:type="spellStart"/>
      <w:r w:rsidRPr="00237ED4">
        <w:rPr>
          <w:rFonts w:eastAsia="TimesNewRomanPSMT"/>
          <w:color w:val="000000"/>
          <w:sz w:val="20"/>
          <w:szCs w:val="20"/>
        </w:rPr>
        <w:t>r.o</w:t>
      </w:r>
      <w:proofErr w:type="spellEnd"/>
      <w:r w:rsidRPr="00237ED4">
        <w:rPr>
          <w:rFonts w:eastAsia="TimesNewRomanPSMT"/>
          <w:color w:val="000000"/>
          <w:sz w:val="20"/>
          <w:szCs w:val="20"/>
        </w:rPr>
        <w:t xml:space="preserve"> zwalczaniu nieuczciwej konkurencji (Dz. U. </w:t>
      </w:r>
      <w:r w:rsidR="00FB6795">
        <w:rPr>
          <w:rFonts w:eastAsia="TimesNewRomanPSMT"/>
          <w:color w:val="000000"/>
          <w:sz w:val="20"/>
          <w:szCs w:val="20"/>
        </w:rPr>
        <w:t xml:space="preserve"> </w:t>
      </w:r>
      <w:r w:rsidR="00145E31">
        <w:rPr>
          <w:rFonts w:eastAsia="TimesNewRomanPSMT"/>
          <w:color w:val="000000"/>
          <w:sz w:val="20"/>
          <w:szCs w:val="20"/>
        </w:rPr>
        <w:br/>
      </w:r>
      <w:r w:rsidRPr="00237ED4">
        <w:rPr>
          <w:rFonts w:eastAsia="TimesNewRomanPSMT"/>
          <w:color w:val="000000"/>
          <w:sz w:val="20"/>
          <w:szCs w:val="20"/>
        </w:rPr>
        <w:t>z 202</w:t>
      </w:r>
      <w:r w:rsidR="0094244F" w:rsidRPr="00237ED4">
        <w:rPr>
          <w:rFonts w:eastAsia="TimesNewRomanPSMT"/>
          <w:color w:val="000000"/>
          <w:sz w:val="20"/>
          <w:szCs w:val="20"/>
        </w:rPr>
        <w:t>2</w:t>
      </w:r>
      <w:r w:rsidRPr="00237ED4">
        <w:rPr>
          <w:rFonts w:eastAsia="TimesNewRomanPSMT"/>
          <w:color w:val="000000"/>
          <w:sz w:val="20"/>
          <w:szCs w:val="20"/>
        </w:rPr>
        <w:t xml:space="preserve"> r. poz. </w:t>
      </w:r>
      <w:r w:rsidR="0094244F" w:rsidRPr="00237ED4">
        <w:rPr>
          <w:rFonts w:eastAsia="TimesNewRomanPSMT"/>
          <w:color w:val="000000"/>
          <w:sz w:val="20"/>
          <w:szCs w:val="20"/>
        </w:rPr>
        <w:t>1233</w:t>
      </w:r>
      <w:r w:rsidRPr="00237ED4">
        <w:rPr>
          <w:rFonts w:eastAsia="TimesNewRomanPSMT"/>
          <w:color w:val="000000"/>
          <w:sz w:val="20"/>
          <w:szCs w:val="20"/>
        </w:rPr>
        <w:t xml:space="preserve">), Wykonawca, w celu utrzymania w poufności tych informacji, przekazuje </w:t>
      </w:r>
      <w:r w:rsidR="00FB6795">
        <w:rPr>
          <w:rFonts w:eastAsia="TimesNewRomanPSMT"/>
          <w:color w:val="000000"/>
          <w:sz w:val="20"/>
          <w:szCs w:val="20"/>
        </w:rPr>
        <w:t xml:space="preserve"> </w:t>
      </w:r>
      <w:r w:rsidRPr="00237ED4">
        <w:rPr>
          <w:rFonts w:eastAsia="TimesNewRomanPSMT"/>
          <w:color w:val="000000"/>
          <w:sz w:val="20"/>
          <w:szCs w:val="20"/>
        </w:rPr>
        <w:t xml:space="preserve">je </w:t>
      </w:r>
      <w:r w:rsidR="00145E31">
        <w:rPr>
          <w:rFonts w:eastAsia="TimesNewRomanPSMT"/>
          <w:color w:val="000000"/>
          <w:sz w:val="20"/>
          <w:szCs w:val="20"/>
        </w:rPr>
        <w:br/>
      </w:r>
      <w:r w:rsidRPr="00237ED4">
        <w:rPr>
          <w:rFonts w:eastAsia="TimesNewRomanPSMT"/>
          <w:color w:val="000000"/>
          <w:sz w:val="20"/>
          <w:szCs w:val="20"/>
        </w:rPr>
        <w:t>w wydzielonym i odpowiednio oznaczonym pliku.</w:t>
      </w:r>
    </w:p>
    <w:p w14:paraId="0883AA7B" w14:textId="77777777" w:rsidR="007A4784" w:rsidRPr="00237ED4" w:rsidRDefault="00B505D1" w:rsidP="00237ED4">
      <w:pPr>
        <w:pStyle w:val="Akapitzlist"/>
        <w:keepLines/>
        <w:tabs>
          <w:tab w:val="left" w:pos="426"/>
        </w:tabs>
        <w:spacing w:after="0"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  <w:r w:rsidRPr="00237ED4">
        <w:rPr>
          <w:rFonts w:eastAsia="TimesNewRomanPSMT"/>
          <w:color w:val="000000"/>
          <w:sz w:val="20"/>
          <w:szCs w:val="20"/>
        </w:rPr>
        <w:t>9.</w:t>
      </w:r>
      <w:r w:rsidRPr="00237ED4">
        <w:rPr>
          <w:rFonts w:eastAsia="TimesNewRomanPSMT"/>
          <w:color w:val="000000"/>
          <w:sz w:val="20"/>
          <w:szCs w:val="20"/>
        </w:rPr>
        <w:tab/>
        <w:t>W przypadku przekazywania w postępowaniu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3E2FED9A" w14:textId="22D30AE6" w:rsidR="007A4784" w:rsidRPr="00237ED4" w:rsidRDefault="00B505D1" w:rsidP="00237ED4">
      <w:pPr>
        <w:pStyle w:val="Akapitzlist"/>
        <w:keepLines/>
        <w:tabs>
          <w:tab w:val="left" w:pos="426"/>
        </w:tabs>
        <w:spacing w:after="0"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  <w:r w:rsidRPr="00237ED4">
        <w:rPr>
          <w:rFonts w:eastAsia="TimesNewRomanPSMT"/>
          <w:color w:val="000000"/>
          <w:sz w:val="20"/>
          <w:szCs w:val="20"/>
        </w:rPr>
        <w:t>10.</w:t>
      </w:r>
      <w:r w:rsidRPr="00237ED4">
        <w:rPr>
          <w:rFonts w:eastAsia="TimesNewRomanPSMT"/>
          <w:color w:val="000000"/>
          <w:sz w:val="20"/>
          <w:szCs w:val="20"/>
        </w:rPr>
        <w:tab/>
        <w:t xml:space="preserve">Zamawiający informuje, iż w przypadku przesłania przez Wykonawcę dokumentów elektronicznych skompresowanych (w tym oferta przetargowa), dopuszczone są jedynie formaty danych wskazanych </w:t>
      </w:r>
      <w:r w:rsidR="00237ED4">
        <w:rPr>
          <w:rFonts w:eastAsia="TimesNewRomanPSMT"/>
          <w:color w:val="000000"/>
          <w:sz w:val="20"/>
          <w:szCs w:val="20"/>
        </w:rPr>
        <w:br/>
      </w:r>
      <w:r w:rsidRPr="00237ED4">
        <w:rPr>
          <w:rFonts w:eastAsia="TimesNewRomanPSMT"/>
          <w:color w:val="000000"/>
          <w:sz w:val="20"/>
          <w:szCs w:val="20"/>
        </w:rPr>
        <w:t xml:space="preserve">w Rozporządzeniu Rady Ministrów z dnia </w:t>
      </w:r>
      <w:r w:rsidR="00D84B5C" w:rsidRPr="00D84B5C">
        <w:rPr>
          <w:rFonts w:eastAsia="TimesNewRomanPSMT"/>
          <w:color w:val="000000"/>
          <w:sz w:val="20"/>
          <w:szCs w:val="20"/>
        </w:rPr>
        <w:t>21 maja 2024 r.</w:t>
      </w:r>
      <w:r w:rsidR="00D84B5C" w:rsidRPr="00D84B5C" w:rsidDel="00D84B5C">
        <w:rPr>
          <w:rFonts w:eastAsia="TimesNewRomanPSMT"/>
          <w:color w:val="000000"/>
          <w:sz w:val="20"/>
          <w:szCs w:val="20"/>
        </w:rPr>
        <w:t xml:space="preserve"> </w:t>
      </w:r>
      <w:r w:rsidRPr="00237ED4">
        <w:rPr>
          <w:rFonts w:eastAsia="TimesNewRomanPSMT"/>
          <w:color w:val="000000"/>
          <w:sz w:val="20"/>
          <w:szCs w:val="20"/>
        </w:rPr>
        <w:t>w sprawie Krajowych Ram Interoperacyjności, minimalnych wymagań dla rejestrów publicznych  i wymiany informacji w postaci elektronicznej ora</w:t>
      </w:r>
      <w:r w:rsidR="002E6E74">
        <w:rPr>
          <w:rFonts w:eastAsia="TimesNewRomanPSMT"/>
          <w:color w:val="000000"/>
          <w:sz w:val="20"/>
          <w:szCs w:val="20"/>
        </w:rPr>
        <w:t>z</w:t>
      </w:r>
      <w:r w:rsidRPr="00237ED4">
        <w:rPr>
          <w:rFonts w:eastAsia="TimesNewRomanPSMT"/>
          <w:color w:val="000000"/>
          <w:sz w:val="20"/>
          <w:szCs w:val="20"/>
        </w:rPr>
        <w:t xml:space="preserve"> minimalnych wymagań dla systemów teleinformatycznych (Dz. U.  z </w:t>
      </w:r>
      <w:r w:rsidR="00D84B5C">
        <w:rPr>
          <w:rFonts w:eastAsia="TimesNewRomanPSMT"/>
          <w:color w:val="000000"/>
          <w:sz w:val="20"/>
          <w:szCs w:val="20"/>
        </w:rPr>
        <w:t>2024 r. poz. 773</w:t>
      </w:r>
      <w:r w:rsidRPr="00237ED4">
        <w:rPr>
          <w:rFonts w:eastAsia="TimesNewRomanPSMT"/>
          <w:color w:val="000000"/>
          <w:sz w:val="20"/>
          <w:szCs w:val="20"/>
        </w:rPr>
        <w:t xml:space="preserve">). </w:t>
      </w:r>
    </w:p>
    <w:p w14:paraId="4FBAFA45" w14:textId="6DA85B45" w:rsidR="007A4784" w:rsidRPr="00237ED4" w:rsidRDefault="00B505D1" w:rsidP="00237ED4">
      <w:pPr>
        <w:pStyle w:val="Akapitzlist"/>
        <w:keepLines/>
        <w:tabs>
          <w:tab w:val="left" w:pos="426"/>
        </w:tabs>
        <w:spacing w:after="0"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  <w:r w:rsidRPr="00237ED4">
        <w:rPr>
          <w:rFonts w:eastAsia="TimesNewRomanPSMT"/>
          <w:sz w:val="20"/>
          <w:szCs w:val="20"/>
        </w:rPr>
        <w:t xml:space="preserve">11. Zgodnie z § 12 </w:t>
      </w:r>
      <w:r w:rsidRPr="00237ED4">
        <w:rPr>
          <w:rFonts w:eastAsia="TimesNewRomanPSMT"/>
          <w:color w:val="000000"/>
          <w:sz w:val="20"/>
          <w:szCs w:val="20"/>
        </w:rPr>
        <w:t xml:space="preserve">Rozporządzenia Prezesa Rady Ministrów z dnia 30 grudnia 2020 r. w sprawie sposobu sporządzania i przekazywania informacji oraz wymagań technicznych dla dokumentów elektronicznych oraz środków komunikacji elektronicznej w postępowaniu o udzielenie zamówienia publicznego lub w konkursie (Dz.U. z 2020 r. poz. 2452): „Środki komunikacji elektronicznej w postępowaniu lub konkursie służące </w:t>
      </w:r>
      <w:r w:rsidR="00E2456A">
        <w:rPr>
          <w:rFonts w:eastAsia="TimesNewRomanPSMT"/>
          <w:color w:val="000000"/>
          <w:sz w:val="20"/>
          <w:szCs w:val="20"/>
        </w:rPr>
        <w:br/>
      </w:r>
      <w:r w:rsidRPr="00237ED4">
        <w:rPr>
          <w:rFonts w:eastAsia="TimesNewRomanPSMT"/>
          <w:color w:val="000000"/>
          <w:sz w:val="20"/>
          <w:szCs w:val="20"/>
        </w:rPr>
        <w:t>do odbioru dokumentów elektronicznych zawierających oświadczenia, o których mowa w art. 125 ust. 1 ustawy, podmiotowe</w:t>
      </w:r>
      <w:r w:rsidR="00A93702" w:rsidRPr="00237ED4">
        <w:rPr>
          <w:rFonts w:eastAsia="TimesNewRomanPSMT"/>
          <w:color w:val="000000"/>
          <w:sz w:val="20"/>
          <w:szCs w:val="20"/>
        </w:rPr>
        <w:t xml:space="preserve"> i przedmiotowe</w:t>
      </w:r>
      <w:r w:rsidRPr="00237ED4">
        <w:rPr>
          <w:rFonts w:eastAsia="TimesNewRomanPSMT"/>
          <w:color w:val="000000"/>
          <w:sz w:val="20"/>
          <w:szCs w:val="20"/>
        </w:rPr>
        <w:t xml:space="preserve"> środki dowodowe, w tym oświadczenie, o którym mowa w art. 117 ust. 4 ustawy, oraz zobowiązanie podmiotu udostępniającego zasoby, przedmiotowe środki dowodowe, pełnomocnictwo, dokumenty, o których mowa w art. 94 ust. 2 ustawy, oraz informacje, oświadczenia lub dokumenty, inne niż określone w § 11 ust. 1, umożliwiają identyfikację podmiotów przekazujących </w:t>
      </w:r>
      <w:r w:rsidR="002E1B67">
        <w:rPr>
          <w:rFonts w:eastAsia="TimesNewRomanPSMT"/>
          <w:color w:val="000000"/>
          <w:sz w:val="20"/>
          <w:szCs w:val="20"/>
        </w:rPr>
        <w:br/>
      </w:r>
      <w:r w:rsidRPr="00237ED4">
        <w:rPr>
          <w:rFonts w:eastAsia="TimesNewRomanPSMT"/>
          <w:color w:val="000000"/>
          <w:sz w:val="20"/>
          <w:szCs w:val="20"/>
        </w:rPr>
        <w:t>te dokumenty elektroniczne oraz ustalenie dokładnego czasu i daty ich odbioru”.</w:t>
      </w:r>
    </w:p>
    <w:p w14:paraId="5320144A" w14:textId="77777777" w:rsidR="00CE6D8C" w:rsidRPr="00237ED4" w:rsidRDefault="00CE6D8C" w:rsidP="00237ED4">
      <w:pPr>
        <w:suppressAutoHyphens w:val="0"/>
        <w:spacing w:after="0" w:line="271" w:lineRule="auto"/>
        <w:ind w:left="284" w:hanging="284"/>
        <w:jc w:val="both"/>
        <w:rPr>
          <w:color w:val="000000"/>
          <w:sz w:val="20"/>
          <w:szCs w:val="20"/>
        </w:rPr>
      </w:pPr>
      <w:r w:rsidRPr="00237ED4">
        <w:rPr>
          <w:rFonts w:eastAsia="TimesNewRomanPSMT"/>
          <w:color w:val="000000"/>
          <w:sz w:val="20"/>
          <w:szCs w:val="20"/>
        </w:rPr>
        <w:t xml:space="preserve">12. </w:t>
      </w:r>
      <w:r w:rsidRPr="00237ED4">
        <w:rPr>
          <w:color w:val="000000"/>
          <w:sz w:val="20"/>
          <w:szCs w:val="20"/>
        </w:rPr>
        <w:t xml:space="preserve">Wymagania techniczne, jakim musi odpowiadać sprzęt komputerowych Wykonawcy, aby móc </w:t>
      </w:r>
      <w:r w:rsidR="00BB03D3" w:rsidRPr="00237ED4">
        <w:rPr>
          <w:color w:val="000000"/>
          <w:sz w:val="20"/>
          <w:szCs w:val="20"/>
        </w:rPr>
        <w:br/>
      </w:r>
      <w:r w:rsidRPr="00237ED4">
        <w:rPr>
          <w:color w:val="000000"/>
          <w:sz w:val="20"/>
          <w:szCs w:val="20"/>
        </w:rPr>
        <w:t>korzystać z Platformy.</w:t>
      </w:r>
    </w:p>
    <w:p w14:paraId="10B731F4" w14:textId="77777777" w:rsidR="00CE6D8C" w:rsidRPr="00237ED4" w:rsidRDefault="00CE6D8C" w:rsidP="00237ED4">
      <w:pPr>
        <w:pStyle w:val="Akapitzlist"/>
        <w:suppressAutoHyphens w:val="0"/>
        <w:spacing w:after="0" w:line="271" w:lineRule="auto"/>
        <w:ind w:left="567" w:hanging="284"/>
        <w:jc w:val="both"/>
        <w:rPr>
          <w:color w:val="000000"/>
          <w:sz w:val="20"/>
          <w:szCs w:val="20"/>
        </w:rPr>
      </w:pPr>
      <w:r w:rsidRPr="00237ED4">
        <w:rPr>
          <w:color w:val="000000"/>
          <w:sz w:val="20"/>
          <w:szCs w:val="20"/>
        </w:rPr>
        <w:t xml:space="preserve">12.1 Dopuszczalne przeglądarki internetowe: </w:t>
      </w:r>
    </w:p>
    <w:p w14:paraId="5F0413AA" w14:textId="77777777" w:rsidR="00CE6D8C" w:rsidRPr="00237ED4" w:rsidRDefault="00CE6D8C" w:rsidP="00237ED4">
      <w:pPr>
        <w:spacing w:after="0" w:line="271" w:lineRule="auto"/>
        <w:ind w:left="567" w:hanging="284"/>
        <w:jc w:val="both"/>
        <w:rPr>
          <w:color w:val="000000"/>
          <w:sz w:val="20"/>
          <w:szCs w:val="20"/>
        </w:rPr>
      </w:pPr>
      <w:r w:rsidRPr="00237ED4">
        <w:rPr>
          <w:color w:val="000000"/>
          <w:sz w:val="20"/>
          <w:szCs w:val="20"/>
        </w:rPr>
        <w:t xml:space="preserve">− Internet Explorer 10 i nowsze, Edge </w:t>
      </w:r>
    </w:p>
    <w:p w14:paraId="3A73392D" w14:textId="77777777" w:rsidR="00CE6D8C" w:rsidRPr="00237ED4" w:rsidRDefault="00CE6D8C" w:rsidP="00237ED4">
      <w:pPr>
        <w:spacing w:after="0" w:line="271" w:lineRule="auto"/>
        <w:ind w:left="567" w:hanging="284"/>
        <w:jc w:val="both"/>
        <w:rPr>
          <w:color w:val="000000"/>
          <w:sz w:val="20"/>
          <w:szCs w:val="20"/>
        </w:rPr>
      </w:pPr>
      <w:r w:rsidRPr="00237ED4">
        <w:rPr>
          <w:color w:val="000000"/>
          <w:sz w:val="20"/>
          <w:szCs w:val="20"/>
        </w:rPr>
        <w:t xml:space="preserve">− Google Chrome </w:t>
      </w:r>
    </w:p>
    <w:p w14:paraId="716533B5" w14:textId="77777777" w:rsidR="00CE6D8C" w:rsidRPr="00237ED4" w:rsidRDefault="00CE6D8C" w:rsidP="00237ED4">
      <w:pPr>
        <w:spacing w:after="0" w:line="271" w:lineRule="auto"/>
        <w:ind w:left="567" w:hanging="284"/>
        <w:jc w:val="both"/>
        <w:rPr>
          <w:color w:val="000000"/>
          <w:sz w:val="20"/>
          <w:szCs w:val="20"/>
        </w:rPr>
      </w:pPr>
      <w:r w:rsidRPr="00237ED4">
        <w:rPr>
          <w:color w:val="000000"/>
          <w:sz w:val="20"/>
          <w:szCs w:val="20"/>
        </w:rPr>
        <w:t xml:space="preserve">− Mozilla </w:t>
      </w:r>
      <w:proofErr w:type="spellStart"/>
      <w:r w:rsidRPr="00237ED4">
        <w:rPr>
          <w:color w:val="000000"/>
          <w:sz w:val="20"/>
          <w:szCs w:val="20"/>
        </w:rPr>
        <w:t>Firefox</w:t>
      </w:r>
      <w:proofErr w:type="spellEnd"/>
      <w:r w:rsidRPr="00237ED4">
        <w:rPr>
          <w:color w:val="000000"/>
          <w:sz w:val="20"/>
          <w:szCs w:val="20"/>
        </w:rPr>
        <w:t xml:space="preserve"> </w:t>
      </w:r>
    </w:p>
    <w:p w14:paraId="527DA814" w14:textId="77777777" w:rsidR="00CE6D8C" w:rsidRPr="00237ED4" w:rsidRDefault="00CE6D8C" w:rsidP="00237ED4">
      <w:pPr>
        <w:spacing w:after="0" w:line="271" w:lineRule="auto"/>
        <w:ind w:left="567" w:hanging="284"/>
        <w:jc w:val="both"/>
        <w:rPr>
          <w:color w:val="000000"/>
          <w:sz w:val="20"/>
          <w:szCs w:val="20"/>
        </w:rPr>
      </w:pPr>
      <w:r w:rsidRPr="00237ED4">
        <w:rPr>
          <w:color w:val="000000"/>
          <w:sz w:val="20"/>
          <w:szCs w:val="20"/>
        </w:rPr>
        <w:t xml:space="preserve">− Opera </w:t>
      </w:r>
    </w:p>
    <w:p w14:paraId="39A5F4E3" w14:textId="77777777" w:rsidR="00CE6D8C" w:rsidRPr="00237ED4" w:rsidRDefault="00735A18" w:rsidP="00237ED4">
      <w:pPr>
        <w:pStyle w:val="Akapitzlist"/>
        <w:suppressAutoHyphens w:val="0"/>
        <w:spacing w:after="0" w:line="271" w:lineRule="auto"/>
        <w:ind w:left="567" w:hanging="284"/>
        <w:jc w:val="both"/>
        <w:rPr>
          <w:color w:val="000000"/>
          <w:sz w:val="20"/>
          <w:szCs w:val="20"/>
        </w:rPr>
      </w:pPr>
      <w:r w:rsidRPr="00237ED4">
        <w:rPr>
          <w:color w:val="000000"/>
          <w:sz w:val="20"/>
          <w:szCs w:val="20"/>
        </w:rPr>
        <w:t>12.2</w:t>
      </w:r>
      <w:r w:rsidR="00CE6D8C" w:rsidRPr="00237ED4">
        <w:rPr>
          <w:color w:val="000000"/>
          <w:sz w:val="20"/>
          <w:szCs w:val="20"/>
        </w:rPr>
        <w:t xml:space="preserve"> Pozostałe wymagania techniczne: </w:t>
      </w:r>
    </w:p>
    <w:p w14:paraId="2EB07857" w14:textId="77777777" w:rsidR="00CE6D8C" w:rsidRPr="00237ED4" w:rsidRDefault="00CE6D8C" w:rsidP="00237ED4">
      <w:pPr>
        <w:spacing w:after="0" w:line="271" w:lineRule="auto"/>
        <w:ind w:left="567" w:hanging="284"/>
        <w:jc w:val="both"/>
        <w:rPr>
          <w:color w:val="000000"/>
          <w:sz w:val="20"/>
          <w:szCs w:val="20"/>
        </w:rPr>
      </w:pPr>
      <w:r w:rsidRPr="00237ED4">
        <w:rPr>
          <w:color w:val="000000"/>
          <w:sz w:val="20"/>
          <w:szCs w:val="20"/>
        </w:rPr>
        <w:t xml:space="preserve">a) dostęp do sieci </w:t>
      </w:r>
      <w:proofErr w:type="spellStart"/>
      <w:r w:rsidRPr="00237ED4">
        <w:rPr>
          <w:color w:val="000000"/>
          <w:sz w:val="20"/>
          <w:szCs w:val="20"/>
        </w:rPr>
        <w:t>internet</w:t>
      </w:r>
      <w:proofErr w:type="spellEnd"/>
      <w:r w:rsidRPr="00237ED4">
        <w:rPr>
          <w:color w:val="000000"/>
          <w:sz w:val="20"/>
          <w:szCs w:val="20"/>
        </w:rPr>
        <w:t xml:space="preserve">; </w:t>
      </w:r>
    </w:p>
    <w:p w14:paraId="43056D35" w14:textId="77777777" w:rsidR="00CE6D8C" w:rsidRPr="00237ED4" w:rsidRDefault="00CE6D8C" w:rsidP="00237ED4">
      <w:pPr>
        <w:spacing w:after="0" w:line="271" w:lineRule="auto"/>
        <w:ind w:left="567" w:hanging="284"/>
        <w:jc w:val="both"/>
        <w:rPr>
          <w:color w:val="000000"/>
          <w:sz w:val="20"/>
          <w:szCs w:val="20"/>
        </w:rPr>
      </w:pPr>
      <w:r w:rsidRPr="00237ED4">
        <w:rPr>
          <w:color w:val="000000"/>
          <w:sz w:val="20"/>
          <w:szCs w:val="20"/>
        </w:rPr>
        <w:t xml:space="preserve">b) obsługa przez przeglądarkę protokołu </w:t>
      </w:r>
      <w:proofErr w:type="spellStart"/>
      <w:r w:rsidRPr="00237ED4">
        <w:rPr>
          <w:color w:val="000000"/>
          <w:sz w:val="20"/>
          <w:szCs w:val="20"/>
        </w:rPr>
        <w:t>XMLHttpRequest</w:t>
      </w:r>
      <w:proofErr w:type="spellEnd"/>
      <w:r w:rsidRPr="00237ED4">
        <w:rPr>
          <w:color w:val="000000"/>
          <w:sz w:val="20"/>
          <w:szCs w:val="20"/>
        </w:rPr>
        <w:t xml:space="preserve"> – </w:t>
      </w:r>
      <w:proofErr w:type="spellStart"/>
      <w:r w:rsidRPr="00237ED4">
        <w:rPr>
          <w:color w:val="000000"/>
          <w:sz w:val="20"/>
          <w:szCs w:val="20"/>
        </w:rPr>
        <w:t>ajax</w:t>
      </w:r>
      <w:proofErr w:type="spellEnd"/>
      <w:r w:rsidRPr="00237ED4">
        <w:rPr>
          <w:color w:val="000000"/>
          <w:sz w:val="20"/>
          <w:szCs w:val="20"/>
        </w:rPr>
        <w:t xml:space="preserve">; </w:t>
      </w:r>
    </w:p>
    <w:p w14:paraId="423B6EA8" w14:textId="77777777" w:rsidR="00CE6D8C" w:rsidRPr="00237ED4" w:rsidRDefault="00CE6D8C" w:rsidP="00237ED4">
      <w:pPr>
        <w:spacing w:after="0" w:line="271" w:lineRule="auto"/>
        <w:ind w:left="567" w:hanging="284"/>
        <w:jc w:val="both"/>
        <w:rPr>
          <w:color w:val="000000"/>
          <w:sz w:val="20"/>
          <w:szCs w:val="20"/>
        </w:rPr>
      </w:pPr>
      <w:r w:rsidRPr="00237ED4">
        <w:rPr>
          <w:color w:val="000000"/>
          <w:sz w:val="20"/>
          <w:szCs w:val="20"/>
        </w:rPr>
        <w:t xml:space="preserve">c) włączona obsługa JavaScript; </w:t>
      </w:r>
    </w:p>
    <w:p w14:paraId="7D110C27" w14:textId="77777777" w:rsidR="00CE6D8C" w:rsidRPr="00237ED4" w:rsidRDefault="00CE6D8C" w:rsidP="00237ED4">
      <w:pPr>
        <w:spacing w:after="0" w:line="271" w:lineRule="auto"/>
        <w:ind w:left="567" w:hanging="284"/>
        <w:jc w:val="both"/>
        <w:rPr>
          <w:color w:val="000000"/>
          <w:sz w:val="20"/>
          <w:szCs w:val="20"/>
        </w:rPr>
      </w:pPr>
      <w:r w:rsidRPr="00237ED4">
        <w:rPr>
          <w:color w:val="000000"/>
          <w:sz w:val="20"/>
          <w:szCs w:val="20"/>
        </w:rPr>
        <w:t>d) zalecana szybkość łącza internetowego powyżej 500 KB/s;</w:t>
      </w:r>
    </w:p>
    <w:p w14:paraId="120C2E4E" w14:textId="77777777" w:rsidR="00CE6D8C" w:rsidRPr="00237ED4" w:rsidRDefault="00CE6D8C" w:rsidP="00237ED4">
      <w:pPr>
        <w:spacing w:after="0" w:line="271" w:lineRule="auto"/>
        <w:ind w:left="567" w:hanging="284"/>
        <w:jc w:val="both"/>
        <w:rPr>
          <w:color w:val="000000"/>
          <w:sz w:val="20"/>
          <w:szCs w:val="20"/>
        </w:rPr>
      </w:pPr>
      <w:r w:rsidRPr="00237ED4">
        <w:rPr>
          <w:color w:val="000000"/>
          <w:sz w:val="20"/>
          <w:szCs w:val="20"/>
        </w:rPr>
        <w:t xml:space="preserve"> e) zainstalowany </w:t>
      </w:r>
      <w:proofErr w:type="spellStart"/>
      <w:r w:rsidRPr="00237ED4">
        <w:rPr>
          <w:color w:val="000000"/>
          <w:sz w:val="20"/>
          <w:szCs w:val="20"/>
        </w:rPr>
        <w:t>Acrobat</w:t>
      </w:r>
      <w:proofErr w:type="spellEnd"/>
      <w:r w:rsidRPr="00237ED4">
        <w:rPr>
          <w:color w:val="000000"/>
          <w:sz w:val="20"/>
          <w:szCs w:val="20"/>
        </w:rPr>
        <w:t xml:space="preserve"> Reader; </w:t>
      </w:r>
    </w:p>
    <w:p w14:paraId="67BB1FC5" w14:textId="52F7A91D" w:rsidR="00E2456A" w:rsidRPr="00980D0D" w:rsidRDefault="00CE6D8C" w:rsidP="00980D0D">
      <w:pPr>
        <w:spacing w:after="120" w:line="271" w:lineRule="auto"/>
        <w:ind w:left="568" w:hanging="284"/>
        <w:jc w:val="both"/>
        <w:rPr>
          <w:color w:val="000000"/>
          <w:sz w:val="20"/>
          <w:szCs w:val="20"/>
        </w:rPr>
      </w:pPr>
      <w:r w:rsidRPr="00237ED4">
        <w:rPr>
          <w:color w:val="000000"/>
          <w:sz w:val="20"/>
          <w:szCs w:val="20"/>
        </w:rPr>
        <w:t>f) zainstalowane środowisko uruchomieniowe Java - Java SE Runtime Environment 6 Update 24 lub nowszy</w:t>
      </w:r>
      <w:r w:rsidR="0094244F" w:rsidRPr="00237ED4">
        <w:rPr>
          <w:color w:val="000000"/>
          <w:sz w:val="20"/>
          <w:szCs w:val="20"/>
        </w:rPr>
        <w:t>.</w:t>
      </w:r>
    </w:p>
    <w:tbl>
      <w:tblPr>
        <w:tblStyle w:val="Tabela-Siatka"/>
        <w:tblW w:w="0" w:type="auto"/>
        <w:shd w:val="clear" w:color="auto" w:fill="B4C6E7" w:themeFill="accent1" w:themeFillTint="66"/>
        <w:tblLook w:val="04A0" w:firstRow="1" w:lastRow="0" w:firstColumn="1" w:lastColumn="0" w:noHBand="0" w:noVBand="1"/>
      </w:tblPr>
      <w:tblGrid>
        <w:gridCol w:w="9062"/>
      </w:tblGrid>
      <w:tr w:rsidR="00B66ED7" w:rsidRPr="004A12F8" w14:paraId="34C2DFA8" w14:textId="77777777" w:rsidTr="00E2484E">
        <w:tc>
          <w:tcPr>
            <w:tcW w:w="9062" w:type="dxa"/>
            <w:shd w:val="clear" w:color="auto" w:fill="B4C6E7" w:themeFill="accent1" w:themeFillTint="66"/>
          </w:tcPr>
          <w:p w14:paraId="4C31FCFA" w14:textId="65FEA0BB" w:rsidR="00B66ED7" w:rsidRPr="004A12F8" w:rsidRDefault="00B66ED7" w:rsidP="00E2484E">
            <w:pPr>
              <w:pStyle w:val="Nagwek1"/>
              <w:spacing w:before="0" w:line="240" w:lineRule="auto"/>
              <w:rPr>
                <w:rFonts w:ascii="Times New Roman" w:eastAsia="TimesNewRomanPSMT" w:hAnsi="Times New Roman" w:cs="Times New Roman"/>
                <w:b/>
                <w:bCs/>
                <w:color w:val="1F3864" w:themeColor="accent1" w:themeShade="80"/>
                <w:sz w:val="20"/>
                <w:szCs w:val="20"/>
              </w:rPr>
            </w:pPr>
            <w:bookmarkStart w:id="31" w:name="_Toc184118304"/>
            <w:r w:rsidRPr="004A12F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ROZDZIAŁ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XVI</w:t>
            </w:r>
            <w:r w:rsidRPr="004A12F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B66ED7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OPIS SPOSOBU UDZIELANIA WYJAŚNIEŃ DOTYCZĄCYCH SPECYFIKACJI WARUNKÓW ZAMÓWIENIA</w:t>
            </w:r>
            <w:bookmarkEnd w:id="31"/>
          </w:p>
        </w:tc>
      </w:tr>
    </w:tbl>
    <w:p w14:paraId="2908ECF7" w14:textId="7F4899F2" w:rsidR="007A4784" w:rsidRPr="00B66ED7" w:rsidRDefault="007A4784" w:rsidP="00B66ED7">
      <w:pPr>
        <w:keepLines/>
        <w:spacing w:line="240" w:lineRule="auto"/>
        <w:jc w:val="both"/>
        <w:rPr>
          <w:rFonts w:asciiTheme="minorHAnsi" w:eastAsia="TimesNewRomanPSMT" w:hAnsiTheme="minorHAnsi" w:cstheme="minorHAnsi"/>
          <w:b/>
          <w:bCs/>
          <w:color w:val="000000"/>
          <w:sz w:val="10"/>
          <w:szCs w:val="10"/>
        </w:rPr>
      </w:pPr>
    </w:p>
    <w:p w14:paraId="42238C0D" w14:textId="77777777" w:rsidR="007A4784" w:rsidRPr="00E40E69" w:rsidRDefault="00B505D1" w:rsidP="00E40E69">
      <w:pPr>
        <w:pStyle w:val="Akapitzlist"/>
        <w:keepLines/>
        <w:spacing w:after="0"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  <w:r w:rsidRPr="00E40E69">
        <w:rPr>
          <w:rFonts w:eastAsia="TimesNewRomanPSMT"/>
          <w:color w:val="000000"/>
          <w:sz w:val="20"/>
          <w:szCs w:val="20"/>
        </w:rPr>
        <w:lastRenderedPageBreak/>
        <w:t>1.</w:t>
      </w:r>
      <w:r w:rsidRPr="00E40E69">
        <w:rPr>
          <w:rFonts w:eastAsia="TimesNewRomanPSMT"/>
          <w:color w:val="000000"/>
          <w:sz w:val="20"/>
          <w:szCs w:val="20"/>
        </w:rPr>
        <w:tab/>
        <w:t>Treść SWZ wraz z załącznikami zamieszczona jest na Platformie przetargowej.</w:t>
      </w:r>
    </w:p>
    <w:p w14:paraId="68C0AF3A" w14:textId="77777777" w:rsidR="007A4784" w:rsidRPr="00E40E69" w:rsidRDefault="00B505D1" w:rsidP="00E40E69">
      <w:pPr>
        <w:pStyle w:val="Akapitzlist"/>
        <w:keepLines/>
        <w:spacing w:after="0"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  <w:r w:rsidRPr="00E40E69">
        <w:rPr>
          <w:rFonts w:eastAsia="TimesNewRomanPSMT"/>
          <w:color w:val="000000"/>
          <w:sz w:val="20"/>
          <w:szCs w:val="20"/>
        </w:rPr>
        <w:t>2.</w:t>
      </w:r>
      <w:r w:rsidRPr="00E40E69">
        <w:rPr>
          <w:rFonts w:eastAsia="TimesNewRomanPSMT"/>
          <w:color w:val="000000"/>
          <w:sz w:val="20"/>
          <w:szCs w:val="20"/>
        </w:rPr>
        <w:tab/>
        <w:t>Wykonawca może zwrócić się do Zamawiającego z wnioskiem o wyjaśnienie treści SWZ.</w:t>
      </w:r>
    </w:p>
    <w:p w14:paraId="430F4279" w14:textId="77777777" w:rsidR="007A4784" w:rsidRPr="00E40E69" w:rsidRDefault="00B505D1" w:rsidP="00E40E69">
      <w:pPr>
        <w:pStyle w:val="Akapitzlist"/>
        <w:keepLines/>
        <w:spacing w:after="0"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  <w:r w:rsidRPr="00E40E69">
        <w:rPr>
          <w:rFonts w:eastAsia="TimesNewRomanPSMT"/>
          <w:color w:val="000000"/>
          <w:sz w:val="20"/>
          <w:szCs w:val="20"/>
        </w:rPr>
        <w:t>3.</w:t>
      </w:r>
      <w:r w:rsidRPr="00E40E69">
        <w:rPr>
          <w:rFonts w:eastAsia="TimesNewRomanPSMT"/>
          <w:color w:val="000000"/>
          <w:sz w:val="20"/>
          <w:szCs w:val="20"/>
        </w:rPr>
        <w:tab/>
      </w:r>
      <w:bookmarkStart w:id="32" w:name="_Hlk81392916"/>
      <w:r w:rsidRPr="00E40E69">
        <w:rPr>
          <w:rFonts w:eastAsia="TimesNewRomanPSMT"/>
          <w:color w:val="000000"/>
          <w:sz w:val="20"/>
          <w:szCs w:val="20"/>
        </w:rPr>
        <w:t>Zamawiający niezwłocznie udzieli wyjaśnień, jednakże nie później niż na 2 dni przed upływem terminu składania ofert, o ile wniosek o wyjaśnienie SWZ wpłynie do Zamawiającego nie później niż na 4 dni przed upływem terminu składania ofert.</w:t>
      </w:r>
      <w:bookmarkEnd w:id="32"/>
    </w:p>
    <w:p w14:paraId="3B760635" w14:textId="0F09B97F" w:rsidR="007A4784" w:rsidRPr="00E40E69" w:rsidRDefault="00B505D1" w:rsidP="00E40E69">
      <w:pPr>
        <w:pStyle w:val="Akapitzlist"/>
        <w:keepLines/>
        <w:spacing w:after="0"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  <w:r w:rsidRPr="00E40E69">
        <w:rPr>
          <w:rFonts w:eastAsia="TimesNewRomanPSMT"/>
          <w:color w:val="000000"/>
          <w:sz w:val="20"/>
          <w:szCs w:val="20"/>
        </w:rPr>
        <w:t>4.</w:t>
      </w:r>
      <w:r w:rsidRPr="00E40E69">
        <w:rPr>
          <w:rFonts w:eastAsia="TimesNewRomanPSMT"/>
          <w:color w:val="000000"/>
          <w:sz w:val="20"/>
          <w:szCs w:val="20"/>
        </w:rPr>
        <w:tab/>
        <w:t>Wszelkie wyjaśnienia, modyfikacje treści SWZ oraz inne informacje związane z niniejszym postępowaniem, Zamawiający będzie zamieszczał wyłącznie na Platformie przetargowej,</w:t>
      </w:r>
      <w:r w:rsidR="00E40E69">
        <w:rPr>
          <w:rFonts w:eastAsia="TimesNewRomanPSMT"/>
          <w:color w:val="000000"/>
          <w:sz w:val="20"/>
          <w:szCs w:val="20"/>
        </w:rPr>
        <w:t xml:space="preserve"> </w:t>
      </w:r>
      <w:r w:rsidRPr="00E40E69">
        <w:rPr>
          <w:rFonts w:eastAsia="TimesNewRomanPSMT"/>
          <w:color w:val="000000"/>
          <w:sz w:val="20"/>
          <w:szCs w:val="20"/>
        </w:rPr>
        <w:t>w wierszu oznaczonym tytułem oraz znakiem sprawy niniejszego postępowania.</w:t>
      </w:r>
    </w:p>
    <w:p w14:paraId="6232416A" w14:textId="77777777" w:rsidR="00D655AF" w:rsidRPr="00E40E69" w:rsidRDefault="00B505D1" w:rsidP="00E40E69">
      <w:pPr>
        <w:pStyle w:val="Akapitzlist"/>
        <w:keepLines/>
        <w:spacing w:after="0"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  <w:r w:rsidRPr="00E40E69">
        <w:rPr>
          <w:rFonts w:eastAsia="TimesNewRomanPSMT"/>
          <w:color w:val="000000"/>
          <w:sz w:val="20"/>
          <w:szCs w:val="20"/>
        </w:rPr>
        <w:t>5.</w:t>
      </w:r>
      <w:r w:rsidRPr="00E40E69">
        <w:rPr>
          <w:rFonts w:eastAsia="TimesNewRomanPSMT"/>
          <w:color w:val="000000"/>
          <w:sz w:val="20"/>
          <w:szCs w:val="20"/>
        </w:rPr>
        <w:tab/>
        <w:t>W uzasadnionych przypadkach Zamawiający może przed upływem terminu składania ofert zmienić treść SWZ. Każda wprowadzona przez Zamawiającego zmiana staje się w takim przypadku częścią SWZ. Dokonaną zmianę treści SWZ Zamawiający udostępnia na Platformie przetargowej.</w:t>
      </w:r>
    </w:p>
    <w:p w14:paraId="70BCFBF5" w14:textId="21A84B3D" w:rsidR="00195878" w:rsidRPr="00E40E69" w:rsidRDefault="00022E9D" w:rsidP="00E40E69">
      <w:pPr>
        <w:pStyle w:val="Akapitzlist"/>
        <w:keepLines/>
        <w:spacing w:after="0"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  <w:r w:rsidRPr="00E40E69">
        <w:rPr>
          <w:rFonts w:eastAsia="TimesNewRomanPSMT"/>
          <w:color w:val="000000"/>
          <w:sz w:val="20"/>
          <w:szCs w:val="20"/>
        </w:rPr>
        <w:t xml:space="preserve">6. </w:t>
      </w:r>
      <w:r w:rsidR="00F1016F" w:rsidRPr="00E40E69">
        <w:rPr>
          <w:rFonts w:eastAsia="TimesNewRomanPSMT"/>
          <w:color w:val="000000"/>
          <w:sz w:val="20"/>
          <w:szCs w:val="20"/>
        </w:rPr>
        <w:t xml:space="preserve">  </w:t>
      </w:r>
      <w:r w:rsidR="00D6799B" w:rsidRPr="00E40E69">
        <w:rPr>
          <w:rFonts w:eastAsia="TimesNewRomanPSMT"/>
          <w:color w:val="000000"/>
          <w:sz w:val="20"/>
          <w:szCs w:val="20"/>
        </w:rPr>
        <w:t>W celu zadania pytania należy</w:t>
      </w:r>
      <w:r w:rsidR="00D6799B" w:rsidRPr="00E40E69" w:rsidDel="00355E76">
        <w:rPr>
          <w:rFonts w:eastAsia="TimesNewRomanPSMT"/>
          <w:color w:val="000000"/>
          <w:sz w:val="20"/>
          <w:szCs w:val="20"/>
        </w:rPr>
        <w:t xml:space="preserve"> </w:t>
      </w:r>
      <w:r w:rsidR="00D6799B" w:rsidRPr="00E40E69">
        <w:rPr>
          <w:rFonts w:eastAsia="TimesNewRomanPSMT"/>
          <w:color w:val="000000"/>
          <w:sz w:val="20"/>
          <w:szCs w:val="20"/>
        </w:rPr>
        <w:t>kliknąć na przycisk „Zadaj pytanie do postępowania”</w:t>
      </w:r>
    </w:p>
    <w:p w14:paraId="7AAC0977" w14:textId="26256C92" w:rsidR="0024230F" w:rsidRDefault="00195878" w:rsidP="00E40E69">
      <w:pPr>
        <w:pStyle w:val="Akapitzlist"/>
        <w:keepLines/>
        <w:spacing w:after="0"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  <w:r w:rsidRPr="00E40E69">
        <w:rPr>
          <w:rFonts w:eastAsia="TimesNewRomanPSMT"/>
          <w:color w:val="000000"/>
          <w:sz w:val="20"/>
          <w:szCs w:val="20"/>
        </w:rPr>
        <w:t xml:space="preserve">7. </w:t>
      </w:r>
      <w:r w:rsidR="00F1016F" w:rsidRPr="00E40E69">
        <w:rPr>
          <w:rFonts w:eastAsia="TimesNewRomanPSMT"/>
          <w:color w:val="000000"/>
          <w:sz w:val="20"/>
          <w:szCs w:val="20"/>
        </w:rPr>
        <w:t xml:space="preserve"> </w:t>
      </w:r>
      <w:r w:rsidR="00E40E69">
        <w:rPr>
          <w:rFonts w:eastAsia="TimesNewRomanPSMT"/>
          <w:color w:val="000000"/>
          <w:sz w:val="20"/>
          <w:szCs w:val="20"/>
        </w:rPr>
        <w:t xml:space="preserve"> </w:t>
      </w:r>
      <w:r w:rsidR="00D6799B" w:rsidRPr="00E40E69">
        <w:rPr>
          <w:rFonts w:eastAsia="TimesNewRomanPSMT"/>
          <w:color w:val="000000"/>
          <w:sz w:val="20"/>
          <w:szCs w:val="20"/>
        </w:rPr>
        <w:t>Przedłużenie terminu składania ofert, nie wpływa na bieg terminu składania wniosku o wyjaśnienie treści SWZ.</w:t>
      </w:r>
    </w:p>
    <w:p w14:paraId="04C2E367" w14:textId="77777777" w:rsidR="00870089" w:rsidRDefault="00870089" w:rsidP="00E40E69">
      <w:pPr>
        <w:pStyle w:val="Akapitzlist"/>
        <w:keepLines/>
        <w:spacing w:after="0"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</w:p>
    <w:tbl>
      <w:tblPr>
        <w:tblStyle w:val="Tabela-Siatka"/>
        <w:tblW w:w="0" w:type="auto"/>
        <w:shd w:val="clear" w:color="auto" w:fill="B4C6E7" w:themeFill="accent1" w:themeFillTint="66"/>
        <w:tblLook w:val="04A0" w:firstRow="1" w:lastRow="0" w:firstColumn="1" w:lastColumn="0" w:noHBand="0" w:noVBand="1"/>
      </w:tblPr>
      <w:tblGrid>
        <w:gridCol w:w="9062"/>
      </w:tblGrid>
      <w:tr w:rsidR="00870089" w:rsidRPr="004A12F8" w14:paraId="2ECDBF02" w14:textId="77777777" w:rsidTr="00E2484E">
        <w:tc>
          <w:tcPr>
            <w:tcW w:w="9062" w:type="dxa"/>
            <w:shd w:val="clear" w:color="auto" w:fill="B4C6E7" w:themeFill="accent1" w:themeFillTint="66"/>
          </w:tcPr>
          <w:p w14:paraId="19B0CDA4" w14:textId="746910DA" w:rsidR="00870089" w:rsidRPr="004A12F8" w:rsidRDefault="00870089" w:rsidP="00E2484E">
            <w:pPr>
              <w:pStyle w:val="Nagwek1"/>
              <w:spacing w:before="0" w:line="240" w:lineRule="auto"/>
              <w:rPr>
                <w:rFonts w:ascii="Times New Roman" w:eastAsia="TimesNewRomanPSMT" w:hAnsi="Times New Roman" w:cs="Times New Roman"/>
                <w:b/>
                <w:bCs/>
                <w:color w:val="1F3864" w:themeColor="accent1" w:themeShade="80"/>
                <w:sz w:val="20"/>
                <w:szCs w:val="20"/>
              </w:rPr>
            </w:pPr>
            <w:bookmarkStart w:id="33" w:name="_Toc184118305"/>
            <w:r w:rsidRPr="004A12F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ROZDZIAŁ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XVII</w:t>
            </w:r>
            <w:r w:rsidRPr="004A12F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87008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TERMIN ZWIĄZANIA OFERTĄ</w:t>
            </w:r>
            <w:bookmarkEnd w:id="33"/>
          </w:p>
        </w:tc>
      </w:tr>
    </w:tbl>
    <w:p w14:paraId="71519136" w14:textId="77777777" w:rsidR="00870089" w:rsidRPr="00E40E69" w:rsidRDefault="00870089" w:rsidP="00E40E69">
      <w:pPr>
        <w:pStyle w:val="Akapitzlist"/>
        <w:keepLines/>
        <w:spacing w:after="0"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</w:p>
    <w:p w14:paraId="0C9F4C0F" w14:textId="79F7831F" w:rsidR="007A4784" w:rsidRPr="00870089" w:rsidRDefault="00B505D1" w:rsidP="00870089">
      <w:pPr>
        <w:pStyle w:val="Akapitzlist"/>
        <w:keepLines/>
        <w:numPr>
          <w:ilvl w:val="1"/>
          <w:numId w:val="3"/>
        </w:numPr>
        <w:spacing w:after="0" w:line="271" w:lineRule="auto"/>
        <w:ind w:left="284" w:hanging="284"/>
        <w:jc w:val="both"/>
        <w:rPr>
          <w:rFonts w:eastAsia="TimesNewRomanPSMT"/>
          <w:b/>
          <w:bCs/>
          <w:color w:val="000000"/>
          <w:sz w:val="20"/>
          <w:szCs w:val="20"/>
        </w:rPr>
      </w:pPr>
      <w:r w:rsidRPr="00870089">
        <w:rPr>
          <w:sz w:val="20"/>
          <w:szCs w:val="20"/>
        </w:rPr>
        <w:t xml:space="preserve">Wykonawca jest związany ofertą od dnia upływu terminu składania ofert </w:t>
      </w:r>
      <w:r w:rsidRPr="002472D5">
        <w:rPr>
          <w:sz w:val="20"/>
          <w:szCs w:val="20"/>
        </w:rPr>
        <w:t xml:space="preserve">do </w:t>
      </w:r>
      <w:r w:rsidRPr="00145E31">
        <w:rPr>
          <w:bCs/>
          <w:sz w:val="20"/>
          <w:szCs w:val="20"/>
        </w:rPr>
        <w:t>dnia</w:t>
      </w:r>
      <w:r w:rsidRPr="00145E31">
        <w:rPr>
          <w:b/>
          <w:bCs/>
          <w:sz w:val="20"/>
          <w:szCs w:val="20"/>
        </w:rPr>
        <w:t xml:space="preserve"> </w:t>
      </w:r>
      <w:r w:rsidR="00145E31" w:rsidRPr="00145E31">
        <w:rPr>
          <w:b/>
          <w:bCs/>
          <w:sz w:val="20"/>
          <w:szCs w:val="20"/>
          <w:u w:val="single"/>
        </w:rPr>
        <w:t>28.02.</w:t>
      </w:r>
      <w:r w:rsidR="00733FA2" w:rsidRPr="00145E31">
        <w:rPr>
          <w:b/>
          <w:bCs/>
          <w:sz w:val="20"/>
          <w:szCs w:val="20"/>
          <w:u w:val="single"/>
        </w:rPr>
        <w:t>202</w:t>
      </w:r>
      <w:r w:rsidR="00145E31" w:rsidRPr="00145E31">
        <w:rPr>
          <w:b/>
          <w:bCs/>
          <w:sz w:val="20"/>
          <w:szCs w:val="20"/>
          <w:u w:val="single"/>
        </w:rPr>
        <w:t>5</w:t>
      </w:r>
      <w:r w:rsidRPr="00145E31">
        <w:rPr>
          <w:b/>
          <w:sz w:val="20"/>
          <w:szCs w:val="20"/>
          <w:u w:val="single"/>
        </w:rPr>
        <w:t xml:space="preserve"> </w:t>
      </w:r>
      <w:r w:rsidR="00870089" w:rsidRPr="00145E31">
        <w:rPr>
          <w:b/>
          <w:sz w:val="20"/>
          <w:szCs w:val="20"/>
          <w:u w:val="single"/>
        </w:rPr>
        <w:t>r.</w:t>
      </w:r>
      <w:r w:rsidR="00870089" w:rsidRPr="002472D5">
        <w:rPr>
          <w:sz w:val="20"/>
          <w:szCs w:val="20"/>
        </w:rPr>
        <w:t xml:space="preserve"> </w:t>
      </w:r>
      <w:r w:rsidRPr="002472D5">
        <w:rPr>
          <w:sz w:val="20"/>
          <w:szCs w:val="20"/>
        </w:rPr>
        <w:t>P</w:t>
      </w:r>
      <w:r w:rsidRPr="00870089">
        <w:rPr>
          <w:sz w:val="20"/>
          <w:szCs w:val="20"/>
        </w:rPr>
        <w:t>ierwszym dniem terminu związania ofertą jest dzień, w którym upływa termin składania ofert.</w:t>
      </w:r>
    </w:p>
    <w:p w14:paraId="56358F60" w14:textId="633C4748" w:rsidR="007A4784" w:rsidRPr="00870089" w:rsidRDefault="00B505D1" w:rsidP="00870089">
      <w:pPr>
        <w:pStyle w:val="Akapitzlist"/>
        <w:keepLines/>
        <w:numPr>
          <w:ilvl w:val="1"/>
          <w:numId w:val="3"/>
        </w:numPr>
        <w:spacing w:after="0" w:line="271" w:lineRule="auto"/>
        <w:ind w:left="284" w:hanging="284"/>
        <w:jc w:val="both"/>
        <w:rPr>
          <w:rFonts w:eastAsia="TimesNewRomanPSMT"/>
          <w:b/>
          <w:bCs/>
          <w:color w:val="000000"/>
          <w:sz w:val="20"/>
          <w:szCs w:val="20"/>
        </w:rPr>
      </w:pPr>
      <w:r w:rsidRPr="00870089">
        <w:rPr>
          <w:sz w:val="20"/>
          <w:szCs w:val="20"/>
        </w:rPr>
        <w:t>W przypadku gdy wybór najkorzystniejszej oferty nie nastąpi przed upływem terminu związania oferta określonego w SWZ, Zamawiający przed upływem terminu związania oferta zwraca się jednokrotnie do Wykonawców o wyrażenie zgody na przedłużenie tego terminu o wskazywany przez niego okres, nie dłuższy niż 30 dni.</w:t>
      </w:r>
    </w:p>
    <w:p w14:paraId="5FCA2AFE" w14:textId="77777777" w:rsidR="007A4784" w:rsidRPr="00870089" w:rsidRDefault="00B505D1" w:rsidP="00870089">
      <w:pPr>
        <w:pStyle w:val="Akapitzlist"/>
        <w:keepLines/>
        <w:numPr>
          <w:ilvl w:val="1"/>
          <w:numId w:val="3"/>
        </w:numPr>
        <w:spacing w:after="0" w:line="271" w:lineRule="auto"/>
        <w:ind w:left="284" w:hanging="284"/>
        <w:jc w:val="both"/>
        <w:rPr>
          <w:rFonts w:eastAsia="TimesNewRomanPSMT"/>
          <w:b/>
          <w:bCs/>
          <w:color w:val="000000"/>
          <w:sz w:val="20"/>
          <w:szCs w:val="20"/>
        </w:rPr>
      </w:pPr>
      <w:r w:rsidRPr="00870089">
        <w:rPr>
          <w:sz w:val="20"/>
          <w:szCs w:val="20"/>
        </w:rPr>
        <w:t xml:space="preserve">Przedłużenie terminu związania oferta, o którym mowa w pkt. 2, wymaga złożenia przez Wykonawcę pisemnego oświadczenia o wyrażeniu zgody na przedłużenie terminu związania ofertą. </w:t>
      </w:r>
    </w:p>
    <w:p w14:paraId="69E0394C" w14:textId="77777777" w:rsidR="007A4784" w:rsidRPr="00870089" w:rsidRDefault="00B505D1" w:rsidP="00870089">
      <w:pPr>
        <w:pStyle w:val="Akapitzlist"/>
        <w:keepLines/>
        <w:numPr>
          <w:ilvl w:val="1"/>
          <w:numId w:val="3"/>
        </w:numPr>
        <w:spacing w:after="0" w:line="271" w:lineRule="auto"/>
        <w:ind w:left="284" w:hanging="284"/>
        <w:jc w:val="both"/>
        <w:rPr>
          <w:rFonts w:eastAsia="TimesNewRomanPSMT"/>
          <w:b/>
          <w:bCs/>
          <w:color w:val="000000"/>
          <w:sz w:val="20"/>
          <w:szCs w:val="20"/>
        </w:rPr>
      </w:pPr>
      <w:r w:rsidRPr="00870089">
        <w:rPr>
          <w:sz w:val="20"/>
          <w:szCs w:val="20"/>
        </w:rPr>
        <w:t xml:space="preserve">Jeżeli termin związania ofertą upłynie przed wyborem najkorzystniejszej oferty, Zamawiający wezwie Wykonawcę, którego oferta otrzymała najwyższą ocenę, do wyrażenia, w wyznaczonym przez Zamawiającego terminie, pisemnej zgody na wybór jego oferty. </w:t>
      </w:r>
    </w:p>
    <w:p w14:paraId="5A030F72" w14:textId="42E01744" w:rsidR="009B14F4" w:rsidRPr="00870089" w:rsidRDefault="00B505D1" w:rsidP="00870089">
      <w:pPr>
        <w:pStyle w:val="Akapitzlist"/>
        <w:keepLines/>
        <w:numPr>
          <w:ilvl w:val="1"/>
          <w:numId w:val="3"/>
        </w:numPr>
        <w:spacing w:after="0" w:line="271" w:lineRule="auto"/>
        <w:ind w:left="284" w:hanging="284"/>
        <w:jc w:val="both"/>
        <w:rPr>
          <w:rFonts w:eastAsia="TimesNewRomanPSMT"/>
          <w:b/>
          <w:bCs/>
          <w:color w:val="000000"/>
          <w:sz w:val="20"/>
          <w:szCs w:val="20"/>
        </w:rPr>
      </w:pPr>
      <w:r w:rsidRPr="00870089">
        <w:rPr>
          <w:sz w:val="20"/>
          <w:szCs w:val="20"/>
        </w:rPr>
        <w:t xml:space="preserve">W przypadku braku zgody, o której mowa w pkt. 4, zamawiający zwróci się o wyrażenie takiej zgody </w:t>
      </w:r>
      <w:r w:rsidR="00E2456A">
        <w:rPr>
          <w:sz w:val="20"/>
          <w:szCs w:val="20"/>
        </w:rPr>
        <w:br/>
      </w:r>
      <w:r w:rsidRPr="00870089">
        <w:rPr>
          <w:sz w:val="20"/>
          <w:szCs w:val="20"/>
        </w:rPr>
        <w:t>do kolejnego Wykonawcy, którego oferta została najwyżej oceniona, chyba</w:t>
      </w:r>
      <w:r w:rsidR="00BB03D3" w:rsidRPr="00870089">
        <w:rPr>
          <w:sz w:val="20"/>
          <w:szCs w:val="20"/>
        </w:rPr>
        <w:t>,</w:t>
      </w:r>
      <w:r w:rsidRPr="00870089">
        <w:rPr>
          <w:sz w:val="20"/>
          <w:szCs w:val="20"/>
        </w:rPr>
        <w:t xml:space="preserve"> że zajdą przesłanki </w:t>
      </w:r>
      <w:r w:rsidR="00E2456A">
        <w:rPr>
          <w:sz w:val="20"/>
          <w:szCs w:val="20"/>
        </w:rPr>
        <w:br/>
      </w:r>
      <w:r w:rsidRPr="00870089">
        <w:rPr>
          <w:sz w:val="20"/>
          <w:szCs w:val="20"/>
        </w:rPr>
        <w:t>do unieważnienia postępowania.</w:t>
      </w:r>
    </w:p>
    <w:p w14:paraId="362312B6" w14:textId="77777777" w:rsidR="00870089" w:rsidRPr="00870089" w:rsidRDefault="00870089" w:rsidP="00870089">
      <w:pPr>
        <w:pStyle w:val="Akapitzlist"/>
        <w:keepLines/>
        <w:spacing w:after="0" w:line="271" w:lineRule="auto"/>
        <w:ind w:left="284"/>
        <w:jc w:val="both"/>
        <w:rPr>
          <w:rFonts w:eastAsia="TimesNewRomanPSMT"/>
          <w:b/>
          <w:bCs/>
          <w:color w:val="000000"/>
          <w:sz w:val="20"/>
          <w:szCs w:val="20"/>
        </w:rPr>
      </w:pPr>
    </w:p>
    <w:tbl>
      <w:tblPr>
        <w:tblStyle w:val="Tabela-Siatka"/>
        <w:tblW w:w="0" w:type="auto"/>
        <w:shd w:val="clear" w:color="auto" w:fill="B4C6E7" w:themeFill="accent1" w:themeFillTint="66"/>
        <w:tblLook w:val="04A0" w:firstRow="1" w:lastRow="0" w:firstColumn="1" w:lastColumn="0" w:noHBand="0" w:noVBand="1"/>
      </w:tblPr>
      <w:tblGrid>
        <w:gridCol w:w="9062"/>
      </w:tblGrid>
      <w:tr w:rsidR="00870089" w:rsidRPr="004A12F8" w14:paraId="28C9046E" w14:textId="77777777" w:rsidTr="00E2484E">
        <w:tc>
          <w:tcPr>
            <w:tcW w:w="9062" w:type="dxa"/>
            <w:shd w:val="clear" w:color="auto" w:fill="B4C6E7" w:themeFill="accent1" w:themeFillTint="66"/>
          </w:tcPr>
          <w:p w14:paraId="2C5DE28D" w14:textId="32CC04BD" w:rsidR="00870089" w:rsidRPr="004A12F8" w:rsidRDefault="00870089" w:rsidP="00E2484E">
            <w:pPr>
              <w:pStyle w:val="Nagwek1"/>
              <w:spacing w:before="0" w:line="240" w:lineRule="auto"/>
              <w:rPr>
                <w:rFonts w:ascii="Times New Roman" w:eastAsia="TimesNewRomanPSMT" w:hAnsi="Times New Roman" w:cs="Times New Roman"/>
                <w:b/>
                <w:bCs/>
                <w:color w:val="1F3864" w:themeColor="accent1" w:themeShade="80"/>
                <w:sz w:val="20"/>
                <w:szCs w:val="20"/>
              </w:rPr>
            </w:pPr>
            <w:bookmarkStart w:id="34" w:name="_Toc184118306"/>
            <w:r w:rsidRPr="004A12F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ROZDZIAŁ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X</w:t>
            </w:r>
            <w:r w:rsidR="006074E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VIII</w:t>
            </w:r>
            <w:r w:rsidRPr="004A12F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87008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OPIS SPOSOBU PRZYGOTOWANIA OFERTY</w:t>
            </w:r>
            <w:bookmarkEnd w:id="34"/>
          </w:p>
        </w:tc>
      </w:tr>
    </w:tbl>
    <w:p w14:paraId="660F1597" w14:textId="46B88780" w:rsidR="00C111B3" w:rsidRPr="00B75FAB" w:rsidRDefault="00C111B3" w:rsidP="00C111B3">
      <w:pPr>
        <w:pStyle w:val="Akapitzlist"/>
        <w:keepLines/>
        <w:spacing w:line="240" w:lineRule="auto"/>
        <w:ind w:left="426"/>
        <w:jc w:val="both"/>
        <w:rPr>
          <w:rFonts w:asciiTheme="minorHAnsi" w:eastAsia="TimesNewRomanPSMT" w:hAnsiTheme="minorHAnsi" w:cstheme="minorHAnsi"/>
          <w:b/>
          <w:bCs/>
          <w:color w:val="000000"/>
          <w:sz w:val="22"/>
        </w:rPr>
      </w:pPr>
    </w:p>
    <w:p w14:paraId="0662E3DB" w14:textId="01FB2570" w:rsidR="00B723B7" w:rsidRPr="00870089" w:rsidRDefault="00B723B7" w:rsidP="00CA38A3">
      <w:pPr>
        <w:pStyle w:val="Akapitzlist"/>
        <w:numPr>
          <w:ilvl w:val="3"/>
          <w:numId w:val="6"/>
        </w:numPr>
        <w:tabs>
          <w:tab w:val="left" w:pos="284"/>
        </w:tabs>
        <w:spacing w:after="0" w:line="271" w:lineRule="auto"/>
        <w:ind w:left="284" w:hanging="284"/>
        <w:contextualSpacing w:val="0"/>
        <w:rPr>
          <w:rFonts w:eastAsia="TimesNewRomanPSMT"/>
          <w:color w:val="000000"/>
          <w:sz w:val="20"/>
          <w:szCs w:val="20"/>
        </w:rPr>
      </w:pPr>
      <w:r w:rsidRPr="00870089">
        <w:rPr>
          <w:rFonts w:eastAsia="TimesNewRomanPSMT"/>
          <w:color w:val="000000"/>
          <w:sz w:val="20"/>
          <w:szCs w:val="20"/>
        </w:rPr>
        <w:t>Ofertę należy złożyć pod rygorem nieważności w formie elektronicznej (w postaci elektronicznej opatrzonej kwalifikowanym podpisem elektronicznym) lub w postaci elektronicznej opatrzonej podpisem zaufanym lub podpisem osobistym przez osobę/osoby uprawnioną/uprawnione pod rygorem nieważności.  Wykonawca może złożyć tylko jedną ofertę.</w:t>
      </w:r>
    </w:p>
    <w:p w14:paraId="1ACC0E52" w14:textId="43570CC1" w:rsidR="00B723B7" w:rsidRPr="00870089" w:rsidRDefault="00164795" w:rsidP="00CA38A3">
      <w:pPr>
        <w:pStyle w:val="Akapitzlist"/>
        <w:numPr>
          <w:ilvl w:val="3"/>
          <w:numId w:val="6"/>
        </w:numPr>
        <w:tabs>
          <w:tab w:val="left" w:pos="284"/>
        </w:tabs>
        <w:spacing w:after="0" w:line="271" w:lineRule="auto"/>
        <w:ind w:left="284" w:hanging="284"/>
        <w:contextualSpacing w:val="0"/>
        <w:jc w:val="both"/>
        <w:rPr>
          <w:rFonts w:eastAsia="TimesNewRomanPSMT"/>
          <w:color w:val="000000"/>
          <w:sz w:val="20"/>
          <w:szCs w:val="20"/>
        </w:rPr>
      </w:pPr>
      <w:r w:rsidRPr="00870089">
        <w:rPr>
          <w:rFonts w:eastAsia="TimesNewRomanPSMT"/>
          <w:b/>
          <w:bCs/>
          <w:color w:val="000000"/>
          <w:sz w:val="20"/>
          <w:szCs w:val="20"/>
        </w:rPr>
        <w:t>Oferta wraz z załącznikami musi być złożona za pośrednictwem Platformy przetargowej. Zamawiający zaleca, aby oferta została utworzona w formacie .pdf oraz podpisana wewnętrznym podpisem elektronicznym – zgodnie z niniejsz</w:t>
      </w:r>
      <w:r w:rsidR="0094244F" w:rsidRPr="00870089">
        <w:rPr>
          <w:rFonts w:eastAsia="TimesNewRomanPSMT"/>
          <w:b/>
          <w:bCs/>
          <w:color w:val="000000"/>
          <w:sz w:val="20"/>
          <w:szCs w:val="20"/>
        </w:rPr>
        <w:t>ą</w:t>
      </w:r>
      <w:r w:rsidRPr="00870089">
        <w:rPr>
          <w:rFonts w:eastAsia="TimesNewRomanPSMT"/>
          <w:b/>
          <w:bCs/>
          <w:color w:val="000000"/>
          <w:sz w:val="20"/>
          <w:szCs w:val="20"/>
        </w:rPr>
        <w:t xml:space="preserve"> SWZ. W przypadku zastosowania podpisu zewnętrznego należy pamiętać o obowiązku dołączenia do pliku stanowiącego ofertę także pliku podpisującego, który generuje się automatycznie podczas złożenia podpisu.</w:t>
      </w:r>
    </w:p>
    <w:p w14:paraId="214E1763" w14:textId="7D912DCA" w:rsidR="00164795" w:rsidRPr="00870089" w:rsidRDefault="00164795" w:rsidP="00CA38A3">
      <w:pPr>
        <w:pStyle w:val="Akapitzlist"/>
        <w:keepLines/>
        <w:numPr>
          <w:ilvl w:val="3"/>
          <w:numId w:val="6"/>
        </w:numPr>
        <w:tabs>
          <w:tab w:val="left" w:pos="284"/>
          <w:tab w:val="left" w:pos="426"/>
        </w:tabs>
        <w:spacing w:after="0" w:line="271" w:lineRule="auto"/>
        <w:ind w:left="284" w:hanging="284"/>
        <w:contextualSpacing w:val="0"/>
        <w:jc w:val="both"/>
        <w:rPr>
          <w:rFonts w:eastAsia="TimesNewRomanPSMT"/>
          <w:b/>
          <w:bCs/>
          <w:color w:val="000000"/>
          <w:sz w:val="20"/>
          <w:szCs w:val="20"/>
        </w:rPr>
      </w:pPr>
      <w:r w:rsidRPr="00870089">
        <w:rPr>
          <w:rFonts w:eastAsia="TimesNewRomanPSMT"/>
          <w:color w:val="000000"/>
          <w:sz w:val="20"/>
          <w:szCs w:val="20"/>
        </w:rPr>
        <w:t xml:space="preserve">Ofertę należy sporządzić na formularzu oferty lub według takiego samego schematu, stanowiącego </w:t>
      </w:r>
      <w:r w:rsidRPr="00FB6795">
        <w:rPr>
          <w:rFonts w:eastAsia="TimesNewRomanPSMT"/>
          <w:i/>
          <w:color w:val="000000"/>
          <w:sz w:val="20"/>
          <w:szCs w:val="20"/>
        </w:rPr>
        <w:t xml:space="preserve">załącznik nr 1 </w:t>
      </w:r>
      <w:r w:rsidRPr="00870089">
        <w:rPr>
          <w:rFonts w:eastAsia="TimesNewRomanPSMT"/>
          <w:color w:val="000000"/>
          <w:sz w:val="20"/>
          <w:szCs w:val="20"/>
        </w:rPr>
        <w:t>do SWZ. Ofertę należy złożyć pod rygorem nieważności w formie elektronicznej (w postaci elektronicznej opatrzonej kwalifikowanym podpisem elektronicznym) lub w postaci elektronicznej opatrzonej podpisem zaufanym lub podpisem osobistym.</w:t>
      </w:r>
    </w:p>
    <w:p w14:paraId="4BE40243" w14:textId="6C48BFEE" w:rsidR="00164795" w:rsidRPr="00870089" w:rsidRDefault="00164795" w:rsidP="00CA38A3">
      <w:pPr>
        <w:pStyle w:val="Akapitzlist"/>
        <w:keepLines/>
        <w:numPr>
          <w:ilvl w:val="3"/>
          <w:numId w:val="6"/>
        </w:numPr>
        <w:tabs>
          <w:tab w:val="left" w:pos="284"/>
          <w:tab w:val="left" w:pos="426"/>
        </w:tabs>
        <w:spacing w:after="0" w:line="271" w:lineRule="auto"/>
        <w:ind w:left="284" w:hanging="284"/>
        <w:contextualSpacing w:val="0"/>
        <w:jc w:val="both"/>
        <w:rPr>
          <w:rFonts w:eastAsia="TimesNewRomanPSMT"/>
          <w:b/>
          <w:bCs/>
          <w:color w:val="000000"/>
          <w:sz w:val="20"/>
          <w:szCs w:val="20"/>
        </w:rPr>
      </w:pPr>
      <w:r w:rsidRPr="00870089">
        <w:rPr>
          <w:rFonts w:eastAsia="TimesNewRomanPSMT"/>
          <w:color w:val="000000"/>
          <w:sz w:val="20"/>
          <w:szCs w:val="20"/>
        </w:rPr>
        <w:t>Podpis kwalifikowany to podpis elektroniczny, który ma moc prawną taką jak podpis własnoręczny. Jest poświadczony specjalnym certyfikatem kwalifikowanym, który umożliwia weryfikację składającej podpis osoby. Tylko ta osoba, do której podpis i certyfikat są przyporządkowane, może go używać.</w:t>
      </w:r>
    </w:p>
    <w:p w14:paraId="0537A141" w14:textId="02B50FB6" w:rsidR="00164795" w:rsidRPr="00870089" w:rsidRDefault="00164795" w:rsidP="00CA38A3">
      <w:pPr>
        <w:pStyle w:val="Akapitzlist"/>
        <w:keepLines/>
        <w:numPr>
          <w:ilvl w:val="3"/>
          <w:numId w:val="6"/>
        </w:numPr>
        <w:tabs>
          <w:tab w:val="left" w:pos="284"/>
          <w:tab w:val="left" w:pos="426"/>
        </w:tabs>
        <w:spacing w:after="0" w:line="271" w:lineRule="auto"/>
        <w:ind w:left="284" w:hanging="284"/>
        <w:contextualSpacing w:val="0"/>
        <w:jc w:val="both"/>
        <w:rPr>
          <w:rFonts w:eastAsia="TimesNewRomanPSMT"/>
          <w:color w:val="000000"/>
          <w:sz w:val="20"/>
          <w:szCs w:val="20"/>
        </w:rPr>
      </w:pPr>
      <w:r w:rsidRPr="00870089">
        <w:rPr>
          <w:rFonts w:eastAsia="TimesNewRomanPSMT"/>
          <w:color w:val="000000"/>
          <w:sz w:val="20"/>
          <w:szCs w:val="20"/>
        </w:rPr>
        <w:t>Postać elektroniczna opatrzona podpisem zaufanym – czyli plik opatrzony podpisem, który można wygenerować korzystając z platformy e-PUAP.</w:t>
      </w:r>
    </w:p>
    <w:p w14:paraId="11E0AA83" w14:textId="29E95B94" w:rsidR="00A3362D" w:rsidRPr="001F0FAC" w:rsidRDefault="00164795" w:rsidP="00CA38A3">
      <w:pPr>
        <w:pStyle w:val="Akapitzlist"/>
        <w:keepLines/>
        <w:numPr>
          <w:ilvl w:val="3"/>
          <w:numId w:val="6"/>
        </w:numPr>
        <w:tabs>
          <w:tab w:val="left" w:pos="284"/>
          <w:tab w:val="left" w:pos="426"/>
        </w:tabs>
        <w:spacing w:after="0" w:line="271" w:lineRule="auto"/>
        <w:ind w:left="284" w:hanging="284"/>
        <w:contextualSpacing w:val="0"/>
        <w:jc w:val="both"/>
        <w:rPr>
          <w:rFonts w:eastAsia="TimesNewRomanPSMT"/>
          <w:color w:val="000000"/>
          <w:sz w:val="20"/>
          <w:szCs w:val="20"/>
        </w:rPr>
      </w:pPr>
      <w:r w:rsidRPr="00870089">
        <w:rPr>
          <w:rFonts w:eastAsia="TimesNewRomanPSMT"/>
          <w:color w:val="000000"/>
          <w:sz w:val="20"/>
          <w:szCs w:val="20"/>
        </w:rPr>
        <w:lastRenderedPageBreak/>
        <w:t xml:space="preserve">Postać elektroniczna opatrzona podpisem osobistym – czyli plik opatrzony podpisem umieszczanym </w:t>
      </w:r>
      <w:r w:rsidR="00E2456A">
        <w:rPr>
          <w:rFonts w:eastAsia="TimesNewRomanPSMT"/>
          <w:color w:val="000000"/>
          <w:sz w:val="20"/>
          <w:szCs w:val="20"/>
        </w:rPr>
        <w:br/>
      </w:r>
      <w:r w:rsidRPr="00870089">
        <w:rPr>
          <w:rFonts w:eastAsia="TimesNewRomanPSMT"/>
          <w:color w:val="000000"/>
          <w:sz w:val="20"/>
          <w:szCs w:val="20"/>
        </w:rPr>
        <w:t xml:space="preserve">w e-dowodzie (dokumencie wyposażonym w elektroniczny chip, w który wprowadzany jest podpis mający charakter podpisu kwalifikowanego). Sposób złożenia podpisu osobistego został opisany pod adresem: </w:t>
      </w:r>
      <w:hyperlink r:id="rId18" w:history="1">
        <w:r w:rsidRPr="00870089">
          <w:rPr>
            <w:rStyle w:val="Hipercze"/>
            <w:rFonts w:eastAsia="TimesNewRomanPSMT"/>
            <w:sz w:val="20"/>
            <w:szCs w:val="20"/>
          </w:rPr>
          <w:t>https://www.gov.pl/web/e-dowod/podpis-osobisty</w:t>
        </w:r>
      </w:hyperlink>
    </w:p>
    <w:p w14:paraId="72FA1ACF" w14:textId="77777777" w:rsidR="007A4784" w:rsidRPr="002C7719" w:rsidRDefault="00B505D1" w:rsidP="00CA38A3">
      <w:pPr>
        <w:pStyle w:val="Akapitzlist"/>
        <w:numPr>
          <w:ilvl w:val="0"/>
          <w:numId w:val="10"/>
        </w:numPr>
        <w:spacing w:after="0" w:line="271" w:lineRule="auto"/>
        <w:ind w:left="284" w:hanging="284"/>
        <w:contextualSpacing w:val="0"/>
        <w:rPr>
          <w:rFonts w:eastAsia="TimesNewRomanPSMT"/>
          <w:b/>
          <w:bCs/>
          <w:color w:val="000000"/>
          <w:sz w:val="20"/>
          <w:szCs w:val="20"/>
        </w:rPr>
      </w:pPr>
      <w:r w:rsidRPr="002C7719">
        <w:rPr>
          <w:rFonts w:eastAsia="TimesNewRomanPSMT"/>
          <w:b/>
          <w:bCs/>
          <w:color w:val="000000"/>
          <w:sz w:val="20"/>
          <w:szCs w:val="20"/>
        </w:rPr>
        <w:t xml:space="preserve">Na ofertę składają się następujące dokumenty: </w:t>
      </w:r>
    </w:p>
    <w:p w14:paraId="7FE37261" w14:textId="77777777" w:rsidR="00081534" w:rsidRPr="00870089" w:rsidRDefault="00081534" w:rsidP="00CA38A3">
      <w:pPr>
        <w:pStyle w:val="Akapitzlist"/>
        <w:numPr>
          <w:ilvl w:val="1"/>
          <w:numId w:val="10"/>
        </w:numPr>
        <w:spacing w:after="0" w:line="271" w:lineRule="auto"/>
        <w:ind w:left="284" w:hanging="284"/>
        <w:contextualSpacing w:val="0"/>
        <w:rPr>
          <w:rFonts w:eastAsia="TimesNewRomanPSMT"/>
          <w:color w:val="000000"/>
          <w:sz w:val="20"/>
          <w:szCs w:val="20"/>
        </w:rPr>
      </w:pPr>
      <w:r w:rsidRPr="00870089">
        <w:rPr>
          <w:rFonts w:eastAsia="TimesNewRomanPSMT"/>
          <w:color w:val="000000"/>
          <w:sz w:val="20"/>
          <w:szCs w:val="20"/>
        </w:rPr>
        <w:t xml:space="preserve">Formularz ofertowy przygotowany wg wzoru – </w:t>
      </w:r>
      <w:r w:rsidRPr="00FB6795">
        <w:rPr>
          <w:rFonts w:eastAsia="TimesNewRomanPSMT"/>
          <w:i/>
          <w:color w:val="000000"/>
          <w:sz w:val="20"/>
          <w:szCs w:val="20"/>
        </w:rPr>
        <w:t>Załącznik nr 1</w:t>
      </w:r>
      <w:r w:rsidRPr="00870089">
        <w:rPr>
          <w:rFonts w:eastAsia="TimesNewRomanPSMT"/>
          <w:color w:val="000000"/>
          <w:sz w:val="20"/>
          <w:szCs w:val="20"/>
        </w:rPr>
        <w:t xml:space="preserve"> do SWZ;</w:t>
      </w:r>
      <w:r w:rsidRPr="00870089">
        <w:rPr>
          <w:rFonts w:eastAsia="TimesNewRomanPSMT"/>
          <w:color w:val="000000"/>
          <w:sz w:val="20"/>
          <w:szCs w:val="20"/>
        </w:rPr>
        <w:tab/>
      </w:r>
    </w:p>
    <w:p w14:paraId="53A7E4C1" w14:textId="5ADF059B" w:rsidR="00F72A31" w:rsidRPr="00870089" w:rsidRDefault="00081534" w:rsidP="00CA38A3">
      <w:pPr>
        <w:pStyle w:val="Akapitzlist"/>
        <w:numPr>
          <w:ilvl w:val="1"/>
          <w:numId w:val="10"/>
        </w:numPr>
        <w:spacing w:after="0" w:line="271" w:lineRule="auto"/>
        <w:ind w:left="284" w:hanging="284"/>
        <w:contextualSpacing w:val="0"/>
        <w:jc w:val="both"/>
        <w:rPr>
          <w:rFonts w:eastAsia="TimesNewRomanPSMT"/>
          <w:color w:val="000000"/>
          <w:sz w:val="20"/>
          <w:szCs w:val="20"/>
        </w:rPr>
      </w:pPr>
      <w:r w:rsidRPr="00870089">
        <w:rPr>
          <w:rFonts w:eastAsia="TimesNewRomanPSMT"/>
          <w:color w:val="000000"/>
          <w:sz w:val="20"/>
          <w:szCs w:val="20"/>
        </w:rPr>
        <w:t xml:space="preserve">Oświadczenie, o którym mowa w </w:t>
      </w:r>
      <w:r w:rsidR="003B2E15" w:rsidRPr="00870089">
        <w:rPr>
          <w:rFonts w:eastAsia="TimesNewRomanPSMT"/>
          <w:color w:val="000000"/>
          <w:sz w:val="20"/>
          <w:szCs w:val="20"/>
        </w:rPr>
        <w:t>art</w:t>
      </w:r>
      <w:r w:rsidRPr="00870089">
        <w:rPr>
          <w:rFonts w:eastAsia="TimesNewRomanPSMT"/>
          <w:color w:val="000000"/>
          <w:sz w:val="20"/>
          <w:szCs w:val="20"/>
        </w:rPr>
        <w:t>. 125 u</w:t>
      </w:r>
      <w:r w:rsidR="00164795" w:rsidRPr="00870089">
        <w:rPr>
          <w:rFonts w:eastAsia="TimesNewRomanPSMT"/>
          <w:color w:val="000000"/>
          <w:sz w:val="20"/>
          <w:szCs w:val="20"/>
        </w:rPr>
        <w:t xml:space="preserve">stawy </w:t>
      </w:r>
      <w:proofErr w:type="spellStart"/>
      <w:r w:rsidR="00164795" w:rsidRPr="00870089">
        <w:rPr>
          <w:rFonts w:eastAsia="TimesNewRomanPSMT"/>
          <w:color w:val="000000"/>
          <w:sz w:val="20"/>
          <w:szCs w:val="20"/>
        </w:rPr>
        <w:t>Pzp</w:t>
      </w:r>
      <w:proofErr w:type="spellEnd"/>
      <w:r w:rsidRPr="00870089">
        <w:rPr>
          <w:rFonts w:eastAsia="TimesNewRomanPSMT"/>
          <w:color w:val="000000"/>
          <w:sz w:val="20"/>
          <w:szCs w:val="20"/>
        </w:rPr>
        <w:t xml:space="preserve">, o </w:t>
      </w:r>
      <w:r w:rsidR="00164795" w:rsidRPr="00870089">
        <w:rPr>
          <w:rFonts w:eastAsia="TimesNewRomanPSMT"/>
          <w:color w:val="000000"/>
          <w:sz w:val="20"/>
          <w:szCs w:val="20"/>
        </w:rPr>
        <w:t>braku podstaw</w:t>
      </w:r>
      <w:r w:rsidRPr="00870089">
        <w:rPr>
          <w:rFonts w:eastAsia="TimesNewRomanPSMT"/>
          <w:color w:val="000000"/>
          <w:sz w:val="20"/>
          <w:szCs w:val="20"/>
        </w:rPr>
        <w:t xml:space="preserve"> wykluczeni</w:t>
      </w:r>
      <w:r w:rsidR="00164795" w:rsidRPr="00870089">
        <w:rPr>
          <w:rFonts w:eastAsia="TimesNewRomanPSMT"/>
          <w:color w:val="000000"/>
          <w:sz w:val="20"/>
          <w:szCs w:val="20"/>
        </w:rPr>
        <w:t>a</w:t>
      </w:r>
      <w:r w:rsidR="001F0FAC">
        <w:rPr>
          <w:rFonts w:eastAsia="TimesNewRomanPSMT"/>
          <w:color w:val="000000"/>
          <w:sz w:val="20"/>
          <w:szCs w:val="20"/>
        </w:rPr>
        <w:t xml:space="preserve"> </w:t>
      </w:r>
      <w:r w:rsidRPr="00870089">
        <w:rPr>
          <w:rFonts w:eastAsia="TimesNewRomanPSMT"/>
          <w:color w:val="000000"/>
          <w:sz w:val="20"/>
          <w:szCs w:val="20"/>
        </w:rPr>
        <w:t>z postępowania</w:t>
      </w:r>
      <w:r w:rsidR="008F712E" w:rsidRPr="00870089">
        <w:rPr>
          <w:rFonts w:eastAsia="TimesNewRomanPSMT"/>
          <w:color w:val="000000"/>
          <w:sz w:val="20"/>
          <w:szCs w:val="20"/>
        </w:rPr>
        <w:t xml:space="preserve"> </w:t>
      </w:r>
      <w:r w:rsidRPr="00870089">
        <w:rPr>
          <w:rFonts w:eastAsia="TimesNewRomanPSMT"/>
          <w:color w:val="000000"/>
          <w:sz w:val="20"/>
          <w:szCs w:val="20"/>
        </w:rPr>
        <w:t xml:space="preserve">zgodnie z </w:t>
      </w:r>
      <w:r w:rsidRPr="00FB6795">
        <w:rPr>
          <w:rFonts w:eastAsia="TimesNewRomanPSMT"/>
          <w:i/>
          <w:color w:val="000000"/>
          <w:sz w:val="20"/>
          <w:szCs w:val="20"/>
        </w:rPr>
        <w:t xml:space="preserve">załącznikiem nr </w:t>
      </w:r>
      <w:r w:rsidR="00FB6795" w:rsidRPr="00FB6795">
        <w:rPr>
          <w:rFonts w:eastAsia="TimesNewRomanPSMT"/>
          <w:i/>
          <w:color w:val="000000"/>
          <w:sz w:val="20"/>
          <w:szCs w:val="20"/>
        </w:rPr>
        <w:t>6</w:t>
      </w:r>
      <w:r w:rsidRPr="00870089">
        <w:rPr>
          <w:rFonts w:eastAsia="TimesNewRomanPSMT"/>
          <w:color w:val="000000"/>
          <w:sz w:val="20"/>
          <w:szCs w:val="20"/>
        </w:rPr>
        <w:t xml:space="preserve"> do SWZ. Oświadczenie stanowi dowód potwierdzający brak podstaw wykluczenia Wykonawcy </w:t>
      </w:r>
      <w:r w:rsidR="008F712E" w:rsidRPr="00870089">
        <w:rPr>
          <w:rFonts w:eastAsia="TimesNewRomanPSMT"/>
          <w:color w:val="000000"/>
          <w:sz w:val="20"/>
          <w:szCs w:val="20"/>
        </w:rPr>
        <w:t xml:space="preserve">w postępowaniu </w:t>
      </w:r>
      <w:r w:rsidRPr="00870089">
        <w:rPr>
          <w:rFonts w:eastAsia="TimesNewRomanPSMT"/>
          <w:color w:val="000000"/>
          <w:sz w:val="20"/>
          <w:szCs w:val="20"/>
        </w:rPr>
        <w:t>na dzień składania ofert</w:t>
      </w:r>
      <w:r w:rsidR="007C3819" w:rsidRPr="00870089">
        <w:rPr>
          <w:rFonts w:eastAsia="TimesNewRomanPSMT"/>
          <w:color w:val="000000" w:themeColor="text1"/>
          <w:sz w:val="20"/>
          <w:szCs w:val="20"/>
        </w:rPr>
        <w:t xml:space="preserve">. </w:t>
      </w:r>
      <w:r w:rsidRPr="00870089">
        <w:rPr>
          <w:rFonts w:eastAsia="TimesNewRomanPSMT"/>
          <w:color w:val="000000"/>
          <w:sz w:val="20"/>
          <w:szCs w:val="20"/>
        </w:rPr>
        <w:t xml:space="preserve">Oświadczenie składa się, pod rygorem nieważności, </w:t>
      </w:r>
      <w:r w:rsidR="001F0FAC">
        <w:rPr>
          <w:rFonts w:eastAsia="TimesNewRomanPSMT"/>
          <w:color w:val="000000"/>
          <w:sz w:val="20"/>
          <w:szCs w:val="20"/>
        </w:rPr>
        <w:br/>
      </w:r>
      <w:r w:rsidRPr="00870089">
        <w:rPr>
          <w:rFonts w:eastAsia="TimesNewRomanPSMT"/>
          <w:color w:val="000000"/>
          <w:sz w:val="20"/>
          <w:szCs w:val="20"/>
        </w:rPr>
        <w:t xml:space="preserve">w formie elektronicznej (w postaci elektronicznej opatrzonej kwalifikowanym podpisem elektronicznym) lub w postaci elektronicznej opatrzonej podpisem zaufanym lub podpisem osobistym. </w:t>
      </w:r>
    </w:p>
    <w:p w14:paraId="08A1471C" w14:textId="6EC263B8" w:rsidR="00081534" w:rsidRPr="00870089" w:rsidRDefault="00081534" w:rsidP="00CA38A3">
      <w:pPr>
        <w:pStyle w:val="Akapitzlist"/>
        <w:numPr>
          <w:ilvl w:val="1"/>
          <w:numId w:val="10"/>
        </w:numPr>
        <w:spacing w:after="0" w:line="271" w:lineRule="auto"/>
        <w:ind w:left="284" w:hanging="284"/>
        <w:contextualSpacing w:val="0"/>
        <w:jc w:val="both"/>
        <w:rPr>
          <w:rFonts w:eastAsia="TimesNewRomanPSMT"/>
          <w:color w:val="000000"/>
          <w:sz w:val="20"/>
          <w:szCs w:val="20"/>
        </w:rPr>
      </w:pPr>
      <w:r w:rsidRPr="00870089">
        <w:rPr>
          <w:rFonts w:eastAsia="TimesNewRomanPSMT"/>
          <w:color w:val="000000"/>
          <w:sz w:val="20"/>
          <w:szCs w:val="20"/>
        </w:rPr>
        <w:t>Pełnomocnictwo ustanowione do reprezentowania Wykonawcy/ów ubiegającego/</w:t>
      </w:r>
      <w:proofErr w:type="spellStart"/>
      <w:r w:rsidRPr="00870089">
        <w:rPr>
          <w:rFonts w:eastAsia="TimesNewRomanPSMT"/>
          <w:color w:val="000000"/>
          <w:sz w:val="20"/>
          <w:szCs w:val="20"/>
        </w:rPr>
        <w:t>cych</w:t>
      </w:r>
      <w:proofErr w:type="spellEnd"/>
      <w:r w:rsidRPr="00870089">
        <w:rPr>
          <w:rFonts w:eastAsia="TimesNewRomanPSMT"/>
          <w:color w:val="000000"/>
          <w:sz w:val="20"/>
          <w:szCs w:val="20"/>
        </w:rPr>
        <w:t xml:space="preserve"> się o udzielenie zamówienia publicznego; Pełnomocnictwo przekazuje się w postaci elektronicznej i opatruje kwalifikowanym podpisem elektronicznym, podpisem zaufanym lub podpisem osobistym. </w:t>
      </w:r>
      <w:r w:rsidR="000779D3" w:rsidRPr="00870089">
        <w:rPr>
          <w:rFonts w:eastAsia="TimesNewRomanPSMT"/>
          <w:color w:val="000000"/>
          <w:sz w:val="20"/>
          <w:szCs w:val="20"/>
        </w:rPr>
        <w:t xml:space="preserve">Dopuszcza się także złożenie elektronicznej kopii (skanu) pełnomocnictwa sporządzonego uprzednio w formie pisemnej, </w:t>
      </w:r>
      <w:r w:rsidR="002E1B67">
        <w:rPr>
          <w:rFonts w:eastAsia="TimesNewRomanPSMT"/>
          <w:color w:val="000000"/>
          <w:sz w:val="20"/>
          <w:szCs w:val="20"/>
        </w:rPr>
        <w:br/>
      </w:r>
      <w:r w:rsidR="000779D3" w:rsidRPr="00870089">
        <w:rPr>
          <w:rFonts w:eastAsia="TimesNewRomanPSMT"/>
          <w:color w:val="000000"/>
          <w:sz w:val="20"/>
          <w:szCs w:val="20"/>
        </w:rPr>
        <w:t>w formie elektronicznego poświadczenia sporządzonego stosownie do art. 97 §2 ustawy z dnia 14 lutego 1991 r. - Prawo o notariacie, które to poświadczenie notariusz opatruje kwalifikowanym podpisem 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4352A1FA" w14:textId="0FA67550" w:rsidR="007A4784" w:rsidRPr="00870089" w:rsidRDefault="00164795" w:rsidP="001F0FAC">
      <w:pPr>
        <w:keepLines/>
        <w:spacing w:after="0"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  <w:r w:rsidRPr="00870089">
        <w:rPr>
          <w:rFonts w:eastAsia="TimesNewRomanPSMT"/>
          <w:color w:val="000000"/>
          <w:sz w:val="20"/>
          <w:szCs w:val="20"/>
        </w:rPr>
        <w:t>7</w:t>
      </w:r>
      <w:r w:rsidR="00081534" w:rsidRPr="00870089">
        <w:rPr>
          <w:rFonts w:eastAsia="TimesNewRomanPSMT"/>
          <w:color w:val="000000"/>
          <w:sz w:val="20"/>
          <w:szCs w:val="20"/>
        </w:rPr>
        <w:t>.</w:t>
      </w:r>
      <w:r w:rsidR="00523D0A" w:rsidRPr="00870089">
        <w:rPr>
          <w:rFonts w:eastAsia="TimesNewRomanPSMT"/>
          <w:color w:val="000000"/>
          <w:sz w:val="20"/>
          <w:szCs w:val="20"/>
        </w:rPr>
        <w:t>6</w:t>
      </w:r>
      <w:r w:rsidR="00081534" w:rsidRPr="00870089">
        <w:rPr>
          <w:rFonts w:eastAsia="TimesNewRomanPSMT"/>
          <w:color w:val="000000"/>
          <w:sz w:val="20"/>
          <w:szCs w:val="20"/>
        </w:rPr>
        <w:tab/>
      </w:r>
      <w:r w:rsidR="00212569" w:rsidRPr="00870089">
        <w:rPr>
          <w:rFonts w:eastAsia="TimesNewRomanPSMT"/>
          <w:color w:val="000000"/>
          <w:sz w:val="20"/>
          <w:szCs w:val="20"/>
        </w:rPr>
        <w:t xml:space="preserve">Oświadczenie </w:t>
      </w:r>
      <w:r w:rsidR="001F0FAC">
        <w:rPr>
          <w:rFonts w:eastAsia="TimesNewRomanPSMT"/>
          <w:color w:val="000000"/>
          <w:sz w:val="20"/>
          <w:szCs w:val="20"/>
        </w:rPr>
        <w:t>Podwykonawcy</w:t>
      </w:r>
      <w:r w:rsidR="000779D3" w:rsidRPr="00870089">
        <w:rPr>
          <w:rFonts w:eastAsia="TimesNewRomanPSMT"/>
          <w:color w:val="000000"/>
          <w:sz w:val="20"/>
          <w:szCs w:val="20"/>
        </w:rPr>
        <w:t xml:space="preserve"> </w:t>
      </w:r>
      <w:r w:rsidR="00212569" w:rsidRPr="00870089">
        <w:rPr>
          <w:rFonts w:eastAsia="TimesNewRomanPSMT"/>
          <w:color w:val="000000"/>
          <w:sz w:val="20"/>
          <w:szCs w:val="20"/>
        </w:rPr>
        <w:t xml:space="preserve">o braku podstaw wykluczenia którego wzór stanowi </w:t>
      </w:r>
      <w:r w:rsidR="00212569" w:rsidRPr="00FB6795">
        <w:rPr>
          <w:rFonts w:eastAsia="TimesNewRomanPSMT"/>
          <w:i/>
          <w:color w:val="000000"/>
          <w:sz w:val="20"/>
          <w:szCs w:val="20"/>
        </w:rPr>
        <w:t xml:space="preserve">załącznik nr </w:t>
      </w:r>
      <w:r w:rsidR="00FB6795" w:rsidRPr="00FB6795">
        <w:rPr>
          <w:rFonts w:eastAsia="TimesNewRomanPSMT"/>
          <w:i/>
          <w:color w:val="000000"/>
          <w:sz w:val="20"/>
          <w:szCs w:val="20"/>
        </w:rPr>
        <w:t>7</w:t>
      </w:r>
      <w:r w:rsidR="00212569" w:rsidRPr="00870089">
        <w:rPr>
          <w:rFonts w:eastAsia="TimesNewRomanPSMT"/>
          <w:color w:val="000000"/>
          <w:sz w:val="20"/>
          <w:szCs w:val="20"/>
        </w:rPr>
        <w:t xml:space="preserve"> do SWZ</w:t>
      </w:r>
      <w:r w:rsidR="000779D3" w:rsidRPr="00870089">
        <w:rPr>
          <w:rFonts w:eastAsia="TimesNewRomanPSMT"/>
          <w:color w:val="000000"/>
          <w:sz w:val="20"/>
          <w:szCs w:val="20"/>
        </w:rPr>
        <w:t>.</w:t>
      </w:r>
    </w:p>
    <w:p w14:paraId="6FF95ED7" w14:textId="276E3306" w:rsidR="007A4784" w:rsidRPr="001F0FAC" w:rsidRDefault="00E21567" w:rsidP="001F0FAC">
      <w:pPr>
        <w:keepLines/>
        <w:spacing w:after="0" w:line="271" w:lineRule="auto"/>
        <w:ind w:left="284" w:hanging="284"/>
        <w:jc w:val="both"/>
        <w:rPr>
          <w:rFonts w:eastAsia="TimesNewRomanPSMT"/>
          <w:b/>
          <w:bCs/>
          <w:color w:val="000000"/>
          <w:sz w:val="20"/>
          <w:szCs w:val="20"/>
        </w:rPr>
      </w:pPr>
      <w:r w:rsidRPr="00870089">
        <w:rPr>
          <w:rFonts w:eastAsia="TimesNewRomanPSMT"/>
          <w:color w:val="000000"/>
          <w:sz w:val="20"/>
          <w:szCs w:val="20"/>
        </w:rPr>
        <w:t>8</w:t>
      </w:r>
      <w:r w:rsidR="00B505D1" w:rsidRPr="00870089">
        <w:rPr>
          <w:rFonts w:eastAsia="TimesNewRomanPSMT"/>
          <w:color w:val="000000"/>
          <w:sz w:val="20"/>
          <w:szCs w:val="20"/>
        </w:rPr>
        <w:t>.</w:t>
      </w:r>
      <w:r w:rsidR="00B505D1" w:rsidRPr="00870089">
        <w:rPr>
          <w:rFonts w:eastAsia="TimesNewRomanPSMT"/>
          <w:color w:val="000000"/>
          <w:sz w:val="20"/>
          <w:szCs w:val="20"/>
        </w:rPr>
        <w:tab/>
      </w:r>
      <w:r w:rsidR="00B505D1" w:rsidRPr="00870089">
        <w:rPr>
          <w:rFonts w:eastAsia="TimesNewRomanPSMT"/>
          <w:b/>
          <w:bCs/>
          <w:color w:val="000000"/>
          <w:sz w:val="20"/>
          <w:szCs w:val="20"/>
        </w:rPr>
        <w:t>Każdy Wykonawca może złożyć tylko jedną ofertę.</w:t>
      </w:r>
      <w:r w:rsidR="00B505D1" w:rsidRPr="00870089">
        <w:rPr>
          <w:rFonts w:eastAsia="TimesNewRomanPSMT"/>
          <w:color w:val="000000"/>
          <w:sz w:val="20"/>
          <w:szCs w:val="20"/>
        </w:rPr>
        <w:t xml:space="preserve"> </w:t>
      </w:r>
      <w:r w:rsidR="00B505D1" w:rsidRPr="00870089">
        <w:rPr>
          <w:rFonts w:eastAsia="TimesNewRomanPSMT"/>
          <w:b/>
          <w:bCs/>
          <w:color w:val="000000"/>
          <w:sz w:val="20"/>
          <w:szCs w:val="20"/>
        </w:rPr>
        <w:t>Ofertę należy sporządzić zgodnie</w:t>
      </w:r>
      <w:r w:rsidR="00145E31">
        <w:rPr>
          <w:rFonts w:eastAsia="TimesNewRomanPSMT"/>
          <w:b/>
          <w:bCs/>
          <w:color w:val="000000"/>
          <w:sz w:val="20"/>
          <w:szCs w:val="20"/>
        </w:rPr>
        <w:t xml:space="preserve"> </w:t>
      </w:r>
      <w:r w:rsidR="00B505D1" w:rsidRPr="00870089">
        <w:rPr>
          <w:rFonts w:eastAsia="TimesNewRomanPSMT"/>
          <w:b/>
          <w:bCs/>
          <w:color w:val="000000"/>
          <w:sz w:val="20"/>
          <w:szCs w:val="20"/>
        </w:rPr>
        <w:t>z wymaganiami SWZ.</w:t>
      </w:r>
    </w:p>
    <w:p w14:paraId="55EA66C2" w14:textId="78134751" w:rsidR="007A4784" w:rsidRPr="001F0FAC" w:rsidRDefault="00E21567" w:rsidP="001F0FAC">
      <w:pPr>
        <w:keepLines/>
        <w:spacing w:after="0" w:line="271" w:lineRule="auto"/>
        <w:ind w:left="284" w:hanging="284"/>
        <w:jc w:val="both"/>
        <w:rPr>
          <w:rFonts w:eastAsia="TimesNewRomanPSMT"/>
          <w:b/>
          <w:bCs/>
          <w:color w:val="000000"/>
          <w:sz w:val="20"/>
          <w:szCs w:val="20"/>
        </w:rPr>
      </w:pPr>
      <w:r w:rsidRPr="00870089">
        <w:rPr>
          <w:rFonts w:eastAsia="TimesNewRomanPSMT"/>
          <w:color w:val="000000"/>
          <w:sz w:val="20"/>
          <w:szCs w:val="20"/>
        </w:rPr>
        <w:t>9</w:t>
      </w:r>
      <w:r w:rsidR="00B505D1" w:rsidRPr="00870089">
        <w:rPr>
          <w:rFonts w:eastAsia="TimesNewRomanPSMT"/>
          <w:color w:val="000000"/>
          <w:sz w:val="20"/>
          <w:szCs w:val="20"/>
        </w:rPr>
        <w:t>.</w:t>
      </w:r>
      <w:r w:rsidR="00B505D1" w:rsidRPr="00870089">
        <w:rPr>
          <w:rFonts w:eastAsia="TimesNewRomanPSMT"/>
          <w:color w:val="000000"/>
          <w:sz w:val="20"/>
          <w:szCs w:val="20"/>
        </w:rPr>
        <w:tab/>
      </w:r>
      <w:r w:rsidR="00B505D1" w:rsidRPr="00870089">
        <w:rPr>
          <w:rFonts w:eastAsia="TimesNewRomanPSMT"/>
          <w:b/>
          <w:bCs/>
          <w:color w:val="000000"/>
          <w:sz w:val="20"/>
          <w:szCs w:val="20"/>
        </w:rPr>
        <w:t>Oferta musi być sporządzona pod rygorem nieważności w formie elektronicznej (w postaci elektronicznej opatrzonej kwalifikowanym podpisem elektronicznym) albo w postaci elektronicznej opatrzonej podpisem zaufanym lub podpisem osobistym, w języku polskim.</w:t>
      </w:r>
    </w:p>
    <w:p w14:paraId="1C750854" w14:textId="53758C43" w:rsidR="007A4784" w:rsidRPr="00870089" w:rsidRDefault="00E21567" w:rsidP="001F0FAC">
      <w:pPr>
        <w:keepLines/>
        <w:spacing w:after="0" w:line="271" w:lineRule="auto"/>
        <w:ind w:left="284" w:hanging="284"/>
        <w:rPr>
          <w:rFonts w:eastAsia="TimesNewRomanPSMT"/>
          <w:color w:val="000000"/>
          <w:sz w:val="20"/>
          <w:szCs w:val="20"/>
        </w:rPr>
      </w:pPr>
      <w:r w:rsidRPr="00870089">
        <w:rPr>
          <w:rFonts w:eastAsia="TimesNewRomanPSMT"/>
          <w:color w:val="000000"/>
          <w:sz w:val="20"/>
          <w:szCs w:val="20"/>
        </w:rPr>
        <w:t>9</w:t>
      </w:r>
      <w:r w:rsidR="00B505D1" w:rsidRPr="00870089">
        <w:rPr>
          <w:rFonts w:eastAsia="TimesNewRomanPSMT"/>
          <w:color w:val="000000"/>
          <w:sz w:val="20"/>
          <w:szCs w:val="20"/>
        </w:rPr>
        <w:t>.1</w:t>
      </w:r>
      <w:r w:rsidR="00B505D1" w:rsidRPr="00870089">
        <w:rPr>
          <w:rFonts w:eastAsia="TimesNewRomanPSMT"/>
          <w:color w:val="000000"/>
          <w:sz w:val="20"/>
          <w:szCs w:val="20"/>
        </w:rPr>
        <w:tab/>
      </w:r>
      <w:r w:rsidR="007C3819" w:rsidRPr="00870089">
        <w:rPr>
          <w:rFonts w:eastAsia="TimesNewRomanPSMT"/>
          <w:color w:val="000000"/>
          <w:sz w:val="20"/>
          <w:szCs w:val="20"/>
        </w:rPr>
        <w:t>D</w:t>
      </w:r>
      <w:r w:rsidR="00B505D1" w:rsidRPr="00870089">
        <w:rPr>
          <w:rFonts w:eastAsia="TimesNewRomanPSMT"/>
          <w:color w:val="000000"/>
          <w:sz w:val="20"/>
          <w:szCs w:val="20"/>
        </w:rPr>
        <w:t>okumenty lub oświadczenia, sporządzone</w:t>
      </w:r>
      <w:r w:rsidR="00081534" w:rsidRPr="00870089">
        <w:rPr>
          <w:rFonts w:eastAsia="TimesNewRomanPSMT"/>
          <w:color w:val="000000"/>
          <w:sz w:val="20"/>
          <w:szCs w:val="20"/>
        </w:rPr>
        <w:t xml:space="preserve"> </w:t>
      </w:r>
      <w:r w:rsidR="00B505D1" w:rsidRPr="00870089">
        <w:rPr>
          <w:rFonts w:eastAsia="TimesNewRomanPSMT"/>
          <w:color w:val="000000"/>
          <w:sz w:val="20"/>
          <w:szCs w:val="20"/>
        </w:rPr>
        <w:t>w języku obcym przekazuje się wraz z tłumaczeniem na język polski.</w:t>
      </w:r>
    </w:p>
    <w:p w14:paraId="6F593D06" w14:textId="3FEB62F7" w:rsidR="007A4784" w:rsidRPr="00870089" w:rsidRDefault="00E21567" w:rsidP="001F0FAC">
      <w:pPr>
        <w:keepLines/>
        <w:spacing w:after="0"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  <w:r w:rsidRPr="00870089">
        <w:rPr>
          <w:rFonts w:eastAsia="TimesNewRomanPSMT"/>
          <w:color w:val="000000"/>
          <w:sz w:val="20"/>
          <w:szCs w:val="20"/>
        </w:rPr>
        <w:t>9</w:t>
      </w:r>
      <w:r w:rsidR="00B505D1" w:rsidRPr="00870089">
        <w:rPr>
          <w:rFonts w:eastAsia="TimesNewRomanPSMT"/>
          <w:color w:val="000000"/>
          <w:sz w:val="20"/>
          <w:szCs w:val="20"/>
        </w:rPr>
        <w:t>.2</w:t>
      </w:r>
      <w:r w:rsidR="00B505D1" w:rsidRPr="00870089">
        <w:rPr>
          <w:rFonts w:eastAsia="TimesNewRomanPSMT"/>
          <w:color w:val="000000"/>
          <w:sz w:val="20"/>
          <w:szCs w:val="20"/>
        </w:rPr>
        <w:tab/>
        <w:t>Oferta musi być podpisana przez osobę/y upoważnioną/e do reprezentowania Wykonawcy.</w:t>
      </w:r>
    </w:p>
    <w:p w14:paraId="4EA893E7" w14:textId="57198E94" w:rsidR="007A4784" w:rsidRPr="00870089" w:rsidRDefault="00E21567" w:rsidP="001F0FAC">
      <w:pPr>
        <w:keepLines/>
        <w:spacing w:after="0"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  <w:r w:rsidRPr="00870089">
        <w:rPr>
          <w:rFonts w:eastAsia="TimesNewRomanPSMT"/>
          <w:color w:val="000000"/>
          <w:sz w:val="20"/>
          <w:szCs w:val="20"/>
        </w:rPr>
        <w:t>9</w:t>
      </w:r>
      <w:r w:rsidR="00B505D1" w:rsidRPr="00870089">
        <w:rPr>
          <w:rFonts w:eastAsia="TimesNewRomanPSMT"/>
          <w:color w:val="000000"/>
          <w:sz w:val="20"/>
          <w:szCs w:val="20"/>
        </w:rPr>
        <w:t>.3</w:t>
      </w:r>
      <w:r w:rsidR="00B505D1" w:rsidRPr="00870089">
        <w:rPr>
          <w:rFonts w:eastAsia="TimesNewRomanPSMT"/>
          <w:color w:val="000000"/>
          <w:sz w:val="20"/>
          <w:szCs w:val="20"/>
        </w:rPr>
        <w:tab/>
        <w:t>Upoważnienie (pełnomocnictwo) do podpisania oferty, do poświadczania dokumentów za</w:t>
      </w:r>
      <w:r w:rsidR="000305D0" w:rsidRPr="00870089">
        <w:rPr>
          <w:rFonts w:eastAsia="TimesNewRomanPSMT"/>
          <w:color w:val="000000"/>
          <w:sz w:val="20"/>
          <w:szCs w:val="20"/>
        </w:rPr>
        <w:t> </w:t>
      </w:r>
      <w:r w:rsidR="00B505D1" w:rsidRPr="00870089">
        <w:rPr>
          <w:rFonts w:eastAsia="TimesNewRomanPSMT"/>
          <w:color w:val="000000"/>
          <w:sz w:val="20"/>
          <w:szCs w:val="20"/>
        </w:rPr>
        <w:t xml:space="preserve">zgodność </w:t>
      </w:r>
      <w:r w:rsidR="001F0FAC">
        <w:rPr>
          <w:rFonts w:eastAsia="TimesNewRomanPSMT"/>
          <w:color w:val="000000"/>
          <w:sz w:val="20"/>
          <w:szCs w:val="20"/>
        </w:rPr>
        <w:br/>
      </w:r>
      <w:r w:rsidR="00B505D1" w:rsidRPr="00870089">
        <w:rPr>
          <w:rFonts w:eastAsia="TimesNewRomanPSMT"/>
          <w:color w:val="000000"/>
          <w:sz w:val="20"/>
          <w:szCs w:val="20"/>
        </w:rPr>
        <w:t xml:space="preserve">z oryginałem należy dołączyć do oferty zgodnie z ust. </w:t>
      </w:r>
      <w:r w:rsidR="000779D3" w:rsidRPr="00870089">
        <w:rPr>
          <w:rFonts w:eastAsia="TimesNewRomanPSMT"/>
          <w:color w:val="000000"/>
          <w:sz w:val="20"/>
          <w:szCs w:val="20"/>
        </w:rPr>
        <w:t>7</w:t>
      </w:r>
      <w:r w:rsidR="00B505D1" w:rsidRPr="00870089">
        <w:rPr>
          <w:rFonts w:eastAsia="TimesNewRomanPSMT"/>
          <w:color w:val="000000"/>
          <w:sz w:val="20"/>
          <w:szCs w:val="20"/>
        </w:rPr>
        <w:t>.</w:t>
      </w:r>
      <w:r w:rsidR="006E28E7" w:rsidRPr="00870089">
        <w:rPr>
          <w:rFonts w:eastAsia="TimesNewRomanPSMT"/>
          <w:color w:val="000000"/>
          <w:sz w:val="20"/>
          <w:szCs w:val="20"/>
        </w:rPr>
        <w:t>5</w:t>
      </w:r>
      <w:r w:rsidR="00B505D1" w:rsidRPr="00870089">
        <w:rPr>
          <w:rFonts w:eastAsia="TimesNewRomanPSMT"/>
          <w:color w:val="000000"/>
          <w:sz w:val="20"/>
          <w:szCs w:val="20"/>
        </w:rPr>
        <w:t xml:space="preserve"> niniejszego rozdziału SWZ, o ile nie wynika ono </w:t>
      </w:r>
      <w:r w:rsidR="001F0FAC">
        <w:rPr>
          <w:rFonts w:eastAsia="TimesNewRomanPSMT"/>
          <w:color w:val="000000"/>
          <w:sz w:val="20"/>
          <w:szCs w:val="20"/>
        </w:rPr>
        <w:br/>
      </w:r>
      <w:r w:rsidR="00B505D1" w:rsidRPr="00870089">
        <w:rPr>
          <w:rFonts w:eastAsia="TimesNewRomanPSMT"/>
          <w:color w:val="000000"/>
          <w:sz w:val="20"/>
          <w:szCs w:val="20"/>
        </w:rPr>
        <w:t xml:space="preserve">z dokumentów rejestrowych Wykonawcy, jeżeli Zamawiający może je uzyskać za pomocą bezpłatnych </w:t>
      </w:r>
      <w:r w:rsidR="001F0FAC">
        <w:rPr>
          <w:rFonts w:eastAsia="TimesNewRomanPSMT"/>
          <w:color w:val="000000"/>
          <w:sz w:val="20"/>
          <w:szCs w:val="20"/>
        </w:rPr>
        <w:br/>
      </w:r>
      <w:r w:rsidR="00B505D1" w:rsidRPr="00870089">
        <w:rPr>
          <w:rFonts w:eastAsia="TimesNewRomanPSMT"/>
          <w:color w:val="000000"/>
          <w:sz w:val="20"/>
          <w:szCs w:val="20"/>
        </w:rPr>
        <w:t>i ogólnodostępnych baz danych.</w:t>
      </w:r>
    </w:p>
    <w:p w14:paraId="6D2510ED" w14:textId="7979DF39" w:rsidR="007A4784" w:rsidRPr="00870089" w:rsidRDefault="00E21567" w:rsidP="001F0FAC">
      <w:pPr>
        <w:keepLines/>
        <w:spacing w:after="0"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  <w:r w:rsidRPr="00870089">
        <w:rPr>
          <w:rFonts w:eastAsia="TimesNewRomanPSMT"/>
          <w:color w:val="000000"/>
          <w:sz w:val="20"/>
          <w:szCs w:val="20"/>
        </w:rPr>
        <w:t>9</w:t>
      </w:r>
      <w:r w:rsidR="00B505D1" w:rsidRPr="00870089">
        <w:rPr>
          <w:rFonts w:eastAsia="TimesNewRomanPSMT"/>
          <w:color w:val="000000"/>
          <w:sz w:val="20"/>
          <w:szCs w:val="20"/>
        </w:rPr>
        <w:t>.4</w:t>
      </w:r>
      <w:r w:rsidR="00B505D1" w:rsidRPr="00870089">
        <w:rPr>
          <w:rFonts w:eastAsia="TimesNewRomanPSMT"/>
          <w:color w:val="000000"/>
          <w:sz w:val="20"/>
          <w:szCs w:val="20"/>
        </w:rPr>
        <w:tab/>
        <w:t>W przypadku, gdy w opatrzonej kwalifikowanym podpisem elektronicznym, podpisem zaufanym lub podpisem osobistym ofercie lub oświadczeniu Wykonawcy, zostały naniesione zmiany, oferta/oświadczenie Wykonawcy muszą być ponownie podpisane kwalifikowanym podpisem elektronicznym lub podpisem zaufanym lub podpisem osobistym, przez Wykonawcę lub osobę/y upoważnioną/e do reprezentowania Wykonawcy/ów wspólnie ubiegających się o udzielenie zamówienia publicznego.</w:t>
      </w:r>
    </w:p>
    <w:p w14:paraId="2E763CEE" w14:textId="38CDFD45" w:rsidR="007A4784" w:rsidRPr="00870089" w:rsidRDefault="00E21567" w:rsidP="001F0FAC">
      <w:pPr>
        <w:keepLines/>
        <w:spacing w:after="0" w:line="271" w:lineRule="auto"/>
        <w:ind w:left="284" w:hanging="284"/>
        <w:jc w:val="both"/>
        <w:rPr>
          <w:rFonts w:eastAsia="TimesNewRomanPSMT"/>
          <w:color w:val="FF0000"/>
          <w:sz w:val="20"/>
          <w:szCs w:val="20"/>
        </w:rPr>
      </w:pPr>
      <w:r w:rsidRPr="00870089">
        <w:rPr>
          <w:rFonts w:eastAsia="TimesNewRomanPSMT"/>
          <w:color w:val="000000" w:themeColor="text1"/>
          <w:sz w:val="20"/>
          <w:szCs w:val="20"/>
        </w:rPr>
        <w:t>10</w:t>
      </w:r>
      <w:r w:rsidR="00B505D1" w:rsidRPr="00870089">
        <w:rPr>
          <w:rFonts w:eastAsia="TimesNewRomanPSMT"/>
          <w:color w:val="000000" w:themeColor="text1"/>
          <w:sz w:val="20"/>
          <w:szCs w:val="20"/>
        </w:rPr>
        <w:t>.</w:t>
      </w:r>
      <w:r w:rsidR="00B505D1" w:rsidRPr="00870089">
        <w:rPr>
          <w:rFonts w:eastAsia="TimesNewRomanPSMT"/>
          <w:color w:val="000000" w:themeColor="text1"/>
          <w:sz w:val="20"/>
          <w:szCs w:val="20"/>
        </w:rPr>
        <w:tab/>
        <w:t xml:space="preserve">Wykonawca </w:t>
      </w:r>
      <w:r w:rsidR="00906BF3" w:rsidRPr="00870089">
        <w:rPr>
          <w:rFonts w:eastAsia="TimesNewRomanPSMT"/>
          <w:color w:val="000000" w:themeColor="text1"/>
          <w:sz w:val="20"/>
          <w:szCs w:val="20"/>
        </w:rPr>
        <w:t xml:space="preserve">może </w:t>
      </w:r>
      <w:r w:rsidR="00B505D1" w:rsidRPr="00870089">
        <w:rPr>
          <w:rFonts w:eastAsia="TimesNewRomanPSMT"/>
          <w:color w:val="000000" w:themeColor="text1"/>
          <w:sz w:val="20"/>
          <w:szCs w:val="20"/>
        </w:rPr>
        <w:t xml:space="preserve">wycofać złożoną przez siebie ofertę. Sposób wycofania oferty został opisany </w:t>
      </w:r>
      <w:r w:rsidR="00BB03D3" w:rsidRPr="00870089">
        <w:rPr>
          <w:rFonts w:eastAsia="TimesNewRomanPSMT"/>
          <w:color w:val="000000" w:themeColor="text1"/>
          <w:sz w:val="20"/>
          <w:szCs w:val="20"/>
        </w:rPr>
        <w:br/>
      </w:r>
      <w:r w:rsidR="00B505D1" w:rsidRPr="00870089">
        <w:rPr>
          <w:rFonts w:eastAsia="TimesNewRomanPSMT"/>
          <w:color w:val="000000" w:themeColor="text1"/>
          <w:sz w:val="20"/>
          <w:szCs w:val="20"/>
        </w:rPr>
        <w:t>w instrukcjach użytkownik</w:t>
      </w:r>
      <w:r w:rsidR="008F712E" w:rsidRPr="00870089">
        <w:rPr>
          <w:rFonts w:eastAsia="TimesNewRomanPSMT"/>
          <w:color w:val="000000" w:themeColor="text1"/>
          <w:sz w:val="20"/>
          <w:szCs w:val="20"/>
        </w:rPr>
        <w:t>a</w:t>
      </w:r>
      <w:r w:rsidR="00B505D1" w:rsidRPr="00870089">
        <w:rPr>
          <w:rFonts w:eastAsia="TimesNewRomanPSMT"/>
          <w:color w:val="000000" w:themeColor="text1"/>
          <w:sz w:val="20"/>
          <w:szCs w:val="20"/>
        </w:rPr>
        <w:t xml:space="preserve"> – Informacje</w:t>
      </w:r>
      <w:r w:rsidR="00BB03D3" w:rsidRPr="00870089">
        <w:rPr>
          <w:rFonts w:eastAsia="TimesNewRomanPSMT"/>
          <w:color w:val="000000" w:themeColor="text1"/>
          <w:sz w:val="20"/>
          <w:szCs w:val="20"/>
        </w:rPr>
        <w:t xml:space="preserve"> </w:t>
      </w:r>
      <w:r w:rsidR="00B505D1" w:rsidRPr="00870089">
        <w:rPr>
          <w:rFonts w:eastAsia="TimesNewRomanPSMT"/>
          <w:color w:val="000000" w:themeColor="text1"/>
          <w:sz w:val="20"/>
          <w:szCs w:val="20"/>
        </w:rPr>
        <w:t>o wymaganiach technicznych i organizacyjnych sporządzania, wysyłania i odbierania korespondencji elektronicznej.</w:t>
      </w:r>
    </w:p>
    <w:p w14:paraId="36E79D5D" w14:textId="5ACA8967" w:rsidR="007A4784" w:rsidRPr="00870089" w:rsidRDefault="00E21567" w:rsidP="001F0FAC">
      <w:pPr>
        <w:keepLines/>
        <w:spacing w:after="0"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  <w:r w:rsidRPr="00870089">
        <w:rPr>
          <w:rFonts w:eastAsia="TimesNewRomanPSMT"/>
          <w:color w:val="000000"/>
          <w:sz w:val="20"/>
          <w:szCs w:val="20"/>
        </w:rPr>
        <w:t>11</w:t>
      </w:r>
      <w:r w:rsidR="00B505D1" w:rsidRPr="00870089">
        <w:rPr>
          <w:rFonts w:eastAsia="TimesNewRomanPSMT"/>
          <w:color w:val="000000"/>
          <w:sz w:val="20"/>
          <w:szCs w:val="20"/>
        </w:rPr>
        <w:t>.</w:t>
      </w:r>
      <w:r w:rsidR="00B505D1" w:rsidRPr="00870089">
        <w:rPr>
          <w:rFonts w:eastAsia="TimesNewRomanPSMT"/>
          <w:color w:val="000000"/>
          <w:sz w:val="20"/>
          <w:szCs w:val="20"/>
        </w:rPr>
        <w:tab/>
        <w:t xml:space="preserve">Protokół postępowania o udzielenie zamówienia wraz z załącznikami, w tym oferta Wykonawcy wraz </w:t>
      </w:r>
      <w:r w:rsidR="001F0FAC">
        <w:rPr>
          <w:rFonts w:eastAsia="TimesNewRomanPSMT"/>
          <w:color w:val="000000"/>
          <w:sz w:val="20"/>
          <w:szCs w:val="20"/>
        </w:rPr>
        <w:br/>
      </w:r>
      <w:r w:rsidR="00B505D1" w:rsidRPr="00870089">
        <w:rPr>
          <w:rFonts w:eastAsia="TimesNewRomanPSMT"/>
          <w:color w:val="000000"/>
          <w:sz w:val="20"/>
          <w:szCs w:val="20"/>
        </w:rPr>
        <w:t>z załącznikami, są jawne, z wyjątkiem informacji stanowiących tajemnicę przedsiębiorstwa w rozumieniu przepisów o zwalczaniu nieuczciwej konkurencji, jeżeli Wykonawca wraz z przekazaniem takich informacji zastrzegł, że nie mogą być one udostępniane oraz wykazał, że zastrzeżone informacje stanowią tajemnicę przedsiębiorstwa. Wykonawca nie może zastrzec informacji, o których mowa w art. 222 ust. 5 ustawy.</w:t>
      </w:r>
    </w:p>
    <w:p w14:paraId="29C70954" w14:textId="1555CF48" w:rsidR="007A4784" w:rsidRPr="00870089" w:rsidRDefault="00E21567" w:rsidP="001F0FAC">
      <w:pPr>
        <w:keepLines/>
        <w:spacing w:after="0"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  <w:r w:rsidRPr="00870089">
        <w:rPr>
          <w:rFonts w:eastAsia="TimesNewRomanPSMT"/>
          <w:color w:val="000000"/>
          <w:sz w:val="20"/>
          <w:szCs w:val="20"/>
        </w:rPr>
        <w:t>11</w:t>
      </w:r>
      <w:r w:rsidR="00B505D1" w:rsidRPr="00870089">
        <w:rPr>
          <w:rFonts w:eastAsia="TimesNewRomanPSMT"/>
          <w:color w:val="000000"/>
          <w:sz w:val="20"/>
          <w:szCs w:val="20"/>
        </w:rPr>
        <w:t>.1.</w:t>
      </w:r>
      <w:r w:rsidR="001F0FAC">
        <w:rPr>
          <w:rFonts w:eastAsia="TimesNewRomanPSMT"/>
          <w:color w:val="000000"/>
          <w:sz w:val="20"/>
          <w:szCs w:val="20"/>
        </w:rPr>
        <w:t xml:space="preserve"> </w:t>
      </w:r>
      <w:r w:rsidR="00B505D1" w:rsidRPr="00870089">
        <w:rPr>
          <w:rFonts w:eastAsia="TimesNewRomanPSMT"/>
          <w:color w:val="000000"/>
          <w:sz w:val="20"/>
          <w:szCs w:val="20"/>
        </w:rPr>
        <w:t>W przypadku, gdy Wykonawca nie wykaże, że zastrzeżone informacje stanowią tajemnicę przedsiębiorstwa w rozumieniu art. 11 ust. 2 ustawy z dnia 16.04.1993r. o zwalczaniu nieuczciwej konkurencji (tj. Dz. U. z 202</w:t>
      </w:r>
      <w:r w:rsidR="00E103D8" w:rsidRPr="00870089">
        <w:rPr>
          <w:rFonts w:eastAsia="TimesNewRomanPSMT"/>
          <w:color w:val="000000"/>
          <w:sz w:val="20"/>
          <w:szCs w:val="20"/>
        </w:rPr>
        <w:t>2</w:t>
      </w:r>
      <w:r w:rsidR="00B505D1" w:rsidRPr="00870089">
        <w:rPr>
          <w:rFonts w:eastAsia="TimesNewRomanPSMT"/>
          <w:color w:val="000000"/>
          <w:sz w:val="20"/>
          <w:szCs w:val="20"/>
        </w:rPr>
        <w:t xml:space="preserve"> r. poz. 1</w:t>
      </w:r>
      <w:r w:rsidR="00E103D8" w:rsidRPr="00870089">
        <w:rPr>
          <w:rFonts w:eastAsia="TimesNewRomanPSMT"/>
          <w:color w:val="000000"/>
          <w:sz w:val="20"/>
          <w:szCs w:val="20"/>
        </w:rPr>
        <w:t>233</w:t>
      </w:r>
      <w:r w:rsidR="00B505D1" w:rsidRPr="00870089">
        <w:rPr>
          <w:rFonts w:eastAsia="TimesNewRomanPSMT"/>
          <w:color w:val="000000"/>
          <w:sz w:val="20"/>
          <w:szCs w:val="20"/>
        </w:rPr>
        <w:t xml:space="preserve">) Zamawiający uzna zastrzeżenie tajemnicy za bezskuteczne, </w:t>
      </w:r>
      <w:r w:rsidR="00650B4D">
        <w:rPr>
          <w:rFonts w:eastAsia="TimesNewRomanPSMT"/>
          <w:color w:val="000000"/>
          <w:sz w:val="20"/>
          <w:szCs w:val="20"/>
        </w:rPr>
        <w:br/>
      </w:r>
      <w:r w:rsidR="00B505D1" w:rsidRPr="00870089">
        <w:rPr>
          <w:rFonts w:eastAsia="TimesNewRomanPSMT"/>
          <w:color w:val="000000"/>
          <w:sz w:val="20"/>
          <w:szCs w:val="20"/>
        </w:rPr>
        <w:t>o czym poinformuje Wykonawcę.</w:t>
      </w:r>
    </w:p>
    <w:p w14:paraId="2B59E9FB" w14:textId="2E501CF6" w:rsidR="007A4784" w:rsidRPr="00870089" w:rsidRDefault="00E21567" w:rsidP="001F0FAC">
      <w:pPr>
        <w:keepLines/>
        <w:spacing w:after="0"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  <w:r w:rsidRPr="00870089">
        <w:rPr>
          <w:rFonts w:eastAsia="TimesNewRomanPSMT"/>
          <w:color w:val="000000"/>
          <w:sz w:val="20"/>
          <w:szCs w:val="20"/>
        </w:rPr>
        <w:lastRenderedPageBreak/>
        <w:t>11</w:t>
      </w:r>
      <w:r w:rsidR="00B505D1" w:rsidRPr="00870089">
        <w:rPr>
          <w:rFonts w:eastAsia="TimesNewRomanPSMT"/>
          <w:color w:val="000000"/>
          <w:sz w:val="20"/>
          <w:szCs w:val="20"/>
        </w:rPr>
        <w:t>.2.</w:t>
      </w:r>
      <w:r w:rsidR="001F0FAC">
        <w:rPr>
          <w:rFonts w:eastAsia="TimesNewRomanPSMT"/>
          <w:color w:val="000000"/>
          <w:sz w:val="20"/>
          <w:szCs w:val="20"/>
        </w:rPr>
        <w:t xml:space="preserve"> </w:t>
      </w:r>
      <w:r w:rsidR="00B505D1" w:rsidRPr="00870089">
        <w:rPr>
          <w:rFonts w:eastAsia="TimesNewRomanPSMT"/>
          <w:color w:val="000000"/>
          <w:sz w:val="20"/>
          <w:szCs w:val="20"/>
        </w:rPr>
        <w:t>Informacje stanowiące tajemnicę przedsiębiorstwa powinny być zgrupowane i stanowić oddzielną część oferty - odrębny plik lub pliki elektroniczne. Plik (pliki) należy opatrzyć dopiskiem „tajemnica przedsiębiorstwa” lub innym (nazwa pliku powinna jednoznacznie wskazywać, iż dane w nim zawarte stanowią tajemnicę przedsiębiorstwa).</w:t>
      </w:r>
      <w:r w:rsidR="00477536">
        <w:rPr>
          <w:rFonts w:eastAsia="TimesNewRomanPSMT"/>
          <w:color w:val="000000"/>
          <w:sz w:val="20"/>
          <w:szCs w:val="20"/>
        </w:rPr>
        <w:t xml:space="preserve"> Brak wyodrębnienia pliku stanowiącego tajemnicę przedsiębiorstwa zwalnia Zamawiającego z roszczenia Wykonawcy w przypadku jej udostępnienia. </w:t>
      </w:r>
    </w:p>
    <w:p w14:paraId="38234C76" w14:textId="1F02873C" w:rsidR="003B7FCE" w:rsidRDefault="00E21567" w:rsidP="001F0FAC">
      <w:pPr>
        <w:keepLines/>
        <w:spacing w:after="0"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  <w:r w:rsidRPr="00870089">
        <w:rPr>
          <w:rFonts w:eastAsia="TimesNewRomanPSMT"/>
          <w:color w:val="000000"/>
          <w:sz w:val="20"/>
          <w:szCs w:val="20"/>
        </w:rPr>
        <w:t>11</w:t>
      </w:r>
      <w:r w:rsidR="00B505D1" w:rsidRPr="00870089">
        <w:rPr>
          <w:rFonts w:eastAsia="TimesNewRomanPSMT"/>
          <w:color w:val="000000"/>
          <w:sz w:val="20"/>
          <w:szCs w:val="20"/>
        </w:rPr>
        <w:t>.3.</w:t>
      </w:r>
      <w:r w:rsidR="001F0FAC">
        <w:rPr>
          <w:rFonts w:eastAsia="TimesNewRomanPSMT"/>
          <w:color w:val="000000"/>
          <w:sz w:val="20"/>
          <w:szCs w:val="20"/>
        </w:rPr>
        <w:t xml:space="preserve"> </w:t>
      </w:r>
      <w:r w:rsidR="00B505D1" w:rsidRPr="00870089">
        <w:rPr>
          <w:rFonts w:eastAsia="TimesNewRomanPSMT"/>
          <w:color w:val="000000"/>
          <w:sz w:val="20"/>
          <w:szCs w:val="20"/>
        </w:rPr>
        <w:t>Protokół postępowania wraz z załącznikami, w tym oferty wraz z załącznikami, udostępnia się na wniosek.</w:t>
      </w:r>
    </w:p>
    <w:p w14:paraId="3F0AB8AD" w14:textId="195BA150" w:rsidR="001F0FAC" w:rsidRDefault="001F0FAC" w:rsidP="001F0FAC">
      <w:pPr>
        <w:keepLines/>
        <w:spacing w:after="0" w:line="271" w:lineRule="auto"/>
        <w:ind w:left="284" w:hanging="284"/>
        <w:jc w:val="both"/>
        <w:rPr>
          <w:rFonts w:eastAsia="TimesNewRomanPSMT"/>
          <w:color w:val="000000"/>
          <w:sz w:val="20"/>
          <w:szCs w:val="20"/>
        </w:rPr>
      </w:pPr>
    </w:p>
    <w:tbl>
      <w:tblPr>
        <w:tblStyle w:val="Tabela-Siatka"/>
        <w:tblW w:w="0" w:type="auto"/>
        <w:shd w:val="clear" w:color="auto" w:fill="B4C6E7" w:themeFill="accent1" w:themeFillTint="66"/>
        <w:tblLook w:val="04A0" w:firstRow="1" w:lastRow="0" w:firstColumn="1" w:lastColumn="0" w:noHBand="0" w:noVBand="1"/>
      </w:tblPr>
      <w:tblGrid>
        <w:gridCol w:w="9062"/>
      </w:tblGrid>
      <w:tr w:rsidR="001F0FAC" w:rsidRPr="004A12F8" w14:paraId="0CF46ABA" w14:textId="77777777" w:rsidTr="00E2484E">
        <w:tc>
          <w:tcPr>
            <w:tcW w:w="9062" w:type="dxa"/>
            <w:shd w:val="clear" w:color="auto" w:fill="B4C6E7" w:themeFill="accent1" w:themeFillTint="66"/>
          </w:tcPr>
          <w:p w14:paraId="66DED092" w14:textId="57DEA24C" w:rsidR="001F0FAC" w:rsidRPr="004A12F8" w:rsidRDefault="001F0FAC" w:rsidP="00E2484E">
            <w:pPr>
              <w:pStyle w:val="Nagwek1"/>
              <w:spacing w:before="0" w:line="240" w:lineRule="auto"/>
              <w:rPr>
                <w:rFonts w:ascii="Times New Roman" w:eastAsia="TimesNewRomanPSMT" w:hAnsi="Times New Roman" w:cs="Times New Roman"/>
                <w:b/>
                <w:bCs/>
                <w:color w:val="1F3864" w:themeColor="accent1" w:themeShade="80"/>
                <w:sz w:val="20"/>
                <w:szCs w:val="20"/>
              </w:rPr>
            </w:pPr>
            <w:bookmarkStart w:id="35" w:name="_Toc184118307"/>
            <w:r w:rsidRPr="004A12F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ROZDZIAŁ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X</w:t>
            </w:r>
            <w:r w:rsidR="006074E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X</w:t>
            </w:r>
            <w:r w:rsidRPr="004A12F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1F0FA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SPOSÓB ORAZ TERMIN SKŁADANIA OFERT</w:t>
            </w:r>
            <w:bookmarkEnd w:id="35"/>
          </w:p>
        </w:tc>
      </w:tr>
    </w:tbl>
    <w:p w14:paraId="52A4180C" w14:textId="6F03A00F" w:rsidR="00E103D8" w:rsidRPr="00AE1E4D" w:rsidRDefault="00E103D8" w:rsidP="001F0FAC">
      <w:pPr>
        <w:keepLines/>
        <w:spacing w:after="0" w:line="240" w:lineRule="auto"/>
        <w:jc w:val="both"/>
        <w:rPr>
          <w:rFonts w:asciiTheme="minorHAnsi" w:eastAsia="TimesNewRomanPSMT" w:hAnsiTheme="minorHAnsi" w:cstheme="minorHAnsi"/>
          <w:color w:val="000000"/>
          <w:sz w:val="22"/>
        </w:rPr>
      </w:pPr>
    </w:p>
    <w:p w14:paraId="0F3A3DF1" w14:textId="7D48F6B5" w:rsidR="00063C46" w:rsidRPr="001F0FAC" w:rsidRDefault="00B505D1" w:rsidP="00CA38A3">
      <w:pPr>
        <w:pStyle w:val="Akapitzlist"/>
        <w:keepLines/>
        <w:numPr>
          <w:ilvl w:val="6"/>
          <w:numId w:val="6"/>
        </w:numPr>
        <w:spacing w:after="0" w:line="271" w:lineRule="auto"/>
        <w:ind w:left="284" w:hanging="284"/>
        <w:contextualSpacing w:val="0"/>
        <w:rPr>
          <w:b/>
          <w:bCs/>
          <w:sz w:val="20"/>
          <w:szCs w:val="20"/>
        </w:rPr>
      </w:pPr>
      <w:r w:rsidRPr="001F0FAC">
        <w:rPr>
          <w:sz w:val="20"/>
          <w:szCs w:val="20"/>
        </w:rPr>
        <w:t>Ofertę należy złożyć za pośrednictwem Platformy przetargowej</w:t>
      </w:r>
      <w:r w:rsidR="008379ED" w:rsidRPr="001F0FAC">
        <w:rPr>
          <w:sz w:val="20"/>
          <w:szCs w:val="20"/>
        </w:rPr>
        <w:t xml:space="preserve"> </w:t>
      </w:r>
      <w:r w:rsidR="00063C46" w:rsidRPr="001F0FAC">
        <w:rPr>
          <w:sz w:val="20"/>
          <w:szCs w:val="20"/>
        </w:rPr>
        <w:t xml:space="preserve">Zamawiającego </w:t>
      </w:r>
      <w:hyperlink r:id="rId19" w:history="1">
        <w:r w:rsidR="00145E31" w:rsidRPr="00145E31">
          <w:rPr>
            <w:rStyle w:val="Hipercze"/>
            <w:sz w:val="20"/>
            <w:szCs w:val="20"/>
          </w:rPr>
          <w:t>https://awfkatowice.logintrade.net/zapytania_email,184141,ee0ceaf7647ce5740a56c54247a9421d.html</w:t>
        </w:r>
      </w:hyperlink>
      <w:r w:rsidR="00145E31" w:rsidRPr="00145E31">
        <w:rPr>
          <w:sz w:val="20"/>
          <w:szCs w:val="20"/>
        </w:rPr>
        <w:t xml:space="preserve"> </w:t>
      </w:r>
      <w:r w:rsidR="002472D5">
        <w:rPr>
          <w:sz w:val="20"/>
          <w:szCs w:val="20"/>
        </w:rPr>
        <w:t xml:space="preserve"> </w:t>
      </w:r>
    </w:p>
    <w:p w14:paraId="4866F455" w14:textId="7B3F2095" w:rsidR="00063C46" w:rsidRPr="001F0FAC" w:rsidRDefault="00063C46" w:rsidP="00CA38A3">
      <w:pPr>
        <w:pStyle w:val="Akapitzlist"/>
        <w:keepLines/>
        <w:numPr>
          <w:ilvl w:val="6"/>
          <w:numId w:val="6"/>
        </w:numPr>
        <w:spacing w:after="0" w:line="271" w:lineRule="auto"/>
        <w:ind w:left="284" w:hanging="284"/>
        <w:contextualSpacing w:val="0"/>
        <w:jc w:val="both"/>
        <w:rPr>
          <w:b/>
          <w:bCs/>
          <w:sz w:val="20"/>
          <w:szCs w:val="20"/>
        </w:rPr>
      </w:pPr>
      <w:r w:rsidRPr="001F0FAC">
        <w:rPr>
          <w:sz w:val="20"/>
          <w:szCs w:val="20"/>
        </w:rPr>
        <w:t xml:space="preserve">Ofertę wraz z wymaganymi załącznikami należy złożyć w terminie do </w:t>
      </w:r>
      <w:r w:rsidRPr="00145E31">
        <w:rPr>
          <w:b/>
          <w:bCs/>
          <w:sz w:val="20"/>
          <w:szCs w:val="20"/>
          <w:u w:val="single"/>
        </w:rPr>
        <w:t xml:space="preserve">dnia </w:t>
      </w:r>
      <w:r w:rsidR="007F0D5B" w:rsidRPr="00145E31">
        <w:rPr>
          <w:b/>
          <w:bCs/>
          <w:sz w:val="20"/>
          <w:szCs w:val="20"/>
          <w:u w:val="single"/>
        </w:rPr>
        <w:t xml:space="preserve"> </w:t>
      </w:r>
      <w:r w:rsidR="00145E31" w:rsidRPr="00145E31">
        <w:rPr>
          <w:b/>
          <w:bCs/>
          <w:color w:val="FF0000"/>
          <w:sz w:val="20"/>
          <w:szCs w:val="20"/>
          <w:u w:val="single"/>
        </w:rPr>
        <w:t>30.01.</w:t>
      </w:r>
      <w:r w:rsidR="00106E4F" w:rsidRPr="00145E31">
        <w:rPr>
          <w:b/>
          <w:bCs/>
          <w:color w:val="FF0000"/>
          <w:sz w:val="20"/>
          <w:szCs w:val="20"/>
          <w:u w:val="single"/>
        </w:rPr>
        <w:t>202</w:t>
      </w:r>
      <w:r w:rsidR="00145E31" w:rsidRPr="00145E31">
        <w:rPr>
          <w:b/>
          <w:bCs/>
          <w:color w:val="FF0000"/>
          <w:sz w:val="20"/>
          <w:szCs w:val="20"/>
          <w:u w:val="single"/>
        </w:rPr>
        <w:t>5</w:t>
      </w:r>
      <w:r w:rsidR="002472D5" w:rsidRPr="00145E31">
        <w:rPr>
          <w:b/>
          <w:bCs/>
          <w:color w:val="FF0000"/>
          <w:sz w:val="20"/>
          <w:szCs w:val="20"/>
          <w:u w:val="single"/>
        </w:rPr>
        <w:t xml:space="preserve"> </w:t>
      </w:r>
      <w:r w:rsidR="00106E4F" w:rsidRPr="00145E31">
        <w:rPr>
          <w:b/>
          <w:bCs/>
          <w:color w:val="FF0000"/>
          <w:sz w:val="20"/>
          <w:szCs w:val="20"/>
          <w:u w:val="single"/>
        </w:rPr>
        <w:t xml:space="preserve">r. </w:t>
      </w:r>
      <w:r w:rsidRPr="00145E31">
        <w:rPr>
          <w:b/>
          <w:bCs/>
          <w:color w:val="FF0000"/>
          <w:sz w:val="20"/>
          <w:szCs w:val="20"/>
          <w:u w:val="single"/>
        </w:rPr>
        <w:t xml:space="preserve">do godz. </w:t>
      </w:r>
      <w:r w:rsidR="007F0D5B" w:rsidRPr="00145E31">
        <w:rPr>
          <w:b/>
          <w:bCs/>
          <w:color w:val="FF0000"/>
          <w:sz w:val="20"/>
          <w:szCs w:val="20"/>
          <w:u w:val="single"/>
        </w:rPr>
        <w:t>10:00</w:t>
      </w:r>
    </w:p>
    <w:p w14:paraId="30B83A0B" w14:textId="77777777" w:rsidR="007A4784" w:rsidRPr="001F0FAC" w:rsidRDefault="00B505D1" w:rsidP="001F0FAC">
      <w:pPr>
        <w:keepLines/>
        <w:spacing w:after="0" w:line="271" w:lineRule="auto"/>
        <w:ind w:left="284"/>
        <w:jc w:val="both"/>
        <w:rPr>
          <w:b/>
          <w:bCs/>
          <w:sz w:val="20"/>
          <w:szCs w:val="20"/>
        </w:rPr>
      </w:pPr>
      <w:r w:rsidRPr="001F0FAC">
        <w:rPr>
          <w:b/>
          <w:bCs/>
          <w:sz w:val="20"/>
          <w:szCs w:val="20"/>
        </w:rPr>
        <w:t>Uwaga:</w:t>
      </w:r>
      <w:r w:rsidR="008379ED" w:rsidRPr="001F0FAC">
        <w:rPr>
          <w:b/>
          <w:bCs/>
          <w:sz w:val="20"/>
          <w:szCs w:val="20"/>
        </w:rPr>
        <w:t xml:space="preserve"> </w:t>
      </w:r>
      <w:r w:rsidRPr="001F0FAC">
        <w:rPr>
          <w:b/>
          <w:bCs/>
          <w:sz w:val="20"/>
          <w:szCs w:val="20"/>
        </w:rPr>
        <w:t>Za datę i godzinę złożenia oferty rozumie się datę i godzinę jej wpływu na Platformę przetargową,</w:t>
      </w:r>
      <w:r w:rsidR="008379ED" w:rsidRPr="001F0FAC">
        <w:rPr>
          <w:b/>
          <w:bCs/>
          <w:sz w:val="20"/>
          <w:szCs w:val="20"/>
        </w:rPr>
        <w:t xml:space="preserve"> </w:t>
      </w:r>
      <w:r w:rsidRPr="001F0FAC">
        <w:rPr>
          <w:b/>
          <w:bCs/>
          <w:sz w:val="20"/>
          <w:szCs w:val="20"/>
        </w:rPr>
        <w:t>tj. datę i godzinę złożenia oferty wyświetloną na koncie Zamawiającego.</w:t>
      </w:r>
    </w:p>
    <w:p w14:paraId="269797AE" w14:textId="77777777" w:rsidR="007A4784" w:rsidRPr="001F0FAC" w:rsidRDefault="00B505D1" w:rsidP="00CA38A3">
      <w:pPr>
        <w:pStyle w:val="Akapitzlist"/>
        <w:keepLines/>
        <w:numPr>
          <w:ilvl w:val="6"/>
          <w:numId w:val="6"/>
        </w:numPr>
        <w:spacing w:after="0" w:line="271" w:lineRule="auto"/>
        <w:ind w:left="284" w:hanging="284"/>
        <w:contextualSpacing w:val="0"/>
        <w:jc w:val="both"/>
        <w:rPr>
          <w:sz w:val="20"/>
          <w:szCs w:val="20"/>
        </w:rPr>
      </w:pPr>
      <w:r w:rsidRPr="001F0FAC">
        <w:rPr>
          <w:sz w:val="20"/>
          <w:szCs w:val="20"/>
        </w:rPr>
        <w:t xml:space="preserve">W przypadku otrzymania przez Zamawiającego oferty po terminie podanym w ust. </w:t>
      </w:r>
      <w:r w:rsidR="00063C46" w:rsidRPr="001F0FAC">
        <w:rPr>
          <w:sz w:val="20"/>
          <w:szCs w:val="20"/>
        </w:rPr>
        <w:t>2</w:t>
      </w:r>
      <w:r w:rsidRPr="001F0FAC">
        <w:rPr>
          <w:sz w:val="20"/>
          <w:szCs w:val="20"/>
        </w:rPr>
        <w:t xml:space="preserve"> niniejszego rozdziału SWZ, oferta zostanie odrzucona.</w:t>
      </w:r>
    </w:p>
    <w:p w14:paraId="20A2C654" w14:textId="77777777" w:rsidR="00063C46" w:rsidRPr="001F0FAC" w:rsidRDefault="00063C46" w:rsidP="00CA38A3">
      <w:pPr>
        <w:pStyle w:val="Akapitzlist"/>
        <w:keepLines/>
        <w:numPr>
          <w:ilvl w:val="6"/>
          <w:numId w:val="6"/>
        </w:numPr>
        <w:spacing w:after="0" w:line="271" w:lineRule="auto"/>
        <w:ind w:left="284" w:hanging="284"/>
        <w:contextualSpacing w:val="0"/>
        <w:jc w:val="both"/>
        <w:rPr>
          <w:sz w:val="20"/>
          <w:szCs w:val="20"/>
        </w:rPr>
      </w:pPr>
      <w:r w:rsidRPr="001F0FAC">
        <w:rPr>
          <w:sz w:val="20"/>
          <w:szCs w:val="20"/>
        </w:rPr>
        <w:t xml:space="preserve">  Wykonawca może złożyć tylko jedną ofertę.</w:t>
      </w:r>
    </w:p>
    <w:p w14:paraId="1F9F4F5F" w14:textId="77777777" w:rsidR="00063C46" w:rsidRPr="001F0FAC" w:rsidRDefault="00063C46" w:rsidP="00CA38A3">
      <w:pPr>
        <w:pStyle w:val="Akapitzlist"/>
        <w:keepLines/>
        <w:numPr>
          <w:ilvl w:val="6"/>
          <w:numId w:val="6"/>
        </w:numPr>
        <w:spacing w:after="0" w:line="271" w:lineRule="auto"/>
        <w:ind w:left="284" w:hanging="284"/>
        <w:contextualSpacing w:val="0"/>
        <w:jc w:val="both"/>
        <w:rPr>
          <w:sz w:val="20"/>
          <w:szCs w:val="20"/>
        </w:rPr>
      </w:pPr>
      <w:r w:rsidRPr="001F0FAC">
        <w:rPr>
          <w:sz w:val="20"/>
          <w:szCs w:val="20"/>
        </w:rPr>
        <w:t xml:space="preserve">  Wykonawca przed upływem terminu do składania ofert może wycofać ofertę.</w:t>
      </w:r>
    </w:p>
    <w:p w14:paraId="3DB4B499" w14:textId="346EB799" w:rsidR="00063C46" w:rsidRDefault="00063C46" w:rsidP="00CA38A3">
      <w:pPr>
        <w:pStyle w:val="Akapitzlist"/>
        <w:keepLines/>
        <w:numPr>
          <w:ilvl w:val="6"/>
          <w:numId w:val="6"/>
        </w:numPr>
        <w:spacing w:after="0" w:line="271" w:lineRule="auto"/>
        <w:ind w:left="284" w:hanging="284"/>
        <w:contextualSpacing w:val="0"/>
        <w:jc w:val="both"/>
        <w:rPr>
          <w:sz w:val="20"/>
          <w:szCs w:val="20"/>
        </w:rPr>
      </w:pPr>
      <w:r w:rsidRPr="001F0FAC">
        <w:rPr>
          <w:sz w:val="20"/>
          <w:szCs w:val="20"/>
        </w:rPr>
        <w:t xml:space="preserve">  Wykonawca po upływie terminu do składania ofert nie może wycofać złożonej oferty.</w:t>
      </w:r>
    </w:p>
    <w:p w14:paraId="168628CC" w14:textId="514A44D3" w:rsidR="001F0FAC" w:rsidRDefault="001F0FAC" w:rsidP="001F0FAC">
      <w:pPr>
        <w:pStyle w:val="Akapitzlist"/>
        <w:keepLines/>
        <w:spacing w:after="0" w:line="271" w:lineRule="auto"/>
        <w:ind w:left="4320"/>
        <w:contextualSpacing w:val="0"/>
        <w:jc w:val="both"/>
        <w:rPr>
          <w:sz w:val="20"/>
          <w:szCs w:val="20"/>
        </w:rPr>
      </w:pPr>
    </w:p>
    <w:tbl>
      <w:tblPr>
        <w:tblStyle w:val="Tabela-Siatka"/>
        <w:tblW w:w="0" w:type="auto"/>
        <w:shd w:val="clear" w:color="auto" w:fill="B4C6E7" w:themeFill="accent1" w:themeFillTint="66"/>
        <w:tblLook w:val="04A0" w:firstRow="1" w:lastRow="0" w:firstColumn="1" w:lastColumn="0" w:noHBand="0" w:noVBand="1"/>
      </w:tblPr>
      <w:tblGrid>
        <w:gridCol w:w="9062"/>
      </w:tblGrid>
      <w:tr w:rsidR="001F0FAC" w:rsidRPr="004A12F8" w14:paraId="2225F7D4" w14:textId="77777777" w:rsidTr="00E2484E">
        <w:tc>
          <w:tcPr>
            <w:tcW w:w="9062" w:type="dxa"/>
            <w:shd w:val="clear" w:color="auto" w:fill="B4C6E7" w:themeFill="accent1" w:themeFillTint="66"/>
          </w:tcPr>
          <w:p w14:paraId="636E8660" w14:textId="13051D12" w:rsidR="001F0FAC" w:rsidRPr="004A12F8" w:rsidRDefault="001F0FAC" w:rsidP="00E2484E">
            <w:pPr>
              <w:pStyle w:val="Nagwek1"/>
              <w:spacing w:before="0" w:line="240" w:lineRule="auto"/>
              <w:rPr>
                <w:rFonts w:ascii="Times New Roman" w:eastAsia="TimesNewRomanPSMT" w:hAnsi="Times New Roman" w:cs="Times New Roman"/>
                <w:b/>
                <w:bCs/>
                <w:color w:val="1F3864" w:themeColor="accent1" w:themeShade="80"/>
                <w:sz w:val="20"/>
                <w:szCs w:val="20"/>
              </w:rPr>
            </w:pPr>
            <w:bookmarkStart w:id="36" w:name="_Toc184118308"/>
            <w:bookmarkStart w:id="37" w:name="_Hlk182380770"/>
            <w:r w:rsidRPr="004A12F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ROZDZIAŁ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XX</w:t>
            </w:r>
            <w:r w:rsidRPr="004A12F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1F0FA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TERMIN OTWARCIA OFERT. CZYNNOŚCI ZWIĄZANE Z OTWARCIEM OFERT</w:t>
            </w:r>
            <w:bookmarkEnd w:id="36"/>
          </w:p>
        </w:tc>
      </w:tr>
      <w:bookmarkEnd w:id="37"/>
    </w:tbl>
    <w:p w14:paraId="293F20BB" w14:textId="77777777" w:rsidR="001F0FAC" w:rsidRPr="001F0FAC" w:rsidRDefault="001F0FAC" w:rsidP="001F0FAC">
      <w:pPr>
        <w:pStyle w:val="Akapitzlist"/>
        <w:keepLines/>
        <w:spacing w:after="0" w:line="271" w:lineRule="auto"/>
        <w:ind w:left="4320"/>
        <w:contextualSpacing w:val="0"/>
        <w:jc w:val="both"/>
        <w:rPr>
          <w:sz w:val="20"/>
          <w:szCs w:val="20"/>
        </w:rPr>
      </w:pPr>
    </w:p>
    <w:p w14:paraId="6B6382D2" w14:textId="40D8145A" w:rsidR="007A4784" w:rsidRPr="001F0FAC" w:rsidRDefault="00B505D1" w:rsidP="001F0FAC">
      <w:pPr>
        <w:pStyle w:val="Akapitzlist"/>
        <w:keepLines/>
        <w:spacing w:after="0" w:line="271" w:lineRule="auto"/>
        <w:ind w:left="284" w:hanging="284"/>
        <w:contextualSpacing w:val="0"/>
        <w:jc w:val="both"/>
        <w:rPr>
          <w:sz w:val="20"/>
          <w:szCs w:val="20"/>
        </w:rPr>
      </w:pPr>
      <w:r w:rsidRPr="001F0FAC">
        <w:rPr>
          <w:sz w:val="20"/>
          <w:szCs w:val="20"/>
        </w:rPr>
        <w:t>1.</w:t>
      </w:r>
      <w:r w:rsidRPr="001F0FAC">
        <w:rPr>
          <w:sz w:val="20"/>
          <w:szCs w:val="20"/>
        </w:rPr>
        <w:tab/>
        <w:t xml:space="preserve">Otwarcie ofert nastąpi w dniu </w:t>
      </w:r>
      <w:r w:rsidR="00145E31" w:rsidRPr="00145E31">
        <w:rPr>
          <w:b/>
          <w:bCs/>
          <w:sz w:val="20"/>
          <w:szCs w:val="20"/>
          <w:u w:val="single"/>
        </w:rPr>
        <w:t>30.01.</w:t>
      </w:r>
      <w:r w:rsidR="00106E4F" w:rsidRPr="00145E31">
        <w:rPr>
          <w:b/>
          <w:bCs/>
          <w:sz w:val="20"/>
          <w:szCs w:val="20"/>
          <w:u w:val="single"/>
        </w:rPr>
        <w:t>202</w:t>
      </w:r>
      <w:r w:rsidR="00145E31" w:rsidRPr="00145E31">
        <w:rPr>
          <w:b/>
          <w:bCs/>
          <w:sz w:val="20"/>
          <w:szCs w:val="20"/>
          <w:u w:val="single"/>
        </w:rPr>
        <w:t>5</w:t>
      </w:r>
      <w:r w:rsidR="002472D5" w:rsidRPr="00145E31">
        <w:rPr>
          <w:b/>
          <w:bCs/>
          <w:sz w:val="20"/>
          <w:szCs w:val="20"/>
          <w:u w:val="single"/>
        </w:rPr>
        <w:t xml:space="preserve"> </w:t>
      </w:r>
      <w:r w:rsidR="00106E4F" w:rsidRPr="00145E31">
        <w:rPr>
          <w:b/>
          <w:bCs/>
          <w:sz w:val="20"/>
          <w:szCs w:val="20"/>
          <w:u w:val="single"/>
        </w:rPr>
        <w:t>r.</w:t>
      </w:r>
      <w:r w:rsidRPr="002472D5">
        <w:rPr>
          <w:b/>
          <w:bCs/>
          <w:color w:val="000000" w:themeColor="text1"/>
          <w:sz w:val="20"/>
          <w:szCs w:val="20"/>
          <w:u w:val="single"/>
        </w:rPr>
        <w:t xml:space="preserve"> o godzinie </w:t>
      </w:r>
      <w:r w:rsidR="001E2591" w:rsidRPr="002472D5">
        <w:rPr>
          <w:b/>
          <w:bCs/>
          <w:color w:val="000000" w:themeColor="text1"/>
          <w:sz w:val="20"/>
          <w:szCs w:val="20"/>
          <w:u w:val="single"/>
        </w:rPr>
        <w:t>10</w:t>
      </w:r>
      <w:r w:rsidR="00980D0D">
        <w:rPr>
          <w:b/>
          <w:bCs/>
          <w:color w:val="000000" w:themeColor="text1"/>
          <w:sz w:val="20"/>
          <w:szCs w:val="20"/>
          <w:u w:val="single"/>
        </w:rPr>
        <w:t>:</w:t>
      </w:r>
      <w:r w:rsidR="00FB6795">
        <w:rPr>
          <w:b/>
          <w:bCs/>
          <w:color w:val="000000" w:themeColor="text1"/>
          <w:sz w:val="20"/>
          <w:szCs w:val="20"/>
          <w:u w:val="single"/>
        </w:rPr>
        <w:t>15</w:t>
      </w:r>
      <w:r w:rsidRPr="002472D5">
        <w:rPr>
          <w:sz w:val="20"/>
          <w:szCs w:val="20"/>
        </w:rPr>
        <w:t>, na komputerze</w:t>
      </w:r>
      <w:r w:rsidRPr="001F0FAC">
        <w:rPr>
          <w:sz w:val="20"/>
          <w:szCs w:val="20"/>
        </w:rPr>
        <w:t xml:space="preserve"> Zamawiającego, </w:t>
      </w:r>
      <w:r w:rsidR="00BB03D3" w:rsidRPr="001F0FAC">
        <w:rPr>
          <w:sz w:val="20"/>
          <w:szCs w:val="20"/>
        </w:rPr>
        <w:br/>
      </w:r>
      <w:r w:rsidRPr="001F0FAC">
        <w:rPr>
          <w:sz w:val="20"/>
          <w:szCs w:val="20"/>
        </w:rPr>
        <w:t>po odszyfrowaniu i pobraniu z Platformy przetargowej złożonych ofert.</w:t>
      </w:r>
    </w:p>
    <w:p w14:paraId="639EB231" w14:textId="77777777" w:rsidR="00063C46" w:rsidRPr="001F0FAC" w:rsidRDefault="00B505D1" w:rsidP="001F0FAC">
      <w:pPr>
        <w:pStyle w:val="Akapitzlist"/>
        <w:keepLines/>
        <w:spacing w:after="0" w:line="271" w:lineRule="auto"/>
        <w:ind w:left="284" w:hanging="284"/>
        <w:contextualSpacing w:val="0"/>
        <w:jc w:val="both"/>
        <w:rPr>
          <w:sz w:val="20"/>
          <w:szCs w:val="20"/>
        </w:rPr>
      </w:pPr>
      <w:r w:rsidRPr="001F0FAC">
        <w:rPr>
          <w:sz w:val="20"/>
          <w:szCs w:val="20"/>
        </w:rPr>
        <w:t>2.</w:t>
      </w:r>
      <w:r w:rsidRPr="001F0FAC">
        <w:rPr>
          <w:sz w:val="20"/>
          <w:szCs w:val="20"/>
        </w:rPr>
        <w:tab/>
        <w:t>Najpóźniej przed otwarciem ofert, Zamawiający udostępni na Platformie przetargowej informację o kwocie, jaką zamierza przeznaczyć na sfinansowanie niniejszego zamówienia (kwota brutto).</w:t>
      </w:r>
    </w:p>
    <w:p w14:paraId="5A26DE09" w14:textId="77777777" w:rsidR="00063C46" w:rsidRPr="001F0FAC" w:rsidRDefault="00B505D1" w:rsidP="001F0FAC">
      <w:pPr>
        <w:pStyle w:val="Akapitzlist"/>
        <w:keepLines/>
        <w:spacing w:after="0" w:line="271" w:lineRule="auto"/>
        <w:ind w:left="284" w:hanging="284"/>
        <w:contextualSpacing w:val="0"/>
        <w:jc w:val="both"/>
        <w:rPr>
          <w:sz w:val="20"/>
          <w:szCs w:val="20"/>
        </w:rPr>
      </w:pPr>
      <w:r w:rsidRPr="001F0FAC">
        <w:rPr>
          <w:sz w:val="20"/>
          <w:szCs w:val="20"/>
        </w:rPr>
        <w:t>3.</w:t>
      </w:r>
      <w:r w:rsidR="00063C46" w:rsidRPr="001F0FAC">
        <w:rPr>
          <w:sz w:val="20"/>
          <w:szCs w:val="20"/>
        </w:rPr>
        <w:t xml:space="preserve">     Otwarcie ofert jest niejawne.</w:t>
      </w:r>
    </w:p>
    <w:p w14:paraId="2020F01D" w14:textId="77777777" w:rsidR="007A4784" w:rsidRPr="001F0FAC" w:rsidRDefault="00063C46" w:rsidP="001F0FAC">
      <w:pPr>
        <w:pStyle w:val="Akapitzlist"/>
        <w:keepLines/>
        <w:spacing w:after="0" w:line="271" w:lineRule="auto"/>
        <w:ind w:left="284" w:hanging="284"/>
        <w:contextualSpacing w:val="0"/>
        <w:jc w:val="both"/>
        <w:rPr>
          <w:sz w:val="20"/>
          <w:szCs w:val="20"/>
        </w:rPr>
      </w:pPr>
      <w:r w:rsidRPr="001F0FAC">
        <w:rPr>
          <w:sz w:val="20"/>
          <w:szCs w:val="20"/>
        </w:rPr>
        <w:t xml:space="preserve">4.    </w:t>
      </w:r>
      <w:r w:rsidR="00B505D1" w:rsidRPr="001F0FAC">
        <w:rPr>
          <w:sz w:val="20"/>
          <w:szCs w:val="20"/>
        </w:rPr>
        <w:t>Niezwłocznie po otwarciu ofert Zamawiający udostępni na Platformie przetargowej</w:t>
      </w:r>
    </w:p>
    <w:p w14:paraId="2AA85124" w14:textId="77777777" w:rsidR="007A4784" w:rsidRPr="001F0FAC" w:rsidRDefault="00B505D1" w:rsidP="001F0FAC">
      <w:pPr>
        <w:pStyle w:val="Akapitzlist"/>
        <w:keepLines/>
        <w:spacing w:after="0" w:line="271" w:lineRule="auto"/>
        <w:ind w:left="284"/>
        <w:contextualSpacing w:val="0"/>
        <w:jc w:val="both"/>
        <w:rPr>
          <w:sz w:val="20"/>
          <w:szCs w:val="20"/>
        </w:rPr>
      </w:pPr>
      <w:r w:rsidRPr="001F0FAC">
        <w:rPr>
          <w:sz w:val="20"/>
          <w:szCs w:val="20"/>
        </w:rPr>
        <w:t>Informacje o:</w:t>
      </w:r>
    </w:p>
    <w:p w14:paraId="163DAC4B" w14:textId="77777777" w:rsidR="007A4784" w:rsidRPr="001F0FAC" w:rsidRDefault="00B505D1" w:rsidP="001F0FAC">
      <w:pPr>
        <w:pStyle w:val="Akapitzlist"/>
        <w:keepLines/>
        <w:spacing w:after="0" w:line="271" w:lineRule="auto"/>
        <w:ind w:left="284"/>
        <w:contextualSpacing w:val="0"/>
        <w:jc w:val="both"/>
        <w:rPr>
          <w:sz w:val="20"/>
          <w:szCs w:val="20"/>
        </w:rPr>
      </w:pPr>
      <w:r w:rsidRPr="001F0FAC">
        <w:rPr>
          <w:sz w:val="20"/>
          <w:szCs w:val="20"/>
        </w:rPr>
        <w:t>1) nazwach albo imionach i nazwiskach oraz siedzibach lub miejscach prowadzonej działalności gospodarczej albo miejscach zamieszkania wykonawców, których oferty zostały otwarte;</w:t>
      </w:r>
    </w:p>
    <w:p w14:paraId="57078765" w14:textId="77777777" w:rsidR="00063C46" w:rsidRPr="001F0FAC" w:rsidRDefault="00B505D1" w:rsidP="001F0FAC">
      <w:pPr>
        <w:pStyle w:val="Akapitzlist"/>
        <w:keepLines/>
        <w:spacing w:after="0" w:line="271" w:lineRule="auto"/>
        <w:ind w:left="284"/>
        <w:contextualSpacing w:val="0"/>
        <w:jc w:val="both"/>
        <w:rPr>
          <w:sz w:val="20"/>
          <w:szCs w:val="20"/>
        </w:rPr>
      </w:pPr>
      <w:r w:rsidRPr="001F0FAC">
        <w:rPr>
          <w:sz w:val="20"/>
          <w:szCs w:val="20"/>
        </w:rPr>
        <w:t xml:space="preserve">2) cenach </w:t>
      </w:r>
      <w:r w:rsidR="00063C46" w:rsidRPr="001F0FAC">
        <w:rPr>
          <w:sz w:val="20"/>
          <w:szCs w:val="20"/>
        </w:rPr>
        <w:t xml:space="preserve">lub kosztach </w:t>
      </w:r>
      <w:r w:rsidRPr="001F0FAC">
        <w:rPr>
          <w:sz w:val="20"/>
          <w:szCs w:val="20"/>
        </w:rPr>
        <w:t>zawartych w ofertach.</w:t>
      </w:r>
    </w:p>
    <w:p w14:paraId="56E218D6" w14:textId="77777777" w:rsidR="00063C46" w:rsidRPr="001F0FAC" w:rsidRDefault="00063C46" w:rsidP="001F0FAC">
      <w:pPr>
        <w:pStyle w:val="Akapitzlist"/>
        <w:keepLines/>
        <w:spacing w:after="0" w:line="271" w:lineRule="auto"/>
        <w:ind w:left="284" w:hanging="284"/>
        <w:contextualSpacing w:val="0"/>
        <w:jc w:val="both"/>
        <w:rPr>
          <w:sz w:val="20"/>
          <w:szCs w:val="20"/>
        </w:rPr>
      </w:pPr>
      <w:r w:rsidRPr="001F0FAC">
        <w:rPr>
          <w:sz w:val="20"/>
          <w:szCs w:val="20"/>
        </w:rPr>
        <w:t xml:space="preserve">5. W przypadku wystąpienia awarii systemu teleinformatycznego, która spowoduje brak możliwości otwarcia ofert w terminie określonym przez Zamawiającego, otwarcie ofert nastąpi niezwłocznie po usunięciu awarii. </w:t>
      </w:r>
    </w:p>
    <w:p w14:paraId="3ADFC034" w14:textId="3601969B" w:rsidR="00063C46" w:rsidRDefault="00063C46" w:rsidP="001F0FAC">
      <w:pPr>
        <w:pStyle w:val="Akapitzlist"/>
        <w:keepLines/>
        <w:spacing w:after="0" w:line="271" w:lineRule="auto"/>
        <w:ind w:left="284" w:hanging="284"/>
        <w:contextualSpacing w:val="0"/>
        <w:jc w:val="both"/>
        <w:rPr>
          <w:sz w:val="20"/>
          <w:szCs w:val="20"/>
        </w:rPr>
      </w:pPr>
      <w:r w:rsidRPr="001F0FAC">
        <w:rPr>
          <w:sz w:val="20"/>
          <w:szCs w:val="20"/>
        </w:rPr>
        <w:t>6. Zamawiający poinformuje o zmianie terminu otwarcia ofert na stronie internetowej prowadzonego postepowania.</w:t>
      </w:r>
    </w:p>
    <w:p w14:paraId="75FB81E3" w14:textId="4CB2C98A" w:rsidR="001F0FAC" w:rsidRDefault="001F0FAC" w:rsidP="001F0FAC">
      <w:pPr>
        <w:pStyle w:val="Akapitzlist"/>
        <w:keepLines/>
        <w:spacing w:after="0" w:line="271" w:lineRule="auto"/>
        <w:ind w:left="284" w:hanging="284"/>
        <w:contextualSpacing w:val="0"/>
        <w:jc w:val="both"/>
        <w:rPr>
          <w:sz w:val="20"/>
          <w:szCs w:val="20"/>
        </w:rPr>
      </w:pPr>
    </w:p>
    <w:tbl>
      <w:tblPr>
        <w:tblStyle w:val="Tabela-Siatka"/>
        <w:tblW w:w="0" w:type="auto"/>
        <w:shd w:val="clear" w:color="auto" w:fill="B4C6E7" w:themeFill="accent1" w:themeFillTint="66"/>
        <w:tblLook w:val="04A0" w:firstRow="1" w:lastRow="0" w:firstColumn="1" w:lastColumn="0" w:noHBand="0" w:noVBand="1"/>
      </w:tblPr>
      <w:tblGrid>
        <w:gridCol w:w="9062"/>
      </w:tblGrid>
      <w:tr w:rsidR="001F0FAC" w:rsidRPr="004A12F8" w14:paraId="5928D99B" w14:textId="77777777" w:rsidTr="00E2484E">
        <w:tc>
          <w:tcPr>
            <w:tcW w:w="9062" w:type="dxa"/>
            <w:shd w:val="clear" w:color="auto" w:fill="B4C6E7" w:themeFill="accent1" w:themeFillTint="66"/>
          </w:tcPr>
          <w:p w14:paraId="7099D90E" w14:textId="4638FEC0" w:rsidR="001F0FAC" w:rsidRPr="004A12F8" w:rsidRDefault="001F0FAC" w:rsidP="00E2484E">
            <w:pPr>
              <w:pStyle w:val="Nagwek1"/>
              <w:spacing w:before="0" w:line="240" w:lineRule="auto"/>
              <w:rPr>
                <w:rFonts w:ascii="Times New Roman" w:eastAsia="TimesNewRomanPSMT" w:hAnsi="Times New Roman" w:cs="Times New Roman"/>
                <w:b/>
                <w:bCs/>
                <w:color w:val="1F3864" w:themeColor="accent1" w:themeShade="80"/>
                <w:sz w:val="20"/>
                <w:szCs w:val="20"/>
              </w:rPr>
            </w:pPr>
            <w:bookmarkStart w:id="38" w:name="_Toc184118309"/>
            <w:r w:rsidRPr="004A12F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ROZDZIAŁ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XXI</w:t>
            </w:r>
            <w:r w:rsidRPr="004A12F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1F0FA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SPOSÓB OBLICZANIA CENY</w:t>
            </w:r>
            <w:bookmarkEnd w:id="38"/>
          </w:p>
        </w:tc>
      </w:tr>
    </w:tbl>
    <w:p w14:paraId="34DD6B66" w14:textId="77777777" w:rsidR="009B14F4" w:rsidRPr="001F0FAC" w:rsidRDefault="009B14F4" w:rsidP="001F0FAC">
      <w:pPr>
        <w:keepLines/>
        <w:spacing w:line="240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700682F7" w14:textId="0620AED7" w:rsidR="007A4784" w:rsidRPr="001F0FAC" w:rsidRDefault="00B505D1" w:rsidP="001F0FAC">
      <w:pPr>
        <w:pStyle w:val="Akapitzlist"/>
        <w:keepLines/>
        <w:spacing w:after="0" w:line="271" w:lineRule="auto"/>
        <w:ind w:left="284" w:hanging="284"/>
        <w:contextualSpacing w:val="0"/>
        <w:jc w:val="both"/>
        <w:rPr>
          <w:sz w:val="20"/>
          <w:szCs w:val="20"/>
        </w:rPr>
      </w:pPr>
      <w:r w:rsidRPr="001F0FAC">
        <w:rPr>
          <w:sz w:val="20"/>
          <w:szCs w:val="20"/>
        </w:rPr>
        <w:t xml:space="preserve">1. </w:t>
      </w:r>
      <w:r w:rsidRPr="001F0FAC">
        <w:rPr>
          <w:sz w:val="20"/>
          <w:szCs w:val="20"/>
        </w:rPr>
        <w:tab/>
      </w:r>
      <w:r w:rsidR="001D2C70" w:rsidRPr="001F0FAC">
        <w:rPr>
          <w:sz w:val="20"/>
          <w:szCs w:val="20"/>
        </w:rPr>
        <w:t xml:space="preserve">Wykonawca poda cenę oferty w Formularzu Ofertowym sporządzonym według wzoru stanowiącego </w:t>
      </w:r>
      <w:r w:rsidR="001D2C70" w:rsidRPr="008B6119">
        <w:rPr>
          <w:i/>
          <w:sz w:val="20"/>
          <w:szCs w:val="20"/>
        </w:rPr>
        <w:t xml:space="preserve">Załącznik </w:t>
      </w:r>
      <w:r w:rsidR="001F0FAC" w:rsidRPr="008B6119">
        <w:rPr>
          <w:i/>
          <w:sz w:val="20"/>
          <w:szCs w:val="20"/>
        </w:rPr>
        <w:t>n</w:t>
      </w:r>
      <w:r w:rsidR="001D2C70" w:rsidRPr="008B6119">
        <w:rPr>
          <w:i/>
          <w:sz w:val="20"/>
          <w:szCs w:val="20"/>
        </w:rPr>
        <w:t>r 1</w:t>
      </w:r>
      <w:r w:rsidR="001D2C70" w:rsidRPr="001F0FAC">
        <w:rPr>
          <w:sz w:val="20"/>
          <w:szCs w:val="20"/>
        </w:rPr>
        <w:t xml:space="preserve"> do SWZ, jako cenę brutto [z uwzględnieniem kwoty podatku od towarów i usług (VAT)] </w:t>
      </w:r>
      <w:r w:rsidR="001F0FAC">
        <w:rPr>
          <w:sz w:val="20"/>
          <w:szCs w:val="20"/>
        </w:rPr>
        <w:br/>
      </w:r>
      <w:r w:rsidR="001D2C70" w:rsidRPr="001F0FAC">
        <w:rPr>
          <w:sz w:val="20"/>
          <w:szCs w:val="20"/>
        </w:rPr>
        <w:t>z wyszczególnieniem stawki podatku od towarów i usług (VAT</w:t>
      </w:r>
      <w:r w:rsidR="00B064AC" w:rsidRPr="001F0FAC">
        <w:rPr>
          <w:sz w:val="20"/>
          <w:szCs w:val="20"/>
        </w:rPr>
        <w:t>).</w:t>
      </w:r>
    </w:p>
    <w:p w14:paraId="44DB2D4C" w14:textId="77777777" w:rsidR="007A4784" w:rsidRPr="001F0FAC" w:rsidRDefault="00B505D1" w:rsidP="001F0FAC">
      <w:pPr>
        <w:pStyle w:val="Akapitzlist"/>
        <w:keepLines/>
        <w:spacing w:after="0" w:line="271" w:lineRule="auto"/>
        <w:ind w:left="284" w:hanging="284"/>
        <w:contextualSpacing w:val="0"/>
        <w:jc w:val="both"/>
        <w:rPr>
          <w:sz w:val="20"/>
          <w:szCs w:val="20"/>
        </w:rPr>
      </w:pPr>
      <w:r w:rsidRPr="001F0FAC">
        <w:rPr>
          <w:sz w:val="20"/>
          <w:szCs w:val="20"/>
        </w:rPr>
        <w:t>2.</w:t>
      </w:r>
      <w:r w:rsidRPr="001F0FAC">
        <w:rPr>
          <w:sz w:val="20"/>
          <w:szCs w:val="20"/>
        </w:rPr>
        <w:tab/>
        <w:t>Cena musi być wyrażona w złotych polskich (PLN), z dokładnością nie większą niż dwa miejsca po przecinku.</w:t>
      </w:r>
    </w:p>
    <w:p w14:paraId="2765A848" w14:textId="77777777" w:rsidR="007A4784" w:rsidRPr="001F0FAC" w:rsidRDefault="00B505D1" w:rsidP="001F0FAC">
      <w:pPr>
        <w:pStyle w:val="Akapitzlist"/>
        <w:keepLines/>
        <w:spacing w:after="0" w:line="271" w:lineRule="auto"/>
        <w:ind w:left="284" w:hanging="284"/>
        <w:contextualSpacing w:val="0"/>
        <w:jc w:val="both"/>
        <w:rPr>
          <w:sz w:val="20"/>
          <w:szCs w:val="20"/>
        </w:rPr>
      </w:pPr>
      <w:r w:rsidRPr="001F0FAC">
        <w:rPr>
          <w:sz w:val="20"/>
          <w:szCs w:val="20"/>
        </w:rPr>
        <w:t>3.</w:t>
      </w:r>
      <w:r w:rsidRPr="001F0FAC">
        <w:rPr>
          <w:sz w:val="20"/>
          <w:szCs w:val="20"/>
        </w:rPr>
        <w:tab/>
      </w:r>
      <w:r w:rsidR="00244AB8" w:rsidRPr="001F0FAC">
        <w:rPr>
          <w:sz w:val="20"/>
          <w:szCs w:val="20"/>
        </w:rPr>
        <w:t xml:space="preserve">Wykonawca poda w Formularzu Ofertowym stawkę podatku od towarów i usług (VAT) właściwą dla przedmiotu zamówienia obowiązującą według stanu prawnego na dzień składania ofert. Określenie ceny ofertowej z zastosowaniem nieprawidłowej stawki podatku od towarów i usług (VAT) potraktowane będzie, jako błąd w obliczeniu ceny i spowoduje odrzucenie oferty, jeżeli nie ziszczą się ustawowe przesłanki omyłki (na podstawie art. 226 ust. 1 pkt 10 </w:t>
      </w:r>
      <w:proofErr w:type="spellStart"/>
      <w:r w:rsidR="00244AB8" w:rsidRPr="001F0FAC">
        <w:rPr>
          <w:sz w:val="20"/>
          <w:szCs w:val="20"/>
        </w:rPr>
        <w:t>pzp</w:t>
      </w:r>
      <w:proofErr w:type="spellEnd"/>
      <w:r w:rsidR="00244AB8" w:rsidRPr="001F0FAC">
        <w:rPr>
          <w:sz w:val="20"/>
          <w:szCs w:val="20"/>
        </w:rPr>
        <w:t xml:space="preserve"> w związku z art. 223 ust. 2 pkt 3 </w:t>
      </w:r>
      <w:proofErr w:type="spellStart"/>
      <w:r w:rsidR="00244AB8" w:rsidRPr="001F0FAC">
        <w:rPr>
          <w:sz w:val="20"/>
          <w:szCs w:val="20"/>
        </w:rPr>
        <w:t>pzp</w:t>
      </w:r>
      <w:proofErr w:type="spellEnd"/>
      <w:r w:rsidR="00244AB8" w:rsidRPr="001F0FAC">
        <w:rPr>
          <w:sz w:val="20"/>
          <w:szCs w:val="20"/>
        </w:rPr>
        <w:t>.</w:t>
      </w:r>
    </w:p>
    <w:p w14:paraId="01F5ACAC" w14:textId="77777777" w:rsidR="004937D0" w:rsidRPr="001F0FAC" w:rsidRDefault="00B505D1" w:rsidP="001F0FAC">
      <w:pPr>
        <w:pStyle w:val="Akapitzlist"/>
        <w:keepLines/>
        <w:spacing w:after="0" w:line="271" w:lineRule="auto"/>
        <w:ind w:left="284" w:hanging="284"/>
        <w:contextualSpacing w:val="0"/>
        <w:jc w:val="both"/>
        <w:rPr>
          <w:sz w:val="20"/>
          <w:szCs w:val="20"/>
        </w:rPr>
      </w:pPr>
      <w:r w:rsidRPr="001F0FAC">
        <w:rPr>
          <w:sz w:val="20"/>
          <w:szCs w:val="20"/>
        </w:rPr>
        <w:t xml:space="preserve">4.  </w:t>
      </w:r>
      <w:r w:rsidRPr="001F0FAC">
        <w:rPr>
          <w:sz w:val="20"/>
          <w:szCs w:val="20"/>
        </w:rPr>
        <w:tab/>
      </w:r>
      <w:r w:rsidR="004937D0" w:rsidRPr="001F0FAC">
        <w:rPr>
          <w:sz w:val="20"/>
          <w:szCs w:val="20"/>
        </w:rPr>
        <w:t xml:space="preserve"> </w:t>
      </w:r>
      <w:r w:rsidRPr="001F0FAC">
        <w:rPr>
          <w:sz w:val="20"/>
          <w:szCs w:val="20"/>
        </w:rPr>
        <w:t>Rozliczenia między Zamawiającym a Wykonawcą będą prowadzone w złotych polskich (PLN)</w:t>
      </w:r>
      <w:r w:rsidR="00E46194" w:rsidRPr="001F0FAC">
        <w:rPr>
          <w:sz w:val="20"/>
          <w:szCs w:val="20"/>
        </w:rPr>
        <w:br/>
      </w:r>
      <w:r w:rsidR="007B20CA" w:rsidRPr="001F0FAC">
        <w:rPr>
          <w:sz w:val="20"/>
          <w:szCs w:val="20"/>
        </w:rPr>
        <w:t>z dokładnością do dwóch miejsc po przecinku.</w:t>
      </w:r>
    </w:p>
    <w:p w14:paraId="48EE0625" w14:textId="77777777" w:rsidR="004937D0" w:rsidRPr="001F0FAC" w:rsidRDefault="00244AB8" w:rsidP="00CA38A3">
      <w:pPr>
        <w:pStyle w:val="Akapitzlist"/>
        <w:keepLines/>
        <w:numPr>
          <w:ilvl w:val="0"/>
          <w:numId w:val="17"/>
        </w:numPr>
        <w:spacing w:after="0" w:line="271" w:lineRule="auto"/>
        <w:ind w:left="284" w:hanging="284"/>
        <w:contextualSpacing w:val="0"/>
        <w:jc w:val="both"/>
        <w:rPr>
          <w:sz w:val="20"/>
          <w:szCs w:val="20"/>
        </w:rPr>
      </w:pPr>
      <w:r w:rsidRPr="001F0FAC">
        <w:rPr>
          <w:sz w:val="20"/>
          <w:szCs w:val="20"/>
        </w:rPr>
        <w:t>W przypadku rozbieżności pomiędzy ceną podaną cyfrowo a słownie, jako wartość właściwa zostanie przyjęta cena podana słownie.</w:t>
      </w:r>
    </w:p>
    <w:p w14:paraId="6E6E941B" w14:textId="124E0AEF" w:rsidR="007A4784" w:rsidRPr="001F0FAC" w:rsidRDefault="00B505D1" w:rsidP="00CA38A3">
      <w:pPr>
        <w:pStyle w:val="Akapitzlist"/>
        <w:keepLines/>
        <w:numPr>
          <w:ilvl w:val="0"/>
          <w:numId w:val="17"/>
        </w:numPr>
        <w:spacing w:after="0" w:line="271" w:lineRule="auto"/>
        <w:ind w:left="284" w:hanging="284"/>
        <w:contextualSpacing w:val="0"/>
        <w:jc w:val="both"/>
        <w:rPr>
          <w:sz w:val="20"/>
          <w:szCs w:val="20"/>
        </w:rPr>
      </w:pPr>
      <w:r w:rsidRPr="001F0FAC">
        <w:rPr>
          <w:sz w:val="20"/>
          <w:szCs w:val="20"/>
        </w:rPr>
        <w:lastRenderedPageBreak/>
        <w:t xml:space="preserve"> Wykonawca, składając ofertę informuje Zamawiającego, że wybór jego oferty będzie prowadził do powstania u Zamawiającego obowiązku podatkowego, wskazując:</w:t>
      </w:r>
    </w:p>
    <w:p w14:paraId="2334B869" w14:textId="4A4D4B49" w:rsidR="007A4784" w:rsidRPr="001F0FAC" w:rsidRDefault="00B505D1" w:rsidP="001F0FAC">
      <w:pPr>
        <w:pStyle w:val="Akapitzlist"/>
        <w:keepLines/>
        <w:spacing w:after="0" w:line="271" w:lineRule="auto"/>
        <w:ind w:left="426" w:hanging="284"/>
        <w:contextualSpacing w:val="0"/>
        <w:jc w:val="both"/>
        <w:rPr>
          <w:sz w:val="20"/>
          <w:szCs w:val="20"/>
        </w:rPr>
      </w:pPr>
      <w:r w:rsidRPr="001F0FAC">
        <w:rPr>
          <w:sz w:val="20"/>
          <w:szCs w:val="20"/>
        </w:rPr>
        <w:t>1)</w:t>
      </w:r>
      <w:r w:rsidRPr="001F0FAC">
        <w:rPr>
          <w:sz w:val="20"/>
          <w:szCs w:val="20"/>
        </w:rPr>
        <w:tab/>
        <w:t>nazwę (rodzaj) towaru lub usługi, których dostawa lub świadczenie będą prowadziły do powstania obowiązku podatkowego;</w:t>
      </w:r>
    </w:p>
    <w:p w14:paraId="38935D80" w14:textId="77777777" w:rsidR="007A4784" w:rsidRPr="001F0FAC" w:rsidRDefault="00B505D1" w:rsidP="001F0FAC">
      <w:pPr>
        <w:pStyle w:val="Akapitzlist"/>
        <w:keepLines/>
        <w:spacing w:after="0" w:line="271" w:lineRule="auto"/>
        <w:ind w:left="426" w:hanging="284"/>
        <w:contextualSpacing w:val="0"/>
        <w:jc w:val="both"/>
        <w:rPr>
          <w:sz w:val="20"/>
          <w:szCs w:val="20"/>
        </w:rPr>
      </w:pPr>
      <w:r w:rsidRPr="001F0FAC">
        <w:rPr>
          <w:sz w:val="20"/>
          <w:szCs w:val="20"/>
        </w:rPr>
        <w:t>2)</w:t>
      </w:r>
      <w:r w:rsidRPr="001F0FAC">
        <w:rPr>
          <w:sz w:val="20"/>
          <w:szCs w:val="20"/>
        </w:rPr>
        <w:tab/>
        <w:t>wartość towaru lub usługi objętego obowiązkiem podatkowym Zamawiającego, bez kwoty podatku;</w:t>
      </w:r>
    </w:p>
    <w:p w14:paraId="0876CAAD" w14:textId="028B3903" w:rsidR="007A4784" w:rsidRDefault="00B505D1" w:rsidP="001F0FAC">
      <w:pPr>
        <w:pStyle w:val="Akapitzlist"/>
        <w:keepLines/>
        <w:spacing w:after="0" w:line="271" w:lineRule="auto"/>
        <w:ind w:left="426" w:hanging="284"/>
        <w:contextualSpacing w:val="0"/>
        <w:jc w:val="both"/>
        <w:rPr>
          <w:sz w:val="20"/>
          <w:szCs w:val="20"/>
        </w:rPr>
      </w:pPr>
      <w:r w:rsidRPr="001F0FAC">
        <w:rPr>
          <w:sz w:val="20"/>
          <w:szCs w:val="20"/>
        </w:rPr>
        <w:t>3)</w:t>
      </w:r>
      <w:r w:rsidRPr="001F0FAC">
        <w:rPr>
          <w:sz w:val="20"/>
          <w:szCs w:val="20"/>
        </w:rPr>
        <w:tab/>
        <w:t>stawkę podatku od towarów i usług, która zgodnie z wiedzą Wykonawcy, będzie miała zastosowanie.</w:t>
      </w:r>
    </w:p>
    <w:p w14:paraId="3216CA55" w14:textId="2F5CF919" w:rsidR="001F0FAC" w:rsidRDefault="001F0FAC" w:rsidP="001F0FAC">
      <w:pPr>
        <w:pStyle w:val="Akapitzlist"/>
        <w:keepLines/>
        <w:spacing w:after="0" w:line="271" w:lineRule="auto"/>
        <w:ind w:left="426" w:hanging="284"/>
        <w:contextualSpacing w:val="0"/>
        <w:jc w:val="both"/>
        <w:rPr>
          <w:sz w:val="20"/>
          <w:szCs w:val="20"/>
        </w:rPr>
      </w:pPr>
    </w:p>
    <w:tbl>
      <w:tblPr>
        <w:tblStyle w:val="Tabela-Siatka"/>
        <w:tblW w:w="0" w:type="auto"/>
        <w:shd w:val="clear" w:color="auto" w:fill="B4C6E7" w:themeFill="accent1" w:themeFillTint="66"/>
        <w:tblLook w:val="04A0" w:firstRow="1" w:lastRow="0" w:firstColumn="1" w:lastColumn="0" w:noHBand="0" w:noVBand="1"/>
      </w:tblPr>
      <w:tblGrid>
        <w:gridCol w:w="9062"/>
      </w:tblGrid>
      <w:tr w:rsidR="001F0FAC" w:rsidRPr="008C11D9" w14:paraId="4BF63A5D" w14:textId="77777777" w:rsidTr="00E2484E">
        <w:tc>
          <w:tcPr>
            <w:tcW w:w="9062" w:type="dxa"/>
            <w:shd w:val="clear" w:color="auto" w:fill="B4C6E7" w:themeFill="accent1" w:themeFillTint="66"/>
          </w:tcPr>
          <w:p w14:paraId="4A62D0EF" w14:textId="6346EDCB" w:rsidR="001F0FAC" w:rsidRPr="008C11D9" w:rsidRDefault="001F0FAC" w:rsidP="00E2484E">
            <w:pPr>
              <w:pStyle w:val="Nagwek1"/>
              <w:spacing w:before="0" w:line="240" w:lineRule="auto"/>
              <w:rPr>
                <w:rFonts w:ascii="Times New Roman" w:eastAsia="TimesNewRomanPSMT" w:hAnsi="Times New Roman" w:cs="Times New Roman"/>
                <w:b/>
                <w:bCs/>
                <w:color w:val="1F3864" w:themeColor="accent1" w:themeShade="80"/>
                <w:sz w:val="20"/>
                <w:szCs w:val="20"/>
              </w:rPr>
            </w:pPr>
            <w:bookmarkStart w:id="39" w:name="_Toc184118310"/>
            <w:r w:rsidRPr="008C11D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ROZDZIAŁ XXII. OPIS KRYTERIÓW OCENY OFERT</w:t>
            </w:r>
            <w:bookmarkEnd w:id="39"/>
          </w:p>
        </w:tc>
      </w:tr>
    </w:tbl>
    <w:p w14:paraId="5049F3C9" w14:textId="77777777" w:rsidR="005B2A70" w:rsidRPr="008C11D9" w:rsidRDefault="005B2A70" w:rsidP="001F0FAC">
      <w:pPr>
        <w:keepLines/>
        <w:spacing w:line="240" w:lineRule="auto"/>
        <w:jc w:val="both"/>
        <w:rPr>
          <w:sz w:val="4"/>
          <w:szCs w:val="4"/>
        </w:rPr>
      </w:pPr>
    </w:p>
    <w:p w14:paraId="6797D1BF" w14:textId="77777777" w:rsidR="00085167" w:rsidRPr="008C11D9" w:rsidRDefault="00085167" w:rsidP="00CA38A3">
      <w:pPr>
        <w:pStyle w:val="Akapitzlist"/>
        <w:keepLines/>
        <w:numPr>
          <w:ilvl w:val="0"/>
          <w:numId w:val="19"/>
        </w:numPr>
        <w:spacing w:line="240" w:lineRule="auto"/>
        <w:ind w:left="426" w:hanging="142"/>
        <w:jc w:val="both"/>
        <w:rPr>
          <w:b/>
          <w:bCs/>
          <w:vanish/>
          <w:sz w:val="20"/>
          <w:szCs w:val="20"/>
        </w:rPr>
      </w:pPr>
    </w:p>
    <w:p w14:paraId="004E1AB0" w14:textId="77777777" w:rsidR="00085167" w:rsidRPr="008C11D9" w:rsidRDefault="00085167" w:rsidP="00CA38A3">
      <w:pPr>
        <w:pStyle w:val="Akapitzlist"/>
        <w:keepLines/>
        <w:numPr>
          <w:ilvl w:val="0"/>
          <w:numId w:val="19"/>
        </w:numPr>
        <w:spacing w:line="240" w:lineRule="auto"/>
        <w:ind w:left="426" w:hanging="142"/>
        <w:jc w:val="both"/>
        <w:rPr>
          <w:b/>
          <w:bCs/>
          <w:vanish/>
          <w:sz w:val="20"/>
          <w:szCs w:val="20"/>
        </w:rPr>
      </w:pPr>
    </w:p>
    <w:p w14:paraId="12237F7E" w14:textId="77777777" w:rsidR="00085167" w:rsidRPr="008C11D9" w:rsidRDefault="00085167" w:rsidP="00CA38A3">
      <w:pPr>
        <w:pStyle w:val="Akapitzlist"/>
        <w:keepLines/>
        <w:numPr>
          <w:ilvl w:val="0"/>
          <w:numId w:val="19"/>
        </w:numPr>
        <w:spacing w:line="240" w:lineRule="auto"/>
        <w:ind w:left="426" w:hanging="142"/>
        <w:jc w:val="both"/>
        <w:rPr>
          <w:b/>
          <w:bCs/>
          <w:vanish/>
          <w:sz w:val="20"/>
          <w:szCs w:val="20"/>
        </w:rPr>
      </w:pPr>
    </w:p>
    <w:p w14:paraId="5CF856C3" w14:textId="77777777" w:rsidR="00085167" w:rsidRPr="008C11D9" w:rsidRDefault="00085167" w:rsidP="00CA38A3">
      <w:pPr>
        <w:pStyle w:val="Akapitzlist"/>
        <w:keepLines/>
        <w:numPr>
          <w:ilvl w:val="0"/>
          <w:numId w:val="19"/>
        </w:numPr>
        <w:spacing w:line="240" w:lineRule="auto"/>
        <w:ind w:left="426" w:hanging="142"/>
        <w:jc w:val="both"/>
        <w:rPr>
          <w:b/>
          <w:bCs/>
          <w:vanish/>
          <w:sz w:val="20"/>
          <w:szCs w:val="20"/>
        </w:rPr>
      </w:pPr>
    </w:p>
    <w:p w14:paraId="3866F6F4" w14:textId="77777777" w:rsidR="00085167" w:rsidRPr="008C11D9" w:rsidRDefault="00085167" w:rsidP="00CA38A3">
      <w:pPr>
        <w:pStyle w:val="Akapitzlist"/>
        <w:keepLines/>
        <w:numPr>
          <w:ilvl w:val="0"/>
          <w:numId w:val="19"/>
        </w:numPr>
        <w:spacing w:line="240" w:lineRule="auto"/>
        <w:ind w:left="426" w:hanging="142"/>
        <w:jc w:val="both"/>
        <w:rPr>
          <w:b/>
          <w:bCs/>
          <w:vanish/>
          <w:sz w:val="20"/>
          <w:szCs w:val="20"/>
        </w:rPr>
      </w:pPr>
    </w:p>
    <w:p w14:paraId="2694BBC2" w14:textId="77777777" w:rsidR="00085167" w:rsidRPr="008C11D9" w:rsidRDefault="00085167" w:rsidP="00CA38A3">
      <w:pPr>
        <w:pStyle w:val="Akapitzlist"/>
        <w:keepLines/>
        <w:numPr>
          <w:ilvl w:val="0"/>
          <w:numId w:val="19"/>
        </w:numPr>
        <w:spacing w:line="240" w:lineRule="auto"/>
        <w:ind w:left="426" w:hanging="142"/>
        <w:jc w:val="both"/>
        <w:rPr>
          <w:b/>
          <w:bCs/>
          <w:vanish/>
          <w:sz w:val="20"/>
          <w:szCs w:val="20"/>
        </w:rPr>
      </w:pPr>
    </w:p>
    <w:p w14:paraId="4B073F96" w14:textId="77777777" w:rsidR="00085167" w:rsidRPr="008C11D9" w:rsidRDefault="00085167" w:rsidP="00CA38A3">
      <w:pPr>
        <w:pStyle w:val="Akapitzlist"/>
        <w:keepLines/>
        <w:numPr>
          <w:ilvl w:val="0"/>
          <w:numId w:val="19"/>
        </w:numPr>
        <w:spacing w:line="240" w:lineRule="auto"/>
        <w:ind w:left="426" w:hanging="142"/>
        <w:jc w:val="both"/>
        <w:rPr>
          <w:b/>
          <w:bCs/>
          <w:vanish/>
          <w:sz w:val="20"/>
          <w:szCs w:val="20"/>
        </w:rPr>
      </w:pPr>
    </w:p>
    <w:p w14:paraId="7AEAAEE8" w14:textId="77777777" w:rsidR="00085167" w:rsidRPr="008C11D9" w:rsidRDefault="00085167" w:rsidP="00CA38A3">
      <w:pPr>
        <w:pStyle w:val="Akapitzlist"/>
        <w:keepLines/>
        <w:numPr>
          <w:ilvl w:val="0"/>
          <w:numId w:val="19"/>
        </w:numPr>
        <w:spacing w:line="240" w:lineRule="auto"/>
        <w:ind w:left="426" w:hanging="142"/>
        <w:jc w:val="both"/>
        <w:rPr>
          <w:b/>
          <w:bCs/>
          <w:vanish/>
          <w:sz w:val="20"/>
          <w:szCs w:val="20"/>
        </w:rPr>
      </w:pPr>
    </w:p>
    <w:p w14:paraId="287B421B" w14:textId="77777777" w:rsidR="00085167" w:rsidRPr="008C11D9" w:rsidRDefault="00085167" w:rsidP="00CA38A3">
      <w:pPr>
        <w:pStyle w:val="Akapitzlist"/>
        <w:keepLines/>
        <w:numPr>
          <w:ilvl w:val="0"/>
          <w:numId w:val="19"/>
        </w:numPr>
        <w:spacing w:line="240" w:lineRule="auto"/>
        <w:ind w:left="426" w:hanging="142"/>
        <w:jc w:val="both"/>
        <w:rPr>
          <w:b/>
          <w:bCs/>
          <w:vanish/>
          <w:sz w:val="20"/>
          <w:szCs w:val="20"/>
        </w:rPr>
      </w:pPr>
    </w:p>
    <w:p w14:paraId="783ADB4F" w14:textId="77777777" w:rsidR="00085167" w:rsidRPr="008C11D9" w:rsidRDefault="00085167" w:rsidP="00CA38A3">
      <w:pPr>
        <w:pStyle w:val="Akapitzlist"/>
        <w:keepLines/>
        <w:numPr>
          <w:ilvl w:val="0"/>
          <w:numId w:val="19"/>
        </w:numPr>
        <w:spacing w:line="240" w:lineRule="auto"/>
        <w:ind w:left="426" w:hanging="142"/>
        <w:jc w:val="both"/>
        <w:rPr>
          <w:b/>
          <w:bCs/>
          <w:vanish/>
          <w:sz w:val="20"/>
          <w:szCs w:val="20"/>
        </w:rPr>
      </w:pPr>
    </w:p>
    <w:p w14:paraId="6350EFE8" w14:textId="77777777" w:rsidR="00085167" w:rsidRPr="008C11D9" w:rsidRDefault="00085167" w:rsidP="00CA38A3">
      <w:pPr>
        <w:pStyle w:val="Akapitzlist"/>
        <w:keepLines/>
        <w:numPr>
          <w:ilvl w:val="0"/>
          <w:numId w:val="19"/>
        </w:numPr>
        <w:spacing w:line="240" w:lineRule="auto"/>
        <w:ind w:left="426" w:hanging="142"/>
        <w:jc w:val="both"/>
        <w:rPr>
          <w:b/>
          <w:bCs/>
          <w:vanish/>
          <w:sz w:val="20"/>
          <w:szCs w:val="20"/>
        </w:rPr>
      </w:pPr>
    </w:p>
    <w:p w14:paraId="19911B45" w14:textId="77777777" w:rsidR="00085167" w:rsidRPr="008C11D9" w:rsidRDefault="00085167" w:rsidP="00CA38A3">
      <w:pPr>
        <w:pStyle w:val="Akapitzlist"/>
        <w:keepLines/>
        <w:numPr>
          <w:ilvl w:val="0"/>
          <w:numId w:val="19"/>
        </w:numPr>
        <w:spacing w:line="240" w:lineRule="auto"/>
        <w:ind w:left="426" w:hanging="142"/>
        <w:jc w:val="both"/>
        <w:rPr>
          <w:b/>
          <w:bCs/>
          <w:vanish/>
          <w:sz w:val="20"/>
          <w:szCs w:val="20"/>
        </w:rPr>
      </w:pPr>
    </w:p>
    <w:p w14:paraId="3B65A6CB" w14:textId="77777777" w:rsidR="00085167" w:rsidRPr="008C11D9" w:rsidRDefault="00085167" w:rsidP="00CA38A3">
      <w:pPr>
        <w:pStyle w:val="Akapitzlist"/>
        <w:keepLines/>
        <w:numPr>
          <w:ilvl w:val="0"/>
          <w:numId w:val="19"/>
        </w:numPr>
        <w:spacing w:line="240" w:lineRule="auto"/>
        <w:ind w:left="426" w:hanging="142"/>
        <w:jc w:val="both"/>
        <w:rPr>
          <w:b/>
          <w:bCs/>
          <w:vanish/>
          <w:sz w:val="20"/>
          <w:szCs w:val="20"/>
        </w:rPr>
      </w:pPr>
    </w:p>
    <w:p w14:paraId="6B7FD54E" w14:textId="77777777" w:rsidR="00085167" w:rsidRPr="008C11D9" w:rsidRDefault="00085167" w:rsidP="00CA38A3">
      <w:pPr>
        <w:pStyle w:val="Akapitzlist"/>
        <w:keepLines/>
        <w:numPr>
          <w:ilvl w:val="0"/>
          <w:numId w:val="19"/>
        </w:numPr>
        <w:spacing w:line="240" w:lineRule="auto"/>
        <w:ind w:left="426" w:hanging="142"/>
        <w:jc w:val="both"/>
        <w:rPr>
          <w:b/>
          <w:bCs/>
          <w:vanish/>
          <w:sz w:val="20"/>
          <w:szCs w:val="20"/>
        </w:rPr>
      </w:pPr>
    </w:p>
    <w:p w14:paraId="4C189813" w14:textId="77777777" w:rsidR="00085167" w:rsidRPr="008C11D9" w:rsidRDefault="00085167" w:rsidP="00CA38A3">
      <w:pPr>
        <w:pStyle w:val="Akapitzlist"/>
        <w:keepLines/>
        <w:numPr>
          <w:ilvl w:val="0"/>
          <w:numId w:val="19"/>
        </w:numPr>
        <w:spacing w:line="240" w:lineRule="auto"/>
        <w:ind w:left="426" w:hanging="142"/>
        <w:jc w:val="both"/>
        <w:rPr>
          <w:b/>
          <w:bCs/>
          <w:vanish/>
          <w:sz w:val="20"/>
          <w:szCs w:val="20"/>
        </w:rPr>
      </w:pPr>
    </w:p>
    <w:p w14:paraId="14182977" w14:textId="77777777" w:rsidR="00085167" w:rsidRPr="008C11D9" w:rsidRDefault="00085167" w:rsidP="00CA38A3">
      <w:pPr>
        <w:pStyle w:val="Akapitzlist"/>
        <w:keepLines/>
        <w:numPr>
          <w:ilvl w:val="0"/>
          <w:numId w:val="19"/>
        </w:numPr>
        <w:spacing w:line="240" w:lineRule="auto"/>
        <w:ind w:left="426" w:hanging="142"/>
        <w:jc w:val="both"/>
        <w:rPr>
          <w:b/>
          <w:bCs/>
          <w:vanish/>
          <w:sz w:val="20"/>
          <w:szCs w:val="20"/>
        </w:rPr>
      </w:pPr>
    </w:p>
    <w:p w14:paraId="336A1662" w14:textId="77777777" w:rsidR="00085167" w:rsidRPr="008C11D9" w:rsidRDefault="00085167" w:rsidP="00CA38A3">
      <w:pPr>
        <w:pStyle w:val="Akapitzlist"/>
        <w:keepLines/>
        <w:numPr>
          <w:ilvl w:val="0"/>
          <w:numId w:val="19"/>
        </w:numPr>
        <w:spacing w:line="240" w:lineRule="auto"/>
        <w:ind w:left="426" w:hanging="142"/>
        <w:jc w:val="both"/>
        <w:rPr>
          <w:b/>
          <w:bCs/>
          <w:vanish/>
          <w:sz w:val="20"/>
          <w:szCs w:val="20"/>
        </w:rPr>
      </w:pPr>
    </w:p>
    <w:p w14:paraId="21323770" w14:textId="77777777" w:rsidR="00085167" w:rsidRPr="008C11D9" w:rsidRDefault="00085167" w:rsidP="00CA38A3">
      <w:pPr>
        <w:pStyle w:val="Akapitzlist"/>
        <w:keepLines/>
        <w:numPr>
          <w:ilvl w:val="0"/>
          <w:numId w:val="19"/>
        </w:numPr>
        <w:spacing w:line="240" w:lineRule="auto"/>
        <w:ind w:left="426" w:hanging="142"/>
        <w:jc w:val="both"/>
        <w:rPr>
          <w:b/>
          <w:bCs/>
          <w:vanish/>
          <w:sz w:val="20"/>
          <w:szCs w:val="20"/>
        </w:rPr>
      </w:pPr>
    </w:p>
    <w:p w14:paraId="02EE4447" w14:textId="77777777" w:rsidR="00085167" w:rsidRPr="008C11D9" w:rsidRDefault="00085167" w:rsidP="00CA38A3">
      <w:pPr>
        <w:pStyle w:val="Akapitzlist"/>
        <w:keepLines/>
        <w:numPr>
          <w:ilvl w:val="0"/>
          <w:numId w:val="19"/>
        </w:numPr>
        <w:spacing w:line="240" w:lineRule="auto"/>
        <w:ind w:left="426" w:hanging="142"/>
        <w:jc w:val="both"/>
        <w:rPr>
          <w:b/>
          <w:bCs/>
          <w:vanish/>
          <w:sz w:val="20"/>
          <w:szCs w:val="20"/>
        </w:rPr>
      </w:pPr>
    </w:p>
    <w:p w14:paraId="58CEFE3E" w14:textId="77777777" w:rsidR="00085167" w:rsidRPr="008C11D9" w:rsidRDefault="00085167" w:rsidP="00CA38A3">
      <w:pPr>
        <w:pStyle w:val="Akapitzlist"/>
        <w:keepLines/>
        <w:numPr>
          <w:ilvl w:val="0"/>
          <w:numId w:val="19"/>
        </w:numPr>
        <w:spacing w:line="240" w:lineRule="auto"/>
        <w:ind w:left="426" w:hanging="142"/>
        <w:jc w:val="both"/>
        <w:rPr>
          <w:b/>
          <w:bCs/>
          <w:vanish/>
          <w:sz w:val="20"/>
          <w:szCs w:val="20"/>
        </w:rPr>
      </w:pPr>
    </w:p>
    <w:p w14:paraId="2223EAE1" w14:textId="331D69C0" w:rsidR="00277018" w:rsidRPr="004D5ECC" w:rsidRDefault="00277018" w:rsidP="002E5273">
      <w:pPr>
        <w:pStyle w:val="Akapitzlist"/>
        <w:keepLines/>
        <w:spacing w:line="240" w:lineRule="auto"/>
        <w:ind w:left="283" w:hanging="283"/>
        <w:jc w:val="both"/>
        <w:rPr>
          <w:sz w:val="20"/>
          <w:szCs w:val="20"/>
        </w:rPr>
      </w:pPr>
      <w:r w:rsidRPr="008C11D9">
        <w:rPr>
          <w:sz w:val="20"/>
          <w:szCs w:val="20"/>
        </w:rPr>
        <w:t>1. Przy wyborze oferty Zamawiający będzie się kierował następującymi kryteriami</w:t>
      </w:r>
      <w:r w:rsidR="00D73A00" w:rsidRPr="008C11D9">
        <w:rPr>
          <w:sz w:val="20"/>
          <w:szCs w:val="20"/>
        </w:rPr>
        <w:t xml:space="preserve"> </w:t>
      </w:r>
      <w:r w:rsidR="001551D1" w:rsidRPr="008C11D9">
        <w:rPr>
          <w:sz w:val="20"/>
          <w:szCs w:val="20"/>
        </w:rPr>
        <w:t xml:space="preserve">w zakresie </w:t>
      </w:r>
      <w:r w:rsidR="00166202" w:rsidRPr="008C11D9">
        <w:rPr>
          <w:sz w:val="20"/>
          <w:szCs w:val="20"/>
        </w:rPr>
        <w:t>wszystkich zadań</w:t>
      </w:r>
      <w:r w:rsidRPr="008C11D9">
        <w:rPr>
          <w:sz w:val="20"/>
          <w:szCs w:val="20"/>
        </w:rPr>
        <w:t>:</w:t>
      </w:r>
      <w:r w:rsidRPr="004D5ECC">
        <w:rPr>
          <w:sz w:val="20"/>
          <w:szCs w:val="20"/>
        </w:rPr>
        <w:t xml:space="preserve"> </w:t>
      </w:r>
    </w:p>
    <w:p w14:paraId="0A6EBEE6" w14:textId="77777777" w:rsidR="001F0FAC" w:rsidRPr="004D5ECC" w:rsidRDefault="001F0FAC" w:rsidP="002E5273">
      <w:pPr>
        <w:pStyle w:val="Akapitzlist"/>
        <w:keepLines/>
        <w:spacing w:line="240" w:lineRule="auto"/>
        <w:ind w:left="283" w:hanging="283"/>
        <w:jc w:val="both"/>
        <w:rPr>
          <w:sz w:val="20"/>
          <w:szCs w:val="20"/>
        </w:rPr>
      </w:pPr>
    </w:p>
    <w:tbl>
      <w:tblPr>
        <w:tblStyle w:val="Tabela-Siatka"/>
        <w:tblW w:w="89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4667"/>
        <w:gridCol w:w="2899"/>
      </w:tblGrid>
      <w:tr w:rsidR="005B2A70" w:rsidRPr="004D5ECC" w14:paraId="137BAC5E" w14:textId="77777777" w:rsidTr="007312D1">
        <w:trPr>
          <w:trHeight w:val="20"/>
          <w:jc w:val="center"/>
        </w:trPr>
        <w:tc>
          <w:tcPr>
            <w:tcW w:w="1418" w:type="dxa"/>
            <w:shd w:val="clear" w:color="auto" w:fill="E7E6E6" w:themeFill="background2"/>
          </w:tcPr>
          <w:p w14:paraId="56F66FB0" w14:textId="490912F1" w:rsidR="005B2A70" w:rsidRPr="004D5ECC" w:rsidRDefault="005B2A70" w:rsidP="007312D1">
            <w:pPr>
              <w:pStyle w:val="Akapitzlist"/>
              <w:keepLines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D5ECC">
              <w:rPr>
                <w:sz w:val="20"/>
                <w:szCs w:val="20"/>
              </w:rPr>
              <w:t>L</w:t>
            </w:r>
            <w:r w:rsidR="004D5ECC" w:rsidRPr="004D5ECC">
              <w:rPr>
                <w:sz w:val="20"/>
                <w:szCs w:val="20"/>
              </w:rPr>
              <w:t>.p.</w:t>
            </w:r>
          </w:p>
        </w:tc>
        <w:tc>
          <w:tcPr>
            <w:tcW w:w="4667" w:type="dxa"/>
            <w:shd w:val="clear" w:color="auto" w:fill="E7E6E6" w:themeFill="background2"/>
          </w:tcPr>
          <w:p w14:paraId="47278462" w14:textId="77777777" w:rsidR="005B2A70" w:rsidRPr="004D5ECC" w:rsidRDefault="005B2A70" w:rsidP="007312D1">
            <w:pPr>
              <w:pStyle w:val="Akapitzlist"/>
              <w:keepLines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D5ECC">
              <w:rPr>
                <w:sz w:val="20"/>
                <w:szCs w:val="20"/>
              </w:rPr>
              <w:t>Nazwa Kryterium</w:t>
            </w:r>
          </w:p>
        </w:tc>
        <w:tc>
          <w:tcPr>
            <w:tcW w:w="2899" w:type="dxa"/>
            <w:shd w:val="clear" w:color="auto" w:fill="E7E6E6" w:themeFill="background2"/>
          </w:tcPr>
          <w:p w14:paraId="520E8E73" w14:textId="77777777" w:rsidR="005B2A70" w:rsidRPr="004D5ECC" w:rsidRDefault="005B2A70" w:rsidP="007312D1">
            <w:pPr>
              <w:pStyle w:val="Akapitzlist"/>
              <w:keepLines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D5ECC">
              <w:rPr>
                <w:sz w:val="20"/>
                <w:szCs w:val="20"/>
              </w:rPr>
              <w:t>Waga</w:t>
            </w:r>
          </w:p>
        </w:tc>
      </w:tr>
      <w:tr w:rsidR="005B2A70" w:rsidRPr="004D5ECC" w14:paraId="6E3CAC38" w14:textId="77777777" w:rsidTr="007312D1">
        <w:trPr>
          <w:trHeight w:val="484"/>
          <w:jc w:val="center"/>
        </w:trPr>
        <w:tc>
          <w:tcPr>
            <w:tcW w:w="1418" w:type="dxa"/>
            <w:vAlign w:val="center"/>
          </w:tcPr>
          <w:p w14:paraId="0A905CC8" w14:textId="77777777" w:rsidR="005B2A70" w:rsidRPr="004D5ECC" w:rsidRDefault="005B2A70" w:rsidP="007312D1">
            <w:pPr>
              <w:pStyle w:val="Akapitzlist"/>
              <w:keepLines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D5ECC">
              <w:rPr>
                <w:sz w:val="20"/>
                <w:szCs w:val="20"/>
              </w:rPr>
              <w:t>1</w:t>
            </w:r>
          </w:p>
        </w:tc>
        <w:tc>
          <w:tcPr>
            <w:tcW w:w="4667" w:type="dxa"/>
            <w:vAlign w:val="center"/>
          </w:tcPr>
          <w:p w14:paraId="51E027B7" w14:textId="77777777" w:rsidR="005B2A70" w:rsidRPr="004D5ECC" w:rsidRDefault="005B2A70" w:rsidP="007312D1">
            <w:pPr>
              <w:pStyle w:val="Akapitzlist"/>
              <w:keepLines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D5ECC">
              <w:rPr>
                <w:sz w:val="20"/>
                <w:szCs w:val="20"/>
              </w:rPr>
              <w:t>Cena</w:t>
            </w:r>
            <w:r w:rsidR="00852287" w:rsidRPr="004D5ECC">
              <w:rPr>
                <w:sz w:val="20"/>
                <w:szCs w:val="20"/>
              </w:rPr>
              <w:t xml:space="preserve"> - C</w:t>
            </w:r>
          </w:p>
        </w:tc>
        <w:tc>
          <w:tcPr>
            <w:tcW w:w="2899" w:type="dxa"/>
            <w:vAlign w:val="center"/>
          </w:tcPr>
          <w:p w14:paraId="1F606662" w14:textId="77777777" w:rsidR="00001DA2" w:rsidRPr="004D5ECC" w:rsidRDefault="00001DA2" w:rsidP="007312D1">
            <w:pPr>
              <w:pStyle w:val="Akapitzlist"/>
              <w:keepLines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  <w:p w14:paraId="477CE36E" w14:textId="106F1D73" w:rsidR="005B2A70" w:rsidRPr="004D5ECC" w:rsidRDefault="005B2A70" w:rsidP="007312D1">
            <w:pPr>
              <w:pStyle w:val="Akapitzlist"/>
              <w:keepLines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D5ECC">
              <w:rPr>
                <w:sz w:val="20"/>
                <w:szCs w:val="20"/>
              </w:rPr>
              <w:t>60</w:t>
            </w:r>
            <w:r w:rsidR="00CC7E2A">
              <w:rPr>
                <w:sz w:val="20"/>
                <w:szCs w:val="20"/>
              </w:rPr>
              <w:t xml:space="preserve"> pkt</w:t>
            </w:r>
          </w:p>
          <w:p w14:paraId="50447B58" w14:textId="77777777" w:rsidR="006027E0" w:rsidRPr="004D5ECC" w:rsidRDefault="006027E0" w:rsidP="007312D1">
            <w:pPr>
              <w:pStyle w:val="Akapitzlist"/>
              <w:keepLines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C556E" w:rsidRPr="004D5ECC" w14:paraId="3CC522A8" w14:textId="77777777" w:rsidTr="007312D1">
        <w:trPr>
          <w:trHeight w:val="484"/>
          <w:jc w:val="center"/>
        </w:trPr>
        <w:tc>
          <w:tcPr>
            <w:tcW w:w="1418" w:type="dxa"/>
            <w:vAlign w:val="center"/>
          </w:tcPr>
          <w:p w14:paraId="5206D80F" w14:textId="71CF5E3F" w:rsidR="00AC556E" w:rsidRPr="004D5ECC" w:rsidRDefault="00AC556E" w:rsidP="007312D1">
            <w:pPr>
              <w:pStyle w:val="Akapitzlist"/>
              <w:keepLines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7" w:type="dxa"/>
            <w:vAlign w:val="center"/>
          </w:tcPr>
          <w:p w14:paraId="6B9B8A05" w14:textId="5DFB0750" w:rsidR="00AC556E" w:rsidRPr="004D5ECC" w:rsidRDefault="00AC556E" w:rsidP="007312D1">
            <w:pPr>
              <w:pStyle w:val="Akapitzlist"/>
              <w:keepLines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Dodatkowy okres gwarancji i rękojmi za wady</w:t>
            </w:r>
          </w:p>
        </w:tc>
        <w:tc>
          <w:tcPr>
            <w:tcW w:w="2899" w:type="dxa"/>
            <w:vAlign w:val="center"/>
          </w:tcPr>
          <w:p w14:paraId="490AC219" w14:textId="4AB0EEF3" w:rsidR="00AC556E" w:rsidRPr="004D5ECC" w:rsidRDefault="00AC556E" w:rsidP="007312D1">
            <w:pPr>
              <w:pStyle w:val="Akapitzlist"/>
              <w:keepLines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pkt</w:t>
            </w:r>
          </w:p>
        </w:tc>
      </w:tr>
      <w:tr w:rsidR="00AC556E" w:rsidRPr="004D5ECC" w14:paraId="3EE0F966" w14:textId="77777777" w:rsidTr="007312D1">
        <w:trPr>
          <w:trHeight w:val="484"/>
          <w:jc w:val="center"/>
        </w:trPr>
        <w:tc>
          <w:tcPr>
            <w:tcW w:w="1418" w:type="dxa"/>
            <w:vAlign w:val="center"/>
          </w:tcPr>
          <w:p w14:paraId="641266A7" w14:textId="191F8BCE" w:rsidR="00AC556E" w:rsidRDefault="00AC556E" w:rsidP="007312D1">
            <w:pPr>
              <w:pStyle w:val="Akapitzlist"/>
              <w:keepLines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7" w:type="dxa"/>
            <w:vAlign w:val="center"/>
          </w:tcPr>
          <w:p w14:paraId="30F90AFB" w14:textId="2E3A8ADA" w:rsidR="00AC556E" w:rsidRDefault="00AC556E" w:rsidP="007312D1">
            <w:pPr>
              <w:pStyle w:val="Akapitzlist"/>
              <w:keepLines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Czas reakcji serwisowej w okresie gwarancji liczony </w:t>
            </w:r>
            <w:r>
              <w:rPr>
                <w:sz w:val="20"/>
                <w:szCs w:val="20"/>
              </w:rPr>
              <w:br/>
              <w:t>w godzinach od momentu wezwania</w:t>
            </w:r>
          </w:p>
        </w:tc>
        <w:tc>
          <w:tcPr>
            <w:tcW w:w="2899" w:type="dxa"/>
            <w:vAlign w:val="center"/>
          </w:tcPr>
          <w:p w14:paraId="5D2711C1" w14:textId="10ED9DFB" w:rsidR="00AC556E" w:rsidRDefault="00AC556E" w:rsidP="007312D1">
            <w:pPr>
              <w:pStyle w:val="Akapitzlist"/>
              <w:keepLines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pkt</w:t>
            </w:r>
          </w:p>
        </w:tc>
      </w:tr>
      <w:tr w:rsidR="005B2A70" w:rsidRPr="004D5ECC" w14:paraId="485358E2" w14:textId="77777777" w:rsidTr="007312D1">
        <w:trPr>
          <w:trHeight w:val="20"/>
          <w:jc w:val="center"/>
        </w:trPr>
        <w:tc>
          <w:tcPr>
            <w:tcW w:w="1418" w:type="dxa"/>
            <w:vAlign w:val="center"/>
          </w:tcPr>
          <w:p w14:paraId="472DFCEB" w14:textId="77777777" w:rsidR="005B2A70" w:rsidRPr="004D5ECC" w:rsidRDefault="005B2A70" w:rsidP="007312D1">
            <w:pPr>
              <w:pStyle w:val="Akapitzlist"/>
              <w:keepLines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D5ECC">
              <w:rPr>
                <w:sz w:val="20"/>
                <w:szCs w:val="20"/>
              </w:rPr>
              <w:t>2</w:t>
            </w:r>
          </w:p>
        </w:tc>
        <w:tc>
          <w:tcPr>
            <w:tcW w:w="4667" w:type="dxa"/>
            <w:vAlign w:val="center"/>
          </w:tcPr>
          <w:p w14:paraId="7AA1F67B" w14:textId="594D5A57" w:rsidR="005C50ED" w:rsidRPr="004D5ECC" w:rsidRDefault="00A83027" w:rsidP="007312D1">
            <w:pPr>
              <w:pStyle w:val="Akapitzlist"/>
              <w:keepLines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Skrócenie terminu </w:t>
            </w:r>
            <w:r w:rsidR="004063EB">
              <w:rPr>
                <w:sz w:val="20"/>
                <w:szCs w:val="20"/>
              </w:rPr>
              <w:t>realizacji zadania</w:t>
            </w:r>
            <w:r w:rsidR="00816DFF" w:rsidRPr="004D5ECC">
              <w:rPr>
                <w:sz w:val="20"/>
                <w:szCs w:val="20"/>
              </w:rPr>
              <w:t xml:space="preserve"> </w:t>
            </w:r>
            <w:r w:rsidR="002527D8" w:rsidRPr="004D5ECC">
              <w:rPr>
                <w:sz w:val="20"/>
                <w:szCs w:val="20"/>
              </w:rPr>
              <w:t xml:space="preserve">- </w:t>
            </w:r>
            <w:r w:rsidR="00B75FAB" w:rsidRPr="004D5ECC">
              <w:rPr>
                <w:sz w:val="20"/>
                <w:szCs w:val="20"/>
              </w:rPr>
              <w:t>T</w:t>
            </w:r>
          </w:p>
        </w:tc>
        <w:tc>
          <w:tcPr>
            <w:tcW w:w="2899" w:type="dxa"/>
            <w:vAlign w:val="center"/>
          </w:tcPr>
          <w:p w14:paraId="3279C8C4" w14:textId="77777777" w:rsidR="00001DA2" w:rsidRPr="004D5ECC" w:rsidRDefault="00001DA2" w:rsidP="007312D1">
            <w:pPr>
              <w:pStyle w:val="Akapitzlist"/>
              <w:keepLines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  <w:p w14:paraId="0517D941" w14:textId="4E679E55" w:rsidR="00FC6D7E" w:rsidRPr="004D5ECC" w:rsidRDefault="00AC556E" w:rsidP="007312D1">
            <w:pPr>
              <w:pStyle w:val="Akapitzlist"/>
              <w:keepLines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73A00" w:rsidRPr="004D5ECC">
              <w:rPr>
                <w:sz w:val="20"/>
                <w:szCs w:val="20"/>
              </w:rPr>
              <w:t>0</w:t>
            </w:r>
            <w:r w:rsidR="00CC7E2A">
              <w:rPr>
                <w:sz w:val="20"/>
                <w:szCs w:val="20"/>
              </w:rPr>
              <w:t xml:space="preserve"> pkt</w:t>
            </w:r>
          </w:p>
          <w:p w14:paraId="7EF6421D" w14:textId="77777777" w:rsidR="006027E0" w:rsidRPr="004D5ECC" w:rsidRDefault="006027E0" w:rsidP="007312D1">
            <w:pPr>
              <w:pStyle w:val="Akapitzlist"/>
              <w:keepLines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14:paraId="69177F73" w14:textId="77777777" w:rsidR="006027E0" w:rsidRDefault="006027E0" w:rsidP="002E5273">
      <w:pPr>
        <w:spacing w:line="240" w:lineRule="auto"/>
        <w:rPr>
          <w:rFonts w:asciiTheme="minorHAnsi" w:hAnsiTheme="minorHAnsi" w:cstheme="minorHAnsi"/>
          <w:sz w:val="22"/>
        </w:rPr>
      </w:pPr>
    </w:p>
    <w:p w14:paraId="61E9D72C" w14:textId="4581462E" w:rsidR="005B2A70" w:rsidRPr="004D5ECC" w:rsidRDefault="005B2A70" w:rsidP="002E5273">
      <w:pPr>
        <w:spacing w:line="240" w:lineRule="auto"/>
        <w:rPr>
          <w:sz w:val="20"/>
          <w:szCs w:val="20"/>
        </w:rPr>
      </w:pPr>
      <w:r w:rsidRPr="004D5ECC">
        <w:rPr>
          <w:sz w:val="20"/>
          <w:szCs w:val="20"/>
        </w:rPr>
        <w:t>2. Punkty przyznawane za podane wyżej kryteria będą liczone wg następujących wzorów:</w:t>
      </w:r>
    </w:p>
    <w:tbl>
      <w:tblPr>
        <w:tblStyle w:val="Tabela-Siatka"/>
        <w:tblW w:w="0" w:type="auto"/>
        <w:tblInd w:w="137" w:type="dxa"/>
        <w:tblLayout w:type="fixed"/>
        <w:tblLook w:val="04A0" w:firstRow="1" w:lastRow="0" w:firstColumn="1" w:lastColumn="0" w:noHBand="0" w:noVBand="1"/>
      </w:tblPr>
      <w:tblGrid>
        <w:gridCol w:w="747"/>
        <w:gridCol w:w="2655"/>
        <w:gridCol w:w="5523"/>
      </w:tblGrid>
      <w:tr w:rsidR="005B2A70" w:rsidRPr="004D5ECC" w14:paraId="3C6C7C46" w14:textId="77777777" w:rsidTr="004D5ECC">
        <w:trPr>
          <w:trHeight w:val="673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62F09BCF" w14:textId="0EA940DD" w:rsidR="005B2A70" w:rsidRPr="004D5ECC" w:rsidRDefault="005B2A70" w:rsidP="004D5ECC">
            <w:pPr>
              <w:pStyle w:val="Akapitzlist"/>
              <w:spacing w:line="240" w:lineRule="auto"/>
              <w:ind w:left="426" w:hanging="426"/>
              <w:jc w:val="center"/>
              <w:rPr>
                <w:sz w:val="20"/>
                <w:szCs w:val="20"/>
              </w:rPr>
            </w:pPr>
            <w:proofErr w:type="spellStart"/>
            <w:r w:rsidRPr="004D5ECC">
              <w:rPr>
                <w:sz w:val="20"/>
                <w:szCs w:val="20"/>
              </w:rPr>
              <w:t>L.</w:t>
            </w:r>
            <w:r w:rsidR="004D5ECC">
              <w:rPr>
                <w:sz w:val="20"/>
                <w:szCs w:val="20"/>
              </w:rPr>
              <w:t>p</w:t>
            </w:r>
            <w:proofErr w:type="spellEnd"/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3963276" w14:textId="77777777" w:rsidR="005B2A70" w:rsidRPr="004D5ECC" w:rsidRDefault="005B2A70" w:rsidP="004D5ECC">
            <w:pPr>
              <w:pStyle w:val="Akapitzlist"/>
              <w:spacing w:line="240" w:lineRule="auto"/>
              <w:ind w:left="426" w:hanging="426"/>
              <w:jc w:val="center"/>
              <w:rPr>
                <w:sz w:val="20"/>
                <w:szCs w:val="20"/>
              </w:rPr>
            </w:pPr>
            <w:r w:rsidRPr="004D5ECC">
              <w:rPr>
                <w:sz w:val="20"/>
                <w:szCs w:val="20"/>
              </w:rPr>
              <w:t>Nazwa Kryterium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41A9FAC" w14:textId="77777777" w:rsidR="005B2A70" w:rsidRPr="004D5ECC" w:rsidRDefault="005B2A70" w:rsidP="004D5ECC">
            <w:pPr>
              <w:pStyle w:val="Akapitzlist"/>
              <w:spacing w:line="240" w:lineRule="auto"/>
              <w:ind w:left="426" w:hanging="426"/>
              <w:jc w:val="center"/>
              <w:rPr>
                <w:sz w:val="20"/>
                <w:szCs w:val="20"/>
              </w:rPr>
            </w:pPr>
            <w:r w:rsidRPr="004D5ECC">
              <w:rPr>
                <w:sz w:val="20"/>
                <w:szCs w:val="20"/>
              </w:rPr>
              <w:t>Wzór</w:t>
            </w:r>
          </w:p>
        </w:tc>
      </w:tr>
      <w:tr w:rsidR="005B2A70" w:rsidRPr="004D5ECC" w14:paraId="6D20268B" w14:textId="77777777" w:rsidTr="004D5ECC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FF06A" w14:textId="77777777" w:rsidR="005B2A70" w:rsidRPr="004D5ECC" w:rsidRDefault="005B2A70" w:rsidP="004D5E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D5ECC">
              <w:rPr>
                <w:sz w:val="20"/>
                <w:szCs w:val="20"/>
              </w:rPr>
              <w:t>1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605AC" w14:textId="4915FF07" w:rsidR="005B2A70" w:rsidRPr="00AC556E" w:rsidRDefault="005B2A70" w:rsidP="00AC556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C556E">
              <w:rPr>
                <w:sz w:val="20"/>
                <w:szCs w:val="20"/>
              </w:rPr>
              <w:t>Cena</w:t>
            </w:r>
            <w:r w:rsidR="00A73E99" w:rsidRPr="00AC556E">
              <w:rPr>
                <w:sz w:val="20"/>
                <w:szCs w:val="20"/>
              </w:rPr>
              <w:t xml:space="preserve"> -</w:t>
            </w:r>
            <w:r w:rsidR="0067792F" w:rsidRPr="00AC556E">
              <w:rPr>
                <w:sz w:val="20"/>
                <w:szCs w:val="20"/>
              </w:rPr>
              <w:t xml:space="preserve"> </w:t>
            </w:r>
            <w:r w:rsidR="00A73E99" w:rsidRPr="00AC556E">
              <w:rPr>
                <w:sz w:val="20"/>
                <w:szCs w:val="20"/>
              </w:rPr>
              <w:t>C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75814" w14:textId="77777777" w:rsidR="005B2A70" w:rsidRPr="004D5ECC" w:rsidRDefault="005B2A70" w:rsidP="004D5ECC">
            <w:pPr>
              <w:pStyle w:val="Akapitzlist"/>
              <w:spacing w:after="0" w:line="240" w:lineRule="auto"/>
              <w:ind w:left="426" w:hanging="426"/>
              <w:jc w:val="center"/>
              <w:rPr>
                <w:sz w:val="20"/>
                <w:szCs w:val="20"/>
              </w:rPr>
            </w:pPr>
            <w:r w:rsidRPr="004D5ECC">
              <w:rPr>
                <w:sz w:val="20"/>
                <w:szCs w:val="20"/>
              </w:rPr>
              <w:t>Cena (koszt)</w:t>
            </w:r>
          </w:p>
          <w:p w14:paraId="394ADAEC" w14:textId="0042C8A5" w:rsidR="001D3D74" w:rsidRPr="004D5ECC" w:rsidRDefault="005B2A70" w:rsidP="004D5ECC">
            <w:pPr>
              <w:pStyle w:val="Akapitzlist"/>
              <w:spacing w:after="0" w:line="240" w:lineRule="auto"/>
              <w:ind w:left="426" w:hanging="426"/>
              <w:jc w:val="center"/>
              <w:rPr>
                <w:sz w:val="20"/>
                <w:szCs w:val="20"/>
              </w:rPr>
            </w:pPr>
            <w:r w:rsidRPr="004D5ECC">
              <w:rPr>
                <w:sz w:val="20"/>
                <w:szCs w:val="20"/>
              </w:rPr>
              <w:t>Liczba punktów</w:t>
            </w:r>
          </w:p>
          <w:p w14:paraId="07BD598B" w14:textId="143CB1D2" w:rsidR="005B2A70" w:rsidRPr="004D5ECC" w:rsidRDefault="001D3D74" w:rsidP="004D5ECC">
            <w:pPr>
              <w:pStyle w:val="Akapitzlist"/>
              <w:spacing w:after="0" w:line="240" w:lineRule="auto"/>
              <w:ind w:left="426" w:hanging="426"/>
              <w:jc w:val="center"/>
              <w:rPr>
                <w:sz w:val="20"/>
                <w:szCs w:val="20"/>
              </w:rPr>
            </w:pPr>
            <w:r w:rsidRPr="004D5ECC">
              <w:rPr>
                <w:sz w:val="20"/>
                <w:szCs w:val="20"/>
              </w:rPr>
              <w:t xml:space="preserve">C= </w:t>
            </w:r>
            <w:r w:rsidR="005B2A70" w:rsidRPr="004D5ECC">
              <w:rPr>
                <w:sz w:val="20"/>
                <w:szCs w:val="20"/>
              </w:rPr>
              <w:t xml:space="preserve"> (</w:t>
            </w:r>
            <w:proofErr w:type="spellStart"/>
            <w:r w:rsidR="005B2A70" w:rsidRPr="004D5ECC">
              <w:rPr>
                <w:sz w:val="20"/>
                <w:szCs w:val="20"/>
              </w:rPr>
              <w:t>Cmin</w:t>
            </w:r>
            <w:proofErr w:type="spellEnd"/>
            <w:r w:rsidR="005B2A70" w:rsidRPr="004D5ECC">
              <w:rPr>
                <w:sz w:val="20"/>
                <w:szCs w:val="20"/>
              </w:rPr>
              <w:t>/</w:t>
            </w:r>
            <w:proofErr w:type="spellStart"/>
            <w:r w:rsidR="005B2A70" w:rsidRPr="004D5ECC">
              <w:rPr>
                <w:sz w:val="20"/>
                <w:szCs w:val="20"/>
              </w:rPr>
              <w:t>Cof</w:t>
            </w:r>
            <w:proofErr w:type="spellEnd"/>
            <w:r w:rsidR="005B2A70" w:rsidRPr="004D5ECC">
              <w:rPr>
                <w:sz w:val="20"/>
                <w:szCs w:val="20"/>
              </w:rPr>
              <w:t xml:space="preserve">) x </w:t>
            </w:r>
            <w:r w:rsidR="00AC556E">
              <w:rPr>
                <w:sz w:val="20"/>
                <w:szCs w:val="20"/>
              </w:rPr>
              <w:t>60 waga</w:t>
            </w:r>
          </w:p>
          <w:p w14:paraId="0620D9C1" w14:textId="77777777" w:rsidR="005B2A70" w:rsidRPr="004D5ECC" w:rsidRDefault="005B2A70" w:rsidP="004D5ECC">
            <w:pPr>
              <w:pStyle w:val="Akapitzlist"/>
              <w:spacing w:after="0" w:line="240" w:lineRule="auto"/>
              <w:ind w:left="426" w:hanging="426"/>
              <w:jc w:val="center"/>
              <w:rPr>
                <w:sz w:val="20"/>
                <w:szCs w:val="20"/>
              </w:rPr>
            </w:pPr>
            <w:r w:rsidRPr="004D5ECC">
              <w:rPr>
                <w:sz w:val="20"/>
                <w:szCs w:val="20"/>
              </w:rPr>
              <w:t>gdzie:</w:t>
            </w:r>
          </w:p>
          <w:p w14:paraId="354E73B1" w14:textId="77777777" w:rsidR="005B2A70" w:rsidRPr="004D5ECC" w:rsidRDefault="005B2A70" w:rsidP="004D5ECC">
            <w:pPr>
              <w:pStyle w:val="Akapitzlist"/>
              <w:spacing w:after="0" w:line="240" w:lineRule="auto"/>
              <w:ind w:left="426" w:hanging="426"/>
              <w:jc w:val="center"/>
              <w:rPr>
                <w:sz w:val="20"/>
                <w:szCs w:val="20"/>
              </w:rPr>
            </w:pPr>
            <w:r w:rsidRPr="004D5ECC">
              <w:rPr>
                <w:sz w:val="20"/>
                <w:szCs w:val="20"/>
              </w:rPr>
              <w:t xml:space="preserve">- </w:t>
            </w:r>
            <w:proofErr w:type="spellStart"/>
            <w:r w:rsidRPr="004D5ECC">
              <w:rPr>
                <w:sz w:val="20"/>
                <w:szCs w:val="20"/>
              </w:rPr>
              <w:t>Cmin</w:t>
            </w:r>
            <w:proofErr w:type="spellEnd"/>
            <w:r w:rsidRPr="004D5ECC">
              <w:rPr>
                <w:sz w:val="20"/>
                <w:szCs w:val="20"/>
              </w:rPr>
              <w:t xml:space="preserve"> – najniższa cena spośród ważnych ofert</w:t>
            </w:r>
          </w:p>
          <w:p w14:paraId="1DB91815" w14:textId="77777777" w:rsidR="005B2A70" w:rsidRPr="004D5ECC" w:rsidRDefault="005B2A70" w:rsidP="004D5ECC">
            <w:pPr>
              <w:pStyle w:val="Akapitzlist"/>
              <w:spacing w:after="0" w:line="240" w:lineRule="auto"/>
              <w:ind w:left="426" w:hanging="426"/>
              <w:jc w:val="center"/>
              <w:rPr>
                <w:sz w:val="20"/>
                <w:szCs w:val="20"/>
              </w:rPr>
            </w:pPr>
            <w:r w:rsidRPr="004D5ECC">
              <w:rPr>
                <w:sz w:val="20"/>
                <w:szCs w:val="20"/>
              </w:rPr>
              <w:t xml:space="preserve">- </w:t>
            </w:r>
            <w:proofErr w:type="spellStart"/>
            <w:r w:rsidRPr="004D5ECC">
              <w:rPr>
                <w:sz w:val="20"/>
                <w:szCs w:val="20"/>
              </w:rPr>
              <w:t>Cof</w:t>
            </w:r>
            <w:proofErr w:type="spellEnd"/>
            <w:r w:rsidRPr="004D5ECC">
              <w:rPr>
                <w:sz w:val="20"/>
                <w:szCs w:val="20"/>
              </w:rPr>
              <w:t xml:space="preserve"> – cena podana w badanej ofercie</w:t>
            </w:r>
          </w:p>
          <w:p w14:paraId="4D597491" w14:textId="77777777" w:rsidR="00AC556E" w:rsidRDefault="00AC556E" w:rsidP="00AC556E">
            <w:pPr>
              <w:pStyle w:val="Akapitzlist"/>
              <w:spacing w:after="0" w:line="240" w:lineRule="auto"/>
              <w:ind w:left="426" w:hanging="426"/>
              <w:jc w:val="center"/>
              <w:rPr>
                <w:sz w:val="20"/>
                <w:szCs w:val="20"/>
              </w:rPr>
            </w:pPr>
          </w:p>
          <w:p w14:paraId="7383F2EA" w14:textId="79DA78CE" w:rsidR="00AC556E" w:rsidRDefault="00AC556E" w:rsidP="00AC556E">
            <w:pPr>
              <w:pStyle w:val="Akapitzlist"/>
              <w:spacing w:after="0" w:line="240" w:lineRule="auto"/>
              <w:ind w:left="426" w:hanging="426"/>
              <w:jc w:val="center"/>
              <w:rPr>
                <w:sz w:val="20"/>
                <w:szCs w:val="20"/>
              </w:rPr>
            </w:pPr>
            <w:r w:rsidRPr="00AC556E">
              <w:rPr>
                <w:sz w:val="20"/>
                <w:szCs w:val="20"/>
              </w:rPr>
              <w:t>Maksymalna ilość punktów do uzyskania w kryterium „Cena”</w:t>
            </w:r>
          </w:p>
          <w:p w14:paraId="74A8AA50" w14:textId="77777777" w:rsidR="00AC556E" w:rsidRDefault="00AC556E" w:rsidP="00AC556E">
            <w:pPr>
              <w:pStyle w:val="Akapitzlist"/>
              <w:spacing w:after="0" w:line="240" w:lineRule="auto"/>
              <w:ind w:left="426" w:hanging="426"/>
              <w:jc w:val="center"/>
              <w:rPr>
                <w:sz w:val="20"/>
                <w:szCs w:val="20"/>
              </w:rPr>
            </w:pPr>
            <w:r w:rsidRPr="00AC556E">
              <w:rPr>
                <w:sz w:val="20"/>
                <w:szCs w:val="20"/>
              </w:rPr>
              <w:t>wynosi – 60 pkt. Zamawiający wyliczy liczbę punktów</w:t>
            </w:r>
          </w:p>
          <w:p w14:paraId="60DD9BBE" w14:textId="4D70C24A" w:rsidR="00FC6D7E" w:rsidRPr="00AC556E" w:rsidRDefault="00AC556E" w:rsidP="00AC556E">
            <w:pPr>
              <w:pStyle w:val="Akapitzlist"/>
              <w:spacing w:after="0" w:line="240" w:lineRule="auto"/>
              <w:ind w:left="426" w:hanging="426"/>
              <w:jc w:val="center"/>
              <w:rPr>
                <w:sz w:val="20"/>
                <w:szCs w:val="20"/>
              </w:rPr>
            </w:pPr>
            <w:r w:rsidRPr="00AC556E">
              <w:rPr>
                <w:sz w:val="20"/>
                <w:szCs w:val="20"/>
              </w:rPr>
              <w:t xml:space="preserve">uzyskanych przez poszczególne oferty w oparciu o ww. wzór </w:t>
            </w:r>
            <w:r>
              <w:rPr>
                <w:sz w:val="20"/>
                <w:szCs w:val="20"/>
              </w:rPr>
              <w:br/>
            </w:r>
            <w:r w:rsidRPr="00AC556E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 </w:t>
            </w:r>
            <w:r w:rsidRPr="00AC556E">
              <w:rPr>
                <w:sz w:val="20"/>
                <w:szCs w:val="20"/>
              </w:rPr>
              <w:t>dokładnością do dwóch miejsc po przecinku.</w:t>
            </w:r>
          </w:p>
          <w:p w14:paraId="2AB2D52B" w14:textId="77777777" w:rsidR="00AC556E" w:rsidRPr="004D5ECC" w:rsidRDefault="00AC556E" w:rsidP="00AC556E">
            <w:pPr>
              <w:pStyle w:val="Akapitzlist"/>
              <w:spacing w:after="0" w:line="240" w:lineRule="auto"/>
              <w:ind w:left="426" w:hanging="426"/>
              <w:jc w:val="center"/>
              <w:rPr>
                <w:sz w:val="20"/>
                <w:szCs w:val="20"/>
              </w:rPr>
            </w:pPr>
          </w:p>
          <w:p w14:paraId="30ACB81E" w14:textId="77777777" w:rsidR="00FC6D7E" w:rsidRPr="004D5ECC" w:rsidRDefault="00FC6D7E" w:rsidP="004D5ECC">
            <w:pPr>
              <w:pStyle w:val="Akapitzlist"/>
              <w:spacing w:after="0" w:line="240" w:lineRule="auto"/>
              <w:ind w:left="426" w:hanging="426"/>
              <w:jc w:val="center"/>
              <w:rPr>
                <w:sz w:val="20"/>
                <w:szCs w:val="20"/>
              </w:rPr>
            </w:pPr>
          </w:p>
        </w:tc>
      </w:tr>
      <w:tr w:rsidR="00AC556E" w:rsidRPr="004D5ECC" w14:paraId="37FA34A5" w14:textId="77777777" w:rsidTr="004D5ECC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22957" w14:textId="14C27F6D" w:rsidR="00AC556E" w:rsidRPr="004D5ECC" w:rsidRDefault="00AC556E" w:rsidP="004D5E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8EBD0" w14:textId="76E897B8" w:rsidR="00AC556E" w:rsidRPr="00AC556E" w:rsidRDefault="00AC556E" w:rsidP="00AC556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Dodatkowy okres gwarancji </w:t>
            </w:r>
            <w:r>
              <w:rPr>
                <w:sz w:val="20"/>
                <w:szCs w:val="20"/>
              </w:rPr>
              <w:br/>
              <w:t>i rękojmi za wady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3E2FF" w14:textId="77777777" w:rsidR="00AC556E" w:rsidRPr="00AC556E" w:rsidRDefault="00AC556E" w:rsidP="00AC556E">
            <w:pPr>
              <w:pStyle w:val="Akapitzlist"/>
              <w:spacing w:after="0" w:line="240" w:lineRule="auto"/>
              <w:ind w:left="426" w:hanging="426"/>
              <w:jc w:val="center"/>
              <w:rPr>
                <w:sz w:val="20"/>
                <w:szCs w:val="20"/>
              </w:rPr>
            </w:pPr>
            <w:r w:rsidRPr="00AC556E">
              <w:rPr>
                <w:sz w:val="20"/>
                <w:szCs w:val="20"/>
              </w:rPr>
              <w:t>W ramach kryterium „okres gwarancji i rękojmi za wady” na wszelkie prace i roboty budowlane oraz dostarczone i wbudowane materiały oraz zainstalowane urządzenia objęte przedmiotem umowy Wykonawcom zostaną przyznane punkty za udzielenie dodatkowego okresu gwarancji, który należy podać w formularzu ofertowym i zostanie oceniony w ramach następujących zasad:</w:t>
            </w:r>
          </w:p>
          <w:p w14:paraId="2D35C5A0" w14:textId="77777777" w:rsidR="00AC556E" w:rsidRDefault="00AC556E" w:rsidP="00AC556E">
            <w:pPr>
              <w:pStyle w:val="Akapitzlist"/>
              <w:spacing w:after="0" w:line="240" w:lineRule="auto"/>
              <w:ind w:left="426" w:hanging="426"/>
              <w:jc w:val="center"/>
              <w:rPr>
                <w:b/>
                <w:sz w:val="20"/>
                <w:szCs w:val="20"/>
              </w:rPr>
            </w:pPr>
            <w:r w:rsidRPr="00AC556E">
              <w:rPr>
                <w:sz w:val="20"/>
                <w:szCs w:val="20"/>
              </w:rPr>
              <w:t xml:space="preserve">Oferta o najdłuższym terminie gwarancji otrzyma </w:t>
            </w:r>
            <w:r w:rsidRPr="00AC556E">
              <w:rPr>
                <w:b/>
                <w:sz w:val="20"/>
                <w:szCs w:val="20"/>
              </w:rPr>
              <w:t>20 punktów.</w:t>
            </w:r>
          </w:p>
          <w:p w14:paraId="07E7935E" w14:textId="5C279095" w:rsidR="00AC556E" w:rsidRDefault="00AC556E" w:rsidP="00AC556E">
            <w:pPr>
              <w:pStyle w:val="Akapitzlist"/>
              <w:spacing w:after="0" w:line="240" w:lineRule="auto"/>
              <w:ind w:left="426" w:hanging="42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Kg= (G/</w:t>
            </w:r>
            <w:proofErr w:type="spellStart"/>
            <w:r>
              <w:rPr>
                <w:sz w:val="20"/>
                <w:szCs w:val="20"/>
              </w:rPr>
              <w:t>Gmax</w:t>
            </w:r>
            <w:proofErr w:type="spellEnd"/>
            <w:r>
              <w:rPr>
                <w:sz w:val="20"/>
                <w:szCs w:val="20"/>
              </w:rPr>
              <w:t>) x 20 waga</w:t>
            </w:r>
          </w:p>
          <w:p w14:paraId="26AF0C67" w14:textId="77777777" w:rsidR="00AC556E" w:rsidRPr="00AC556E" w:rsidRDefault="00AC556E" w:rsidP="00AC556E">
            <w:pPr>
              <w:pStyle w:val="Akapitzlist"/>
              <w:spacing w:after="0" w:line="240" w:lineRule="auto"/>
              <w:ind w:left="426" w:hanging="426"/>
              <w:rPr>
                <w:sz w:val="20"/>
                <w:szCs w:val="20"/>
              </w:rPr>
            </w:pPr>
            <w:r w:rsidRPr="00AC556E">
              <w:rPr>
                <w:sz w:val="20"/>
                <w:szCs w:val="20"/>
              </w:rPr>
              <w:t>G – gwarancja oferty ocenianej,</w:t>
            </w:r>
          </w:p>
          <w:p w14:paraId="247BA376" w14:textId="77777777" w:rsidR="00AC556E" w:rsidRPr="00AC556E" w:rsidRDefault="00AC556E" w:rsidP="00AC556E">
            <w:pPr>
              <w:pStyle w:val="Akapitzlist"/>
              <w:spacing w:after="0" w:line="240" w:lineRule="auto"/>
              <w:ind w:left="426" w:hanging="426"/>
              <w:rPr>
                <w:sz w:val="20"/>
                <w:szCs w:val="20"/>
              </w:rPr>
            </w:pPr>
            <w:r w:rsidRPr="00AC556E">
              <w:rPr>
                <w:sz w:val="20"/>
                <w:szCs w:val="20"/>
              </w:rPr>
              <w:t>G max – gwarancja – termin najdłuższy,</w:t>
            </w:r>
          </w:p>
          <w:p w14:paraId="5FEC5014" w14:textId="77777777" w:rsidR="00AC556E" w:rsidRDefault="00AC556E" w:rsidP="00AC556E">
            <w:pPr>
              <w:pStyle w:val="Akapitzlist"/>
              <w:spacing w:after="0" w:line="240" w:lineRule="auto"/>
              <w:ind w:left="426" w:hanging="426"/>
              <w:rPr>
                <w:sz w:val="20"/>
                <w:szCs w:val="20"/>
              </w:rPr>
            </w:pPr>
            <w:r w:rsidRPr="00AC556E">
              <w:rPr>
                <w:sz w:val="20"/>
                <w:szCs w:val="20"/>
              </w:rPr>
              <w:t>Kg – liczba punktów przyznanych ocenianej ofercie.</w:t>
            </w:r>
          </w:p>
          <w:p w14:paraId="31012E01" w14:textId="0991E2D8" w:rsidR="00AC556E" w:rsidRPr="00AC556E" w:rsidRDefault="00AC556E" w:rsidP="00AC556E">
            <w:pPr>
              <w:pStyle w:val="Akapitzlist"/>
              <w:spacing w:after="0" w:line="240" w:lineRule="auto"/>
              <w:ind w:left="426" w:hanging="426"/>
              <w:rPr>
                <w:b/>
                <w:sz w:val="20"/>
                <w:szCs w:val="20"/>
                <w:u w:val="single"/>
              </w:rPr>
            </w:pPr>
            <w:r w:rsidRPr="00AC556E">
              <w:rPr>
                <w:sz w:val="20"/>
                <w:szCs w:val="20"/>
              </w:rPr>
              <w:t xml:space="preserve">Minimalny okres gwarancji dla zamówienia to </w:t>
            </w:r>
            <w:r w:rsidR="003146C5">
              <w:rPr>
                <w:b/>
                <w:sz w:val="20"/>
                <w:szCs w:val="20"/>
                <w:u w:val="single"/>
              </w:rPr>
              <w:t>120</w:t>
            </w:r>
            <w:r w:rsidR="003146C5" w:rsidRPr="00AC556E">
              <w:rPr>
                <w:b/>
                <w:sz w:val="20"/>
                <w:szCs w:val="20"/>
                <w:u w:val="single"/>
              </w:rPr>
              <w:t xml:space="preserve"> </w:t>
            </w:r>
            <w:r w:rsidRPr="00AC556E">
              <w:rPr>
                <w:b/>
                <w:sz w:val="20"/>
                <w:szCs w:val="20"/>
                <w:u w:val="single"/>
              </w:rPr>
              <w:t>miesi</w:t>
            </w:r>
            <w:r w:rsidR="003146C5">
              <w:rPr>
                <w:b/>
                <w:sz w:val="20"/>
                <w:szCs w:val="20"/>
                <w:u w:val="single"/>
              </w:rPr>
              <w:t>ęcy</w:t>
            </w:r>
          </w:p>
          <w:p w14:paraId="07D618E3" w14:textId="3CB82773" w:rsidR="00AC556E" w:rsidRDefault="00AC556E" w:rsidP="00AC556E">
            <w:pPr>
              <w:pStyle w:val="Akapitzlist"/>
              <w:spacing w:after="0" w:line="240" w:lineRule="auto"/>
              <w:ind w:left="426" w:hanging="426"/>
              <w:rPr>
                <w:sz w:val="20"/>
                <w:szCs w:val="20"/>
              </w:rPr>
            </w:pPr>
            <w:r w:rsidRPr="00AC556E">
              <w:rPr>
                <w:sz w:val="20"/>
                <w:szCs w:val="20"/>
              </w:rPr>
              <w:t xml:space="preserve">liczone </w:t>
            </w:r>
            <w:r w:rsidR="00AC246E">
              <w:rPr>
                <w:sz w:val="20"/>
                <w:szCs w:val="20"/>
              </w:rPr>
              <w:t xml:space="preserve">odpowiednio </w:t>
            </w:r>
            <w:r w:rsidRPr="00AC556E">
              <w:rPr>
                <w:sz w:val="20"/>
                <w:szCs w:val="20"/>
              </w:rPr>
              <w:t xml:space="preserve">od daty </w:t>
            </w:r>
            <w:r w:rsidR="00AC246E" w:rsidRPr="00AC246E">
              <w:rPr>
                <w:sz w:val="20"/>
                <w:szCs w:val="20"/>
              </w:rPr>
              <w:t>bezusterkowego protokołu odbioru dokumentacji i Robót budowlanych</w:t>
            </w:r>
            <w:r w:rsidRPr="00AC556E">
              <w:rPr>
                <w:sz w:val="20"/>
                <w:szCs w:val="20"/>
              </w:rPr>
              <w:t xml:space="preserve">. </w:t>
            </w:r>
          </w:p>
          <w:p w14:paraId="06CB7D41" w14:textId="1D9238EE" w:rsidR="00AC556E" w:rsidRDefault="00AC556E" w:rsidP="00AC556E">
            <w:pPr>
              <w:pStyle w:val="Akapitzlist"/>
              <w:spacing w:after="0" w:line="240" w:lineRule="auto"/>
              <w:ind w:left="426" w:hanging="426"/>
              <w:rPr>
                <w:sz w:val="20"/>
                <w:szCs w:val="20"/>
              </w:rPr>
            </w:pPr>
            <w:r w:rsidRPr="00AC556E">
              <w:rPr>
                <w:sz w:val="20"/>
                <w:szCs w:val="20"/>
              </w:rPr>
              <w:lastRenderedPageBreak/>
              <w:t xml:space="preserve">Wykonawca, który zaproponuje maksymalny okres gwarancji </w:t>
            </w:r>
            <w:r>
              <w:rPr>
                <w:sz w:val="20"/>
                <w:szCs w:val="20"/>
              </w:rPr>
              <w:t>–</w:t>
            </w:r>
            <w:r w:rsidRPr="00AC556E">
              <w:rPr>
                <w:sz w:val="20"/>
                <w:szCs w:val="20"/>
              </w:rPr>
              <w:t xml:space="preserve"> </w:t>
            </w:r>
          </w:p>
          <w:p w14:paraId="2CCC4D67" w14:textId="77777777" w:rsidR="00AC556E" w:rsidRDefault="00AC556E" w:rsidP="00AC556E">
            <w:pPr>
              <w:pStyle w:val="Akapitzlist"/>
              <w:spacing w:after="0" w:line="240" w:lineRule="auto"/>
              <w:ind w:left="426" w:hanging="426"/>
              <w:rPr>
                <w:sz w:val="20"/>
                <w:szCs w:val="20"/>
              </w:rPr>
            </w:pPr>
            <w:r w:rsidRPr="00AC556E">
              <w:rPr>
                <w:sz w:val="20"/>
                <w:szCs w:val="20"/>
              </w:rPr>
              <w:t xml:space="preserve">czyli miesięcy lub więcej otrzyma maksymalną ilość punktów </w:t>
            </w:r>
          </w:p>
          <w:p w14:paraId="2F05D906" w14:textId="0C0B21D1" w:rsidR="00AC556E" w:rsidRPr="00AC556E" w:rsidRDefault="00AC556E" w:rsidP="00AC556E">
            <w:pPr>
              <w:pStyle w:val="Akapitzlist"/>
              <w:spacing w:after="0" w:line="240" w:lineRule="auto"/>
              <w:ind w:left="426" w:hanging="426"/>
              <w:rPr>
                <w:sz w:val="20"/>
                <w:szCs w:val="20"/>
              </w:rPr>
            </w:pPr>
            <w:r w:rsidRPr="00AC556E">
              <w:rPr>
                <w:sz w:val="20"/>
                <w:szCs w:val="20"/>
              </w:rPr>
              <w:t>w tym kryterium.</w:t>
            </w:r>
          </w:p>
          <w:p w14:paraId="0E639253" w14:textId="1F12E680" w:rsidR="00AC556E" w:rsidRPr="00AC556E" w:rsidRDefault="00AC556E" w:rsidP="00AC556E">
            <w:pPr>
              <w:pStyle w:val="Akapitzlist"/>
              <w:spacing w:after="0" w:line="240" w:lineRule="auto"/>
              <w:ind w:left="426" w:hanging="426"/>
              <w:jc w:val="center"/>
              <w:rPr>
                <w:b/>
                <w:sz w:val="20"/>
                <w:szCs w:val="20"/>
              </w:rPr>
            </w:pPr>
            <w:r w:rsidRPr="00AC556E">
              <w:rPr>
                <w:b/>
                <w:sz w:val="20"/>
                <w:szCs w:val="20"/>
              </w:rPr>
              <w:t>UWAGA</w:t>
            </w:r>
          </w:p>
          <w:p w14:paraId="1CF13725" w14:textId="77777777" w:rsidR="00AC556E" w:rsidRPr="00AC556E" w:rsidRDefault="00AC556E" w:rsidP="00AC556E">
            <w:pPr>
              <w:pStyle w:val="Akapitzlist"/>
              <w:spacing w:after="0" w:line="240" w:lineRule="auto"/>
              <w:ind w:left="426" w:hanging="426"/>
              <w:jc w:val="center"/>
              <w:rPr>
                <w:b/>
                <w:sz w:val="20"/>
                <w:szCs w:val="20"/>
              </w:rPr>
            </w:pPr>
            <w:r w:rsidRPr="00AC556E">
              <w:rPr>
                <w:b/>
                <w:sz w:val="20"/>
                <w:szCs w:val="20"/>
              </w:rPr>
              <w:t>W przypadku, gdy Wykonawca w formularzu oferty nie poda okresu gwarancji, Zamawiający przyjmie do obliczeń min. okres gwarancji tj.  miesięcy od daty podpisania przez Zamawiającego Protokołu Odbioru Końcowego.</w:t>
            </w:r>
          </w:p>
          <w:p w14:paraId="2B2B521F" w14:textId="25EDE672" w:rsidR="00AC556E" w:rsidRPr="004D5ECC" w:rsidRDefault="00AC556E" w:rsidP="00AC556E">
            <w:pPr>
              <w:pStyle w:val="Akapitzlist"/>
              <w:spacing w:after="0" w:line="240" w:lineRule="auto"/>
              <w:ind w:left="426" w:hanging="426"/>
              <w:jc w:val="center"/>
              <w:rPr>
                <w:sz w:val="20"/>
                <w:szCs w:val="20"/>
              </w:rPr>
            </w:pPr>
            <w:r w:rsidRPr="00AC556E">
              <w:rPr>
                <w:b/>
                <w:sz w:val="20"/>
                <w:szCs w:val="20"/>
              </w:rPr>
              <w:t xml:space="preserve">Jeżeli Wykonawca w ofercie wpisze okres krótszy niż </w:t>
            </w:r>
            <w:r w:rsidR="003146C5">
              <w:rPr>
                <w:b/>
                <w:sz w:val="20"/>
                <w:szCs w:val="20"/>
              </w:rPr>
              <w:t>120</w:t>
            </w:r>
            <w:r w:rsidR="003146C5" w:rsidRPr="00AC556E">
              <w:rPr>
                <w:b/>
                <w:sz w:val="20"/>
                <w:szCs w:val="20"/>
              </w:rPr>
              <w:t xml:space="preserve"> </w:t>
            </w:r>
            <w:r w:rsidRPr="00AC556E">
              <w:rPr>
                <w:b/>
                <w:sz w:val="20"/>
                <w:szCs w:val="20"/>
              </w:rPr>
              <w:t>miesi</w:t>
            </w:r>
            <w:r w:rsidR="003146C5">
              <w:rPr>
                <w:b/>
                <w:sz w:val="20"/>
                <w:szCs w:val="20"/>
              </w:rPr>
              <w:t>ęcy</w:t>
            </w:r>
            <w:r w:rsidRPr="00AC556E">
              <w:rPr>
                <w:b/>
                <w:sz w:val="20"/>
                <w:szCs w:val="20"/>
              </w:rPr>
              <w:t xml:space="preserve"> oferta będzie podlegać odrzuceniu.</w:t>
            </w:r>
          </w:p>
        </w:tc>
      </w:tr>
      <w:tr w:rsidR="00AC556E" w:rsidRPr="004D5ECC" w14:paraId="2D8B618A" w14:textId="77777777" w:rsidTr="004D5ECC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A0119" w14:textId="5729C725" w:rsidR="00AC556E" w:rsidRDefault="00AC556E" w:rsidP="004D5E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8E955" w14:textId="25F60E1F" w:rsidR="00AC556E" w:rsidRDefault="00AC556E" w:rsidP="00AC556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Czas reakcji serwisowej w okresie gwarancji liczony w godzinach od momentu wezwania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C1299" w14:textId="77777777" w:rsidR="00AC556E" w:rsidRDefault="00AC556E" w:rsidP="00AC556E">
            <w:pPr>
              <w:pStyle w:val="Akapitzlist"/>
              <w:spacing w:after="0" w:line="240" w:lineRule="auto"/>
              <w:ind w:left="426" w:hanging="426"/>
              <w:jc w:val="center"/>
              <w:rPr>
                <w:sz w:val="20"/>
                <w:szCs w:val="20"/>
              </w:rPr>
            </w:pPr>
            <w:r w:rsidRPr="00AC556E">
              <w:rPr>
                <w:sz w:val="20"/>
                <w:szCs w:val="20"/>
              </w:rPr>
              <w:t>W ramach kryterium „Czas reakcji serwisowej liczony w godzinach od momentu wezwania” Wykonawcom zostaną przyznane punkty za zadeklarowanie czasu reakcji na wezwanie serwisowe w okresie gwarancji.</w:t>
            </w:r>
          </w:p>
          <w:p w14:paraId="342C150C" w14:textId="77777777" w:rsidR="00AC556E" w:rsidRDefault="00AC556E" w:rsidP="00AC556E">
            <w:pPr>
              <w:pStyle w:val="Akapitzlist"/>
              <w:spacing w:after="0" w:line="240" w:lineRule="auto"/>
              <w:ind w:left="426" w:hanging="426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Ks</w:t>
            </w:r>
            <w:proofErr w:type="spellEnd"/>
            <w:r>
              <w:rPr>
                <w:sz w:val="20"/>
                <w:szCs w:val="20"/>
              </w:rPr>
              <w:t>=(Sn/Sb) x 10 waga</w:t>
            </w:r>
          </w:p>
          <w:p w14:paraId="581586CD" w14:textId="77777777" w:rsidR="00AC556E" w:rsidRPr="00AC556E" w:rsidRDefault="00AC556E" w:rsidP="00AC556E">
            <w:pPr>
              <w:pStyle w:val="Akapitzlist"/>
              <w:spacing w:after="0" w:line="240" w:lineRule="auto"/>
              <w:ind w:left="426" w:hanging="426"/>
              <w:rPr>
                <w:sz w:val="20"/>
                <w:szCs w:val="20"/>
              </w:rPr>
            </w:pPr>
            <w:r w:rsidRPr="00AC556E">
              <w:rPr>
                <w:sz w:val="20"/>
                <w:szCs w:val="20"/>
              </w:rPr>
              <w:t>Sn – najkrótszy czas reakcji serwisowej w okresie gwarancji spośród badanych ofert</w:t>
            </w:r>
          </w:p>
          <w:p w14:paraId="4CE14CD3" w14:textId="77777777" w:rsidR="00AC556E" w:rsidRPr="00AC556E" w:rsidRDefault="00AC556E" w:rsidP="00AC556E">
            <w:pPr>
              <w:pStyle w:val="Akapitzlist"/>
              <w:spacing w:after="0" w:line="240" w:lineRule="auto"/>
              <w:ind w:left="426" w:hanging="426"/>
              <w:rPr>
                <w:sz w:val="20"/>
                <w:szCs w:val="20"/>
              </w:rPr>
            </w:pPr>
            <w:r w:rsidRPr="00AC556E">
              <w:rPr>
                <w:sz w:val="20"/>
                <w:szCs w:val="20"/>
              </w:rPr>
              <w:t>Sb  – czas reakcji serwisowej badanej oferty</w:t>
            </w:r>
          </w:p>
          <w:p w14:paraId="4D027658" w14:textId="77777777" w:rsidR="00AC556E" w:rsidRDefault="00AC556E" w:rsidP="00AC556E">
            <w:pPr>
              <w:pStyle w:val="Akapitzlist"/>
              <w:spacing w:after="0" w:line="240" w:lineRule="auto"/>
              <w:ind w:left="426" w:hanging="426"/>
              <w:rPr>
                <w:sz w:val="20"/>
                <w:szCs w:val="20"/>
              </w:rPr>
            </w:pPr>
            <w:proofErr w:type="spellStart"/>
            <w:r w:rsidRPr="00AC556E">
              <w:rPr>
                <w:sz w:val="20"/>
                <w:szCs w:val="20"/>
              </w:rPr>
              <w:t>Ks</w:t>
            </w:r>
            <w:proofErr w:type="spellEnd"/>
            <w:r w:rsidRPr="00AC556E">
              <w:rPr>
                <w:sz w:val="20"/>
                <w:szCs w:val="20"/>
              </w:rPr>
              <w:t xml:space="preserve"> – liczba punktów przyznanych ocenianej ofercie.</w:t>
            </w:r>
          </w:p>
          <w:p w14:paraId="22266BD5" w14:textId="77777777" w:rsidR="00AC556E" w:rsidRDefault="00AC556E" w:rsidP="00AC556E">
            <w:pPr>
              <w:pStyle w:val="Akapitzlist"/>
              <w:spacing w:after="0" w:line="240" w:lineRule="auto"/>
              <w:ind w:left="426" w:hanging="426"/>
              <w:rPr>
                <w:sz w:val="20"/>
                <w:szCs w:val="20"/>
              </w:rPr>
            </w:pPr>
          </w:p>
          <w:p w14:paraId="1B77CD11" w14:textId="4F2D8E75" w:rsidR="00AC556E" w:rsidRPr="00AC556E" w:rsidRDefault="00AC556E" w:rsidP="00AC556E">
            <w:pPr>
              <w:pStyle w:val="Akapitzlist"/>
              <w:spacing w:after="0" w:line="240" w:lineRule="auto"/>
              <w:ind w:left="426" w:hanging="426"/>
              <w:jc w:val="center"/>
              <w:rPr>
                <w:b/>
                <w:sz w:val="20"/>
                <w:szCs w:val="20"/>
              </w:rPr>
            </w:pPr>
            <w:r w:rsidRPr="00AC556E">
              <w:rPr>
                <w:sz w:val="20"/>
                <w:szCs w:val="20"/>
              </w:rPr>
              <w:t xml:space="preserve">Maksymalny dopuszczony przez zamawiającego czas reakcji to 96 godzin od momentu wezwania. Wykonawca, który zaoferuje najkrótszy czas reakcji w stosunku do maksymalnie akceptowalnego przez Zamawiającego otrzyma maksymalną ilość punktów w tym </w:t>
            </w:r>
            <w:r w:rsidRPr="00AC556E">
              <w:rPr>
                <w:b/>
                <w:sz w:val="20"/>
                <w:szCs w:val="20"/>
              </w:rPr>
              <w:t xml:space="preserve">kryterium </w:t>
            </w:r>
            <w:r w:rsidRPr="00AC556E">
              <w:rPr>
                <w:b/>
                <w:sz w:val="20"/>
                <w:szCs w:val="20"/>
              </w:rPr>
              <w:br/>
              <w:t>– 10 pkt.</w:t>
            </w:r>
          </w:p>
          <w:p w14:paraId="5E02BA60" w14:textId="21AB9987" w:rsidR="00AC556E" w:rsidRPr="00AC556E" w:rsidRDefault="00AC556E" w:rsidP="00AC556E">
            <w:pPr>
              <w:pStyle w:val="Akapitzlist"/>
              <w:spacing w:after="0" w:line="240" w:lineRule="auto"/>
              <w:ind w:left="426" w:hanging="426"/>
              <w:jc w:val="center"/>
              <w:rPr>
                <w:b/>
                <w:sz w:val="20"/>
                <w:szCs w:val="20"/>
              </w:rPr>
            </w:pPr>
            <w:r w:rsidRPr="00AC556E">
              <w:rPr>
                <w:b/>
                <w:sz w:val="20"/>
                <w:szCs w:val="20"/>
              </w:rPr>
              <w:t>UWAGA</w:t>
            </w:r>
          </w:p>
          <w:p w14:paraId="29B4CD5E" w14:textId="77777777" w:rsidR="00AC556E" w:rsidRPr="00AC556E" w:rsidRDefault="00AC556E" w:rsidP="00AC556E">
            <w:pPr>
              <w:pStyle w:val="Akapitzlist"/>
              <w:spacing w:after="0" w:line="240" w:lineRule="auto"/>
              <w:ind w:left="426" w:hanging="426"/>
              <w:jc w:val="center"/>
              <w:rPr>
                <w:b/>
                <w:sz w:val="20"/>
                <w:szCs w:val="20"/>
              </w:rPr>
            </w:pPr>
            <w:r w:rsidRPr="00AC556E">
              <w:rPr>
                <w:b/>
                <w:sz w:val="20"/>
                <w:szCs w:val="20"/>
              </w:rPr>
              <w:t>W przypadku, gdy Wykonawca w formularzu oferty nie oświadczy deklarowanej w godzinach reakcji serwisowej w okresie gwarancji, Zamawiający przyjmie do obliczeń max. Czas tj. 96 godzin.</w:t>
            </w:r>
          </w:p>
          <w:p w14:paraId="1837567C" w14:textId="77777777" w:rsidR="00AC556E" w:rsidRPr="00AC556E" w:rsidRDefault="00AC556E" w:rsidP="00AC556E">
            <w:pPr>
              <w:pStyle w:val="Akapitzlist"/>
              <w:spacing w:after="0" w:line="240" w:lineRule="auto"/>
              <w:ind w:left="426" w:hanging="426"/>
              <w:jc w:val="center"/>
              <w:rPr>
                <w:b/>
                <w:sz w:val="20"/>
                <w:szCs w:val="20"/>
              </w:rPr>
            </w:pPr>
            <w:r w:rsidRPr="00AC556E">
              <w:rPr>
                <w:b/>
                <w:sz w:val="20"/>
                <w:szCs w:val="20"/>
              </w:rPr>
              <w:t>Jeżeli Wykonawca w ofercie wpisze czas dłuższy niż 96 godzin, oferta będzie podlegać odrzuceniu.</w:t>
            </w:r>
          </w:p>
          <w:p w14:paraId="302C4622" w14:textId="1DFD8387" w:rsidR="00AC556E" w:rsidRPr="00AC556E" w:rsidRDefault="00AC556E" w:rsidP="00AC556E">
            <w:pPr>
              <w:pStyle w:val="Akapitzlist"/>
              <w:spacing w:after="0" w:line="240" w:lineRule="auto"/>
              <w:ind w:left="426" w:hanging="426"/>
              <w:jc w:val="center"/>
              <w:rPr>
                <w:sz w:val="20"/>
                <w:szCs w:val="20"/>
              </w:rPr>
            </w:pPr>
            <w:r w:rsidRPr="00AC556E">
              <w:rPr>
                <w:b/>
                <w:sz w:val="20"/>
                <w:szCs w:val="20"/>
              </w:rPr>
              <w:t>Czas reakcji serwisowej w okresie gwarancji należy podać w pełnych godzinach [h].</w:t>
            </w:r>
          </w:p>
        </w:tc>
      </w:tr>
      <w:tr w:rsidR="005B2A70" w:rsidRPr="004D5ECC" w14:paraId="1482B45F" w14:textId="77777777" w:rsidTr="004D5ECC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1194A" w14:textId="479FDF5B" w:rsidR="005B2A70" w:rsidRPr="004D5ECC" w:rsidRDefault="009D554E" w:rsidP="004D5ECC">
            <w:pPr>
              <w:spacing w:line="240" w:lineRule="auto"/>
              <w:jc w:val="center"/>
              <w:rPr>
                <w:sz w:val="20"/>
                <w:szCs w:val="20"/>
              </w:rPr>
            </w:pPr>
            <w:ins w:id="40" w:author="Damian Lis" w:date="2025-01-03T09:30:00Z">
              <w:r>
                <w:rPr>
                  <w:sz w:val="20"/>
                  <w:szCs w:val="20"/>
                </w:rPr>
                <w:t>4</w:t>
              </w:r>
            </w:ins>
            <w:del w:id="41" w:author="Damian Lis" w:date="2025-01-03T09:30:00Z">
              <w:r w:rsidR="005B2A70" w:rsidRPr="004D5ECC" w:rsidDel="009D554E">
                <w:rPr>
                  <w:sz w:val="20"/>
                  <w:szCs w:val="20"/>
                </w:rPr>
                <w:delText>2</w:delText>
              </w:r>
            </w:del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53BB5" w14:textId="23FFBE7F" w:rsidR="00191872" w:rsidRPr="004D5ECC" w:rsidRDefault="009D554E" w:rsidP="004D5ECC">
            <w:pPr>
              <w:pStyle w:val="Tekstpodstawowy"/>
              <w:keepLines/>
              <w:snapToGrid w:val="0"/>
              <w:spacing w:after="0"/>
              <w:jc w:val="center"/>
              <w:rPr>
                <w:rFonts w:eastAsiaTheme="minorHAnsi"/>
                <w:kern w:val="0"/>
                <w:sz w:val="20"/>
                <w:szCs w:val="20"/>
                <w:lang w:val="pl-PL" w:eastAsia="en-US"/>
              </w:rPr>
            </w:pPr>
            <w:ins w:id="42" w:author="Damian Lis" w:date="2025-01-03T09:30:00Z">
              <w:r>
                <w:rPr>
                  <w:rFonts w:eastAsiaTheme="minorHAnsi"/>
                  <w:kern w:val="0"/>
                  <w:sz w:val="20"/>
                  <w:szCs w:val="20"/>
                  <w:lang w:val="pl-PL" w:eastAsia="en-US"/>
                </w:rPr>
                <w:t>Skró</w:t>
              </w:r>
            </w:ins>
            <w:ins w:id="43" w:author="Damian Lis" w:date="2025-01-03T09:31:00Z">
              <w:r>
                <w:rPr>
                  <w:rFonts w:eastAsiaTheme="minorHAnsi"/>
                  <w:kern w:val="0"/>
                  <w:sz w:val="20"/>
                  <w:szCs w:val="20"/>
                  <w:lang w:val="pl-PL" w:eastAsia="en-US"/>
                </w:rPr>
                <w:t xml:space="preserve">cenie terminu realizacji zadania </w:t>
              </w:r>
            </w:ins>
            <w:ins w:id="44" w:author="Damian Lis" w:date="2025-01-03T09:30:00Z">
              <w:r w:rsidRPr="004D5ECC">
                <w:rPr>
                  <w:rFonts w:eastAsiaTheme="minorHAnsi"/>
                  <w:kern w:val="0"/>
                  <w:sz w:val="20"/>
                  <w:szCs w:val="20"/>
                  <w:lang w:val="pl-PL" w:eastAsia="en-US"/>
                </w:rPr>
                <w:t xml:space="preserve">  </w:t>
              </w:r>
            </w:ins>
            <w:r w:rsidR="00191872" w:rsidRPr="004D5ECC">
              <w:rPr>
                <w:rFonts w:eastAsiaTheme="minorHAnsi"/>
                <w:kern w:val="0"/>
                <w:sz w:val="20"/>
                <w:szCs w:val="20"/>
                <w:lang w:val="pl-PL" w:eastAsia="en-US"/>
              </w:rPr>
              <w:t>- T</w:t>
            </w:r>
          </w:p>
          <w:p w14:paraId="13FDF470" w14:textId="613608C4" w:rsidR="00A6156A" w:rsidRPr="004D5ECC" w:rsidRDefault="00A6156A" w:rsidP="004D5ECC">
            <w:pPr>
              <w:pStyle w:val="Akapitzlist"/>
              <w:spacing w:line="240" w:lineRule="auto"/>
              <w:ind w:left="426" w:hanging="426"/>
              <w:jc w:val="center"/>
              <w:rPr>
                <w:sz w:val="20"/>
                <w:szCs w:val="20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7E18A" w14:textId="3A41B422" w:rsidR="00191872" w:rsidRPr="00B52F8A" w:rsidRDefault="00B52F8A" w:rsidP="004D5ECC">
            <w:pPr>
              <w:pStyle w:val="Tekstpodstawowy"/>
              <w:keepLines/>
              <w:snapToGrid w:val="0"/>
              <w:spacing w:after="0"/>
              <w:jc w:val="center"/>
              <w:rPr>
                <w:rFonts w:eastAsiaTheme="minorHAnsi"/>
                <w:kern w:val="0"/>
                <w:sz w:val="20"/>
                <w:szCs w:val="20"/>
                <w:lang w:val="pl-PL" w:eastAsia="en-US"/>
              </w:rPr>
            </w:pPr>
            <w:r w:rsidRPr="00B52F8A">
              <w:rPr>
                <w:rFonts w:eastAsiaTheme="minorHAnsi"/>
                <w:kern w:val="0"/>
                <w:sz w:val="20"/>
                <w:szCs w:val="20"/>
                <w:lang w:val="pl-PL" w:eastAsia="en-US"/>
              </w:rPr>
              <w:t>Skrócenie t</w:t>
            </w:r>
            <w:r w:rsidR="00191872" w:rsidRPr="00B52F8A">
              <w:rPr>
                <w:rFonts w:eastAsiaTheme="minorHAnsi"/>
                <w:kern w:val="0"/>
                <w:sz w:val="20"/>
                <w:szCs w:val="20"/>
                <w:lang w:val="pl-PL" w:eastAsia="en-US"/>
              </w:rPr>
              <w:t>ermin</w:t>
            </w:r>
            <w:ins w:id="45" w:author="Damian Lis" w:date="2025-01-03T09:31:00Z">
              <w:r w:rsidR="009D554E">
                <w:rPr>
                  <w:rFonts w:eastAsiaTheme="minorHAnsi"/>
                  <w:kern w:val="0"/>
                  <w:sz w:val="20"/>
                  <w:szCs w:val="20"/>
                  <w:lang w:val="pl-PL" w:eastAsia="en-US"/>
                </w:rPr>
                <w:t>u</w:t>
              </w:r>
            </w:ins>
            <w:r w:rsidR="00191872" w:rsidRPr="00B52F8A">
              <w:rPr>
                <w:rFonts w:eastAsiaTheme="minorHAnsi"/>
                <w:kern w:val="0"/>
                <w:sz w:val="20"/>
                <w:szCs w:val="20"/>
                <w:lang w:val="pl-PL" w:eastAsia="en-US"/>
              </w:rPr>
              <w:t xml:space="preserve"> </w:t>
            </w:r>
            <w:ins w:id="46" w:author="Damian Lis" w:date="2025-01-03T09:31:00Z">
              <w:r w:rsidR="009D554E">
                <w:rPr>
                  <w:rFonts w:eastAsiaTheme="minorHAnsi"/>
                  <w:kern w:val="0"/>
                  <w:sz w:val="20"/>
                  <w:szCs w:val="20"/>
                  <w:lang w:val="pl-PL" w:eastAsia="en-US"/>
                </w:rPr>
                <w:t>realizacji zadania</w:t>
              </w:r>
            </w:ins>
          </w:p>
          <w:p w14:paraId="71C41218" w14:textId="5097602C" w:rsidR="00191872" w:rsidRPr="00B52F8A" w:rsidRDefault="00191872" w:rsidP="004D5ECC">
            <w:pPr>
              <w:keepLines/>
              <w:jc w:val="center"/>
              <w:rPr>
                <w:sz w:val="20"/>
                <w:szCs w:val="20"/>
              </w:rPr>
            </w:pPr>
            <w:r w:rsidRPr="00B52F8A">
              <w:rPr>
                <w:sz w:val="20"/>
                <w:szCs w:val="20"/>
              </w:rPr>
              <w:t>Liczba punktów = (</w:t>
            </w:r>
            <w:proofErr w:type="spellStart"/>
            <w:r w:rsidR="00B52F8A" w:rsidRPr="00B52F8A">
              <w:rPr>
                <w:sz w:val="20"/>
                <w:szCs w:val="20"/>
              </w:rPr>
              <w:t>S</w:t>
            </w:r>
            <w:r w:rsidR="006D4834">
              <w:rPr>
                <w:sz w:val="20"/>
                <w:szCs w:val="20"/>
              </w:rPr>
              <w:t>t</w:t>
            </w:r>
            <w:r w:rsidR="00B52F8A" w:rsidRPr="00B52F8A">
              <w:rPr>
                <w:sz w:val="20"/>
                <w:szCs w:val="20"/>
              </w:rPr>
              <w:t>d</w:t>
            </w:r>
            <w:proofErr w:type="spellEnd"/>
            <w:r w:rsidRPr="00B52F8A">
              <w:rPr>
                <w:sz w:val="20"/>
                <w:szCs w:val="20"/>
              </w:rPr>
              <w:t>/</w:t>
            </w:r>
            <w:proofErr w:type="spellStart"/>
            <w:r w:rsidR="00B52F8A" w:rsidRPr="00B52F8A">
              <w:rPr>
                <w:sz w:val="20"/>
                <w:szCs w:val="20"/>
              </w:rPr>
              <w:t>S</w:t>
            </w:r>
            <w:r w:rsidR="006D4834">
              <w:rPr>
                <w:sz w:val="20"/>
                <w:szCs w:val="20"/>
              </w:rPr>
              <w:t>t</w:t>
            </w:r>
            <w:r w:rsidR="00B52F8A" w:rsidRPr="00B52F8A">
              <w:rPr>
                <w:sz w:val="20"/>
                <w:szCs w:val="20"/>
              </w:rPr>
              <w:t>do</w:t>
            </w:r>
            <w:r w:rsidRPr="00B52F8A">
              <w:rPr>
                <w:sz w:val="20"/>
                <w:szCs w:val="20"/>
              </w:rPr>
              <w:t>max</w:t>
            </w:r>
            <w:proofErr w:type="spellEnd"/>
            <w:r w:rsidRPr="00B52F8A">
              <w:rPr>
                <w:sz w:val="20"/>
                <w:szCs w:val="20"/>
              </w:rPr>
              <w:t xml:space="preserve">) x </w:t>
            </w:r>
            <w:r w:rsidR="00583674">
              <w:rPr>
                <w:sz w:val="20"/>
                <w:szCs w:val="20"/>
              </w:rPr>
              <w:t>10</w:t>
            </w:r>
            <w:r w:rsidRPr="00B52F8A">
              <w:rPr>
                <w:sz w:val="20"/>
                <w:szCs w:val="20"/>
              </w:rPr>
              <w:t xml:space="preserve"> </w:t>
            </w:r>
            <w:r w:rsidR="00583674">
              <w:rPr>
                <w:sz w:val="20"/>
                <w:szCs w:val="20"/>
              </w:rPr>
              <w:t>waga</w:t>
            </w:r>
          </w:p>
          <w:p w14:paraId="09F70DF2" w14:textId="77777777" w:rsidR="00191872" w:rsidRPr="00B52F8A" w:rsidRDefault="00191872" w:rsidP="004D5ECC">
            <w:pPr>
              <w:keepLines/>
              <w:jc w:val="center"/>
              <w:rPr>
                <w:sz w:val="20"/>
                <w:szCs w:val="20"/>
              </w:rPr>
            </w:pPr>
            <w:r w:rsidRPr="00B52F8A">
              <w:rPr>
                <w:sz w:val="20"/>
                <w:szCs w:val="20"/>
              </w:rPr>
              <w:t>gdzie:</w:t>
            </w:r>
          </w:p>
          <w:p w14:paraId="65DEADB1" w14:textId="7B7E6BF2" w:rsidR="00191872" w:rsidRPr="00B52F8A" w:rsidRDefault="00191872" w:rsidP="004D5ECC">
            <w:pPr>
              <w:keepLines/>
              <w:jc w:val="center"/>
              <w:rPr>
                <w:sz w:val="20"/>
                <w:szCs w:val="20"/>
              </w:rPr>
            </w:pPr>
            <w:r w:rsidRPr="00B52F8A">
              <w:rPr>
                <w:sz w:val="20"/>
                <w:szCs w:val="20"/>
              </w:rPr>
              <w:t xml:space="preserve">- </w:t>
            </w:r>
            <w:proofErr w:type="spellStart"/>
            <w:r w:rsidR="00B52F8A" w:rsidRPr="00B52F8A">
              <w:rPr>
                <w:sz w:val="20"/>
                <w:szCs w:val="20"/>
              </w:rPr>
              <w:t>Sdo</w:t>
            </w:r>
            <w:proofErr w:type="spellEnd"/>
            <w:r w:rsidRPr="00B52F8A">
              <w:rPr>
                <w:sz w:val="20"/>
                <w:szCs w:val="20"/>
              </w:rPr>
              <w:t xml:space="preserve"> – </w:t>
            </w:r>
            <w:r w:rsidR="00B52F8A" w:rsidRPr="00B52F8A">
              <w:rPr>
                <w:sz w:val="20"/>
                <w:szCs w:val="20"/>
              </w:rPr>
              <w:t>liczba</w:t>
            </w:r>
            <w:r w:rsidRPr="00B52F8A">
              <w:rPr>
                <w:sz w:val="20"/>
                <w:szCs w:val="20"/>
              </w:rPr>
              <w:t xml:space="preserve"> punktów oferty badanej</w:t>
            </w:r>
          </w:p>
          <w:p w14:paraId="2ABA42A8" w14:textId="53266352" w:rsidR="00191872" w:rsidRPr="00B52F8A" w:rsidRDefault="00191872" w:rsidP="004D5ECC">
            <w:pPr>
              <w:keepLines/>
              <w:jc w:val="center"/>
              <w:rPr>
                <w:sz w:val="20"/>
                <w:szCs w:val="20"/>
              </w:rPr>
            </w:pPr>
            <w:r w:rsidRPr="00B52F8A">
              <w:rPr>
                <w:sz w:val="20"/>
                <w:szCs w:val="20"/>
              </w:rPr>
              <w:t xml:space="preserve">- </w:t>
            </w:r>
            <w:proofErr w:type="spellStart"/>
            <w:r w:rsidR="00B52F8A" w:rsidRPr="00B52F8A">
              <w:rPr>
                <w:sz w:val="20"/>
                <w:szCs w:val="20"/>
              </w:rPr>
              <w:t>S</w:t>
            </w:r>
            <w:r w:rsidR="008760C4">
              <w:rPr>
                <w:sz w:val="20"/>
                <w:szCs w:val="20"/>
              </w:rPr>
              <w:t>t</w:t>
            </w:r>
            <w:r w:rsidR="00B52F8A" w:rsidRPr="00B52F8A">
              <w:rPr>
                <w:sz w:val="20"/>
                <w:szCs w:val="20"/>
              </w:rPr>
              <w:t>d</w:t>
            </w:r>
            <w:r w:rsidRPr="00B52F8A">
              <w:rPr>
                <w:sz w:val="20"/>
                <w:szCs w:val="20"/>
              </w:rPr>
              <w:t>max</w:t>
            </w:r>
            <w:proofErr w:type="spellEnd"/>
            <w:r w:rsidRPr="00B52F8A">
              <w:rPr>
                <w:sz w:val="20"/>
                <w:szCs w:val="20"/>
              </w:rPr>
              <w:t xml:space="preserve"> – najwyższa </w:t>
            </w:r>
            <w:r w:rsidR="00B52F8A" w:rsidRPr="00B52F8A">
              <w:rPr>
                <w:sz w:val="20"/>
                <w:szCs w:val="20"/>
              </w:rPr>
              <w:t>liczba</w:t>
            </w:r>
            <w:r w:rsidRPr="00B52F8A">
              <w:rPr>
                <w:sz w:val="20"/>
                <w:szCs w:val="20"/>
              </w:rPr>
              <w:t xml:space="preserve"> punktów spośród ważnych ofert</w:t>
            </w:r>
          </w:p>
          <w:p w14:paraId="330A786D" w14:textId="253BC5CF" w:rsidR="00106E4F" w:rsidRPr="00B52F8A" w:rsidRDefault="00191872" w:rsidP="004D5ECC">
            <w:pPr>
              <w:pStyle w:val="Tekstpodstawowy"/>
              <w:keepLines/>
              <w:snapToGrid w:val="0"/>
              <w:spacing w:after="0"/>
              <w:jc w:val="center"/>
              <w:rPr>
                <w:rFonts w:eastAsiaTheme="minorHAnsi"/>
                <w:kern w:val="0"/>
                <w:sz w:val="20"/>
                <w:szCs w:val="20"/>
                <w:lang w:val="pl-PL" w:eastAsia="en-US"/>
              </w:rPr>
            </w:pPr>
            <w:r w:rsidRPr="00B52F8A">
              <w:rPr>
                <w:rFonts w:eastAsiaTheme="minorHAnsi"/>
                <w:kern w:val="0"/>
                <w:sz w:val="20"/>
                <w:szCs w:val="20"/>
                <w:lang w:val="pl-PL" w:eastAsia="en-US"/>
              </w:rPr>
              <w:t xml:space="preserve">Zamawiający będzie przyznawał punkty za </w:t>
            </w:r>
            <w:r w:rsidR="00B52F8A" w:rsidRPr="00B52F8A">
              <w:rPr>
                <w:rFonts w:eastAsiaTheme="minorHAnsi"/>
                <w:kern w:val="0"/>
                <w:sz w:val="20"/>
                <w:szCs w:val="20"/>
                <w:lang w:val="pl-PL" w:eastAsia="en-US"/>
              </w:rPr>
              <w:t xml:space="preserve">skrócenie </w:t>
            </w:r>
            <w:r w:rsidRPr="00B52F8A">
              <w:rPr>
                <w:rFonts w:eastAsiaTheme="minorHAnsi"/>
                <w:kern w:val="0"/>
                <w:sz w:val="20"/>
                <w:szCs w:val="20"/>
                <w:lang w:val="pl-PL" w:eastAsia="en-US"/>
              </w:rPr>
              <w:t>termin</w:t>
            </w:r>
            <w:r w:rsidR="00B52F8A" w:rsidRPr="00B52F8A">
              <w:rPr>
                <w:rFonts w:eastAsiaTheme="minorHAnsi"/>
                <w:kern w:val="0"/>
                <w:sz w:val="20"/>
                <w:szCs w:val="20"/>
                <w:lang w:val="pl-PL" w:eastAsia="en-US"/>
              </w:rPr>
              <w:t>u</w:t>
            </w:r>
            <w:r w:rsidRPr="00B52F8A">
              <w:rPr>
                <w:rFonts w:eastAsiaTheme="minorHAnsi"/>
                <w:kern w:val="0"/>
                <w:sz w:val="20"/>
                <w:szCs w:val="20"/>
                <w:lang w:val="pl-PL" w:eastAsia="en-US"/>
              </w:rPr>
              <w:t xml:space="preserve"> </w:t>
            </w:r>
            <w:ins w:id="47" w:author="Damian Lis" w:date="2025-01-03T09:31:00Z">
              <w:r w:rsidR="009D554E">
                <w:rPr>
                  <w:rFonts w:eastAsiaTheme="minorHAnsi"/>
                  <w:kern w:val="0"/>
                  <w:sz w:val="20"/>
                  <w:szCs w:val="20"/>
                  <w:lang w:val="pl-PL" w:eastAsia="en-US"/>
                </w:rPr>
                <w:t>realizacji zadania</w:t>
              </w:r>
              <w:r w:rsidR="009D554E" w:rsidRPr="00B52F8A">
                <w:rPr>
                  <w:rFonts w:eastAsiaTheme="minorHAnsi"/>
                  <w:kern w:val="0"/>
                  <w:sz w:val="20"/>
                  <w:szCs w:val="20"/>
                  <w:lang w:val="pl-PL" w:eastAsia="en-US"/>
                </w:rPr>
                <w:t xml:space="preserve"> </w:t>
              </w:r>
            </w:ins>
            <w:r w:rsidRPr="00B52F8A">
              <w:rPr>
                <w:rFonts w:eastAsiaTheme="minorHAnsi"/>
                <w:kern w:val="0"/>
                <w:sz w:val="20"/>
                <w:szCs w:val="20"/>
                <w:lang w:val="pl-PL" w:eastAsia="en-US"/>
              </w:rPr>
              <w:t>według następujących kryteriów:</w:t>
            </w:r>
          </w:p>
          <w:p w14:paraId="1C62C950" w14:textId="77777777" w:rsidR="00106E4F" w:rsidRPr="00B52F8A" w:rsidRDefault="00106E4F" w:rsidP="004D5ECC">
            <w:pPr>
              <w:pStyle w:val="Tekstpodstawowy"/>
              <w:keepLines/>
              <w:snapToGrid w:val="0"/>
              <w:spacing w:after="0"/>
              <w:jc w:val="center"/>
              <w:rPr>
                <w:rFonts w:eastAsiaTheme="minorHAnsi"/>
                <w:kern w:val="0"/>
                <w:sz w:val="20"/>
                <w:szCs w:val="20"/>
                <w:lang w:val="pl-PL" w:eastAsia="en-US"/>
              </w:rPr>
            </w:pPr>
          </w:p>
          <w:p w14:paraId="69058640" w14:textId="0AAF7AD8" w:rsidR="00191872" w:rsidRPr="00B52F8A" w:rsidRDefault="00583674" w:rsidP="004D5ECC">
            <w:pPr>
              <w:pStyle w:val="Tekstpodstawowy"/>
              <w:keepLines/>
              <w:snapToGrid w:val="0"/>
              <w:spacing w:after="0"/>
              <w:jc w:val="center"/>
              <w:rPr>
                <w:rFonts w:eastAsiaTheme="minorHAnsi"/>
                <w:kern w:val="0"/>
                <w:sz w:val="20"/>
                <w:szCs w:val="20"/>
                <w:lang w:val="pl-PL" w:eastAsia="en-US"/>
              </w:rPr>
            </w:pPr>
            <w:r>
              <w:rPr>
                <w:rFonts w:eastAsiaTheme="minorHAnsi"/>
                <w:kern w:val="0"/>
                <w:sz w:val="20"/>
                <w:szCs w:val="20"/>
                <w:lang w:val="pl-PL" w:eastAsia="en-US"/>
              </w:rPr>
              <w:t>o</w:t>
            </w:r>
            <w:r w:rsidR="00191872" w:rsidRPr="00B52F8A">
              <w:rPr>
                <w:rFonts w:eastAsiaTheme="minorHAnsi"/>
                <w:kern w:val="0"/>
                <w:sz w:val="20"/>
                <w:szCs w:val="20"/>
                <w:lang w:val="pl-PL" w:eastAsia="en-US"/>
              </w:rPr>
              <w:t xml:space="preserve"> </w:t>
            </w:r>
            <w:r>
              <w:rPr>
                <w:rFonts w:eastAsiaTheme="minorHAnsi"/>
                <w:kern w:val="0"/>
                <w:sz w:val="20"/>
                <w:szCs w:val="20"/>
                <w:lang w:val="pl-PL" w:eastAsia="en-US"/>
              </w:rPr>
              <w:t>3</w:t>
            </w:r>
            <w:r w:rsidR="00191872" w:rsidRPr="00B52F8A">
              <w:rPr>
                <w:rFonts w:eastAsiaTheme="minorHAnsi"/>
                <w:kern w:val="0"/>
                <w:sz w:val="20"/>
                <w:szCs w:val="20"/>
                <w:lang w:val="pl-PL" w:eastAsia="en-US"/>
              </w:rPr>
              <w:t xml:space="preserve"> </w:t>
            </w:r>
            <w:r>
              <w:rPr>
                <w:rFonts w:eastAsiaTheme="minorHAnsi"/>
                <w:kern w:val="0"/>
                <w:sz w:val="20"/>
                <w:szCs w:val="20"/>
                <w:lang w:val="pl-PL" w:eastAsia="en-US"/>
              </w:rPr>
              <w:t>miesiące</w:t>
            </w:r>
            <w:r w:rsidR="0068092E" w:rsidRPr="00B52F8A">
              <w:rPr>
                <w:rFonts w:eastAsiaTheme="minorHAnsi"/>
                <w:kern w:val="0"/>
                <w:sz w:val="20"/>
                <w:szCs w:val="20"/>
                <w:lang w:val="pl-PL" w:eastAsia="en-US"/>
              </w:rPr>
              <w:t xml:space="preserve"> </w:t>
            </w:r>
            <w:r w:rsidR="00191872" w:rsidRPr="00B52F8A">
              <w:rPr>
                <w:rFonts w:eastAsiaTheme="minorHAnsi"/>
                <w:kern w:val="0"/>
                <w:sz w:val="20"/>
                <w:szCs w:val="20"/>
                <w:lang w:val="pl-PL" w:eastAsia="en-US"/>
              </w:rPr>
              <w:t xml:space="preserve">–  </w:t>
            </w:r>
            <w:r>
              <w:rPr>
                <w:rFonts w:eastAsiaTheme="minorHAnsi"/>
                <w:kern w:val="0"/>
                <w:sz w:val="20"/>
                <w:szCs w:val="20"/>
                <w:lang w:val="pl-PL" w:eastAsia="en-US"/>
              </w:rPr>
              <w:t>5</w:t>
            </w:r>
            <w:r w:rsidR="00B52F8A" w:rsidRPr="00B52F8A">
              <w:rPr>
                <w:rFonts w:eastAsiaTheme="minorHAnsi"/>
                <w:kern w:val="0"/>
                <w:sz w:val="20"/>
                <w:szCs w:val="20"/>
                <w:lang w:val="pl-PL" w:eastAsia="en-US"/>
              </w:rPr>
              <w:t xml:space="preserve"> </w:t>
            </w:r>
            <w:r w:rsidR="00191872" w:rsidRPr="00B52F8A">
              <w:rPr>
                <w:rFonts w:eastAsiaTheme="minorHAnsi"/>
                <w:kern w:val="0"/>
                <w:sz w:val="20"/>
                <w:szCs w:val="20"/>
                <w:lang w:val="pl-PL" w:eastAsia="en-US"/>
              </w:rPr>
              <w:t>pkt;</w:t>
            </w:r>
          </w:p>
          <w:p w14:paraId="75428276" w14:textId="090871BC" w:rsidR="0068092E" w:rsidRDefault="00B52F8A" w:rsidP="004D5ECC">
            <w:pPr>
              <w:pStyle w:val="Tekstpodstawowy"/>
              <w:keepLines/>
              <w:snapToGrid w:val="0"/>
              <w:spacing w:after="0"/>
              <w:jc w:val="center"/>
              <w:rPr>
                <w:rFonts w:eastAsiaTheme="minorHAnsi"/>
                <w:kern w:val="0"/>
                <w:sz w:val="20"/>
                <w:szCs w:val="20"/>
                <w:lang w:val="pl-PL" w:eastAsia="en-US"/>
              </w:rPr>
            </w:pPr>
            <w:r w:rsidRPr="00B52F8A">
              <w:rPr>
                <w:rFonts w:eastAsiaTheme="minorHAnsi"/>
                <w:kern w:val="0"/>
                <w:sz w:val="20"/>
                <w:szCs w:val="20"/>
                <w:lang w:val="pl-PL" w:eastAsia="en-US"/>
              </w:rPr>
              <w:t xml:space="preserve">o </w:t>
            </w:r>
            <w:r w:rsidR="00583674">
              <w:rPr>
                <w:rFonts w:eastAsiaTheme="minorHAnsi"/>
                <w:kern w:val="0"/>
                <w:sz w:val="20"/>
                <w:szCs w:val="20"/>
                <w:lang w:val="pl-PL" w:eastAsia="en-US"/>
              </w:rPr>
              <w:t>6</w:t>
            </w:r>
            <w:r w:rsidR="007F0D5B" w:rsidRPr="00B52F8A">
              <w:rPr>
                <w:rFonts w:eastAsiaTheme="minorHAnsi"/>
                <w:kern w:val="0"/>
                <w:sz w:val="20"/>
                <w:szCs w:val="20"/>
                <w:lang w:val="pl-PL" w:eastAsia="en-US"/>
              </w:rPr>
              <w:t xml:space="preserve"> </w:t>
            </w:r>
            <w:r w:rsidR="00583674">
              <w:rPr>
                <w:rFonts w:eastAsiaTheme="minorHAnsi"/>
                <w:kern w:val="0"/>
                <w:sz w:val="20"/>
                <w:szCs w:val="20"/>
                <w:lang w:val="pl-PL" w:eastAsia="en-US"/>
              </w:rPr>
              <w:t>miesięcy</w:t>
            </w:r>
            <w:r w:rsidR="00F80687" w:rsidRPr="00B52F8A">
              <w:rPr>
                <w:rFonts w:eastAsiaTheme="minorHAnsi"/>
                <w:kern w:val="0"/>
                <w:sz w:val="20"/>
                <w:szCs w:val="20"/>
                <w:lang w:val="pl-PL" w:eastAsia="en-US"/>
              </w:rPr>
              <w:t xml:space="preserve"> </w:t>
            </w:r>
            <w:r w:rsidR="007F0D5B" w:rsidRPr="00B52F8A">
              <w:rPr>
                <w:rFonts w:eastAsiaTheme="minorHAnsi"/>
                <w:kern w:val="0"/>
                <w:sz w:val="20"/>
                <w:szCs w:val="20"/>
                <w:lang w:val="pl-PL" w:eastAsia="en-US"/>
              </w:rPr>
              <w:t xml:space="preserve">– </w:t>
            </w:r>
            <w:r w:rsidRPr="00B52F8A">
              <w:rPr>
                <w:rFonts w:eastAsiaTheme="minorHAnsi"/>
                <w:kern w:val="0"/>
                <w:sz w:val="20"/>
                <w:szCs w:val="20"/>
                <w:lang w:val="pl-PL" w:eastAsia="en-US"/>
              </w:rPr>
              <w:t>10</w:t>
            </w:r>
            <w:r w:rsidR="0068092E" w:rsidRPr="00B52F8A">
              <w:rPr>
                <w:rFonts w:eastAsiaTheme="minorHAnsi"/>
                <w:kern w:val="0"/>
                <w:sz w:val="20"/>
                <w:szCs w:val="20"/>
                <w:lang w:val="pl-PL" w:eastAsia="en-US"/>
              </w:rPr>
              <w:t xml:space="preserve"> pkt;</w:t>
            </w:r>
          </w:p>
          <w:p w14:paraId="535D9B4F" w14:textId="77777777" w:rsidR="00583674" w:rsidRPr="00B52F8A" w:rsidRDefault="00583674" w:rsidP="004D5ECC">
            <w:pPr>
              <w:pStyle w:val="Tekstpodstawowy"/>
              <w:keepLines/>
              <w:snapToGrid w:val="0"/>
              <w:spacing w:after="0"/>
              <w:jc w:val="center"/>
              <w:rPr>
                <w:rFonts w:eastAsiaTheme="minorHAnsi"/>
                <w:kern w:val="0"/>
                <w:sz w:val="20"/>
                <w:szCs w:val="20"/>
                <w:lang w:val="pl-PL" w:eastAsia="en-US"/>
              </w:rPr>
            </w:pPr>
          </w:p>
          <w:p w14:paraId="4200491C" w14:textId="77777777" w:rsidR="007E2D7C" w:rsidRPr="007E2D7C" w:rsidRDefault="007E2D7C" w:rsidP="00B52F8A">
            <w:pPr>
              <w:pStyle w:val="Tekstpodstawowy"/>
              <w:keepLines/>
              <w:snapToGrid w:val="0"/>
              <w:spacing w:after="0"/>
              <w:jc w:val="center"/>
              <w:rPr>
                <w:rFonts w:eastAsiaTheme="minorHAnsi"/>
                <w:kern w:val="0"/>
                <w:sz w:val="20"/>
                <w:szCs w:val="20"/>
                <w:lang w:val="pl-PL" w:eastAsia="en-US"/>
              </w:rPr>
            </w:pPr>
            <w:r w:rsidRPr="007E2D7C">
              <w:rPr>
                <w:rFonts w:eastAsiaTheme="minorHAnsi"/>
                <w:kern w:val="0"/>
                <w:sz w:val="20"/>
                <w:szCs w:val="20"/>
                <w:lang w:val="pl-PL" w:eastAsia="en-US"/>
              </w:rPr>
              <w:t xml:space="preserve">Uwaga!!! </w:t>
            </w:r>
          </w:p>
          <w:p w14:paraId="1F8D8DB9" w14:textId="0A9BDC13" w:rsidR="00B52F8A" w:rsidRPr="00B52F8A" w:rsidRDefault="007E2D7C" w:rsidP="00B52F8A">
            <w:pPr>
              <w:pStyle w:val="Tekstpodstawowy"/>
              <w:keepLines/>
              <w:snapToGrid w:val="0"/>
              <w:spacing w:after="0"/>
              <w:jc w:val="center"/>
              <w:rPr>
                <w:rFonts w:eastAsiaTheme="minorHAnsi"/>
                <w:kern w:val="0"/>
                <w:sz w:val="20"/>
                <w:szCs w:val="20"/>
                <w:highlight w:val="yellow"/>
                <w:lang w:val="pl-PL" w:eastAsia="en-US"/>
              </w:rPr>
            </w:pPr>
            <w:r w:rsidRPr="007E2D7C">
              <w:rPr>
                <w:rFonts w:eastAsiaTheme="minorHAnsi"/>
                <w:kern w:val="0"/>
                <w:sz w:val="20"/>
                <w:szCs w:val="20"/>
                <w:lang w:val="pl-PL" w:eastAsia="en-US"/>
              </w:rPr>
              <w:t xml:space="preserve">w przypadku braku wypełnienia w formularzu oferty pozycji dotyczącej skrócenia terminu </w:t>
            </w:r>
            <w:ins w:id="48" w:author="Damian Lis" w:date="2025-01-03T09:31:00Z">
              <w:r w:rsidR="009D554E">
                <w:rPr>
                  <w:rFonts w:eastAsiaTheme="minorHAnsi"/>
                  <w:kern w:val="0"/>
                  <w:sz w:val="20"/>
                  <w:szCs w:val="20"/>
                  <w:lang w:val="pl-PL" w:eastAsia="en-US"/>
                </w:rPr>
                <w:t>realizacji zadania</w:t>
              </w:r>
              <w:r w:rsidR="009D554E" w:rsidRPr="007E2D7C">
                <w:rPr>
                  <w:rFonts w:eastAsiaTheme="minorHAnsi"/>
                  <w:kern w:val="0"/>
                  <w:sz w:val="20"/>
                  <w:szCs w:val="20"/>
                  <w:lang w:val="pl-PL" w:eastAsia="en-US"/>
                </w:rPr>
                <w:t xml:space="preserve"> </w:t>
              </w:r>
            </w:ins>
            <w:r w:rsidRPr="007E2D7C">
              <w:rPr>
                <w:rFonts w:eastAsiaTheme="minorHAnsi"/>
                <w:kern w:val="0"/>
                <w:sz w:val="20"/>
                <w:szCs w:val="20"/>
                <w:lang w:val="pl-PL" w:eastAsia="en-US"/>
              </w:rPr>
              <w:t xml:space="preserve">– Zamawiający przyzna </w:t>
            </w:r>
            <w:r w:rsidR="00F96814">
              <w:rPr>
                <w:rFonts w:eastAsiaTheme="minorHAnsi"/>
                <w:kern w:val="0"/>
                <w:sz w:val="20"/>
                <w:szCs w:val="20"/>
                <w:lang w:val="pl-PL" w:eastAsia="en-US"/>
              </w:rPr>
              <w:br/>
            </w:r>
            <w:r w:rsidRPr="007E2D7C">
              <w:rPr>
                <w:rFonts w:eastAsiaTheme="minorHAnsi"/>
                <w:kern w:val="0"/>
                <w:sz w:val="20"/>
                <w:szCs w:val="20"/>
                <w:lang w:val="pl-PL" w:eastAsia="en-US"/>
              </w:rPr>
              <w:t>0 pkt w przedmiotowym kryterium</w:t>
            </w:r>
            <w:r w:rsidR="00583674">
              <w:rPr>
                <w:rFonts w:eastAsiaTheme="minorHAnsi"/>
                <w:kern w:val="0"/>
                <w:sz w:val="20"/>
                <w:szCs w:val="20"/>
                <w:lang w:val="pl-PL" w:eastAsia="en-US"/>
              </w:rPr>
              <w:t>.</w:t>
            </w:r>
          </w:p>
        </w:tc>
      </w:tr>
    </w:tbl>
    <w:p w14:paraId="2C69F379" w14:textId="77777777" w:rsidR="004D5ECC" w:rsidRDefault="004D5ECC" w:rsidP="002E5273">
      <w:pPr>
        <w:spacing w:after="0" w:line="240" w:lineRule="auto"/>
        <w:jc w:val="both"/>
        <w:rPr>
          <w:sz w:val="20"/>
          <w:szCs w:val="20"/>
        </w:rPr>
      </w:pPr>
    </w:p>
    <w:p w14:paraId="754E62E5" w14:textId="5DC6BDBD" w:rsidR="00BB7720" w:rsidRPr="004D5ECC" w:rsidRDefault="00BB7720" w:rsidP="002E5273">
      <w:pPr>
        <w:spacing w:after="0" w:line="240" w:lineRule="auto"/>
        <w:jc w:val="both"/>
        <w:rPr>
          <w:sz w:val="20"/>
          <w:szCs w:val="20"/>
        </w:rPr>
      </w:pPr>
      <w:r w:rsidRPr="004D5ECC">
        <w:rPr>
          <w:sz w:val="20"/>
          <w:szCs w:val="20"/>
        </w:rPr>
        <w:t>3. Ocenie będą podlegać wyłącznie oferty nie podlegające odrzuceniu.</w:t>
      </w:r>
    </w:p>
    <w:p w14:paraId="5B34E8D8" w14:textId="531B99B6" w:rsidR="00BB7720" w:rsidRPr="00FA57D1" w:rsidRDefault="00BB7720" w:rsidP="00FA57D1">
      <w:pPr>
        <w:spacing w:after="0" w:line="271" w:lineRule="auto"/>
        <w:ind w:left="284" w:hanging="284"/>
        <w:jc w:val="both"/>
        <w:rPr>
          <w:sz w:val="20"/>
          <w:szCs w:val="20"/>
        </w:rPr>
      </w:pPr>
      <w:r w:rsidRPr="00FA57D1">
        <w:rPr>
          <w:sz w:val="20"/>
          <w:szCs w:val="20"/>
        </w:rPr>
        <w:t>4. W sytuacji, gdy Zamawiający nie będzie mógł dokonać wyboru najkorzystniejszej oferty z uwagi na</w:t>
      </w:r>
      <w:r w:rsidR="0056687B" w:rsidRPr="00FA57D1">
        <w:rPr>
          <w:sz w:val="20"/>
          <w:szCs w:val="20"/>
        </w:rPr>
        <w:t> </w:t>
      </w:r>
      <w:r w:rsidRPr="00FA57D1">
        <w:rPr>
          <w:sz w:val="20"/>
          <w:szCs w:val="20"/>
        </w:rPr>
        <w:t xml:space="preserve">to, </w:t>
      </w:r>
      <w:r w:rsidR="002E1B67">
        <w:rPr>
          <w:sz w:val="20"/>
          <w:szCs w:val="20"/>
        </w:rPr>
        <w:br/>
      </w:r>
      <w:r w:rsidRPr="00FA57D1">
        <w:rPr>
          <w:sz w:val="20"/>
          <w:szCs w:val="20"/>
        </w:rPr>
        <w:t xml:space="preserve">że dwie lub więcej ofert przedstawia taki sam bilans ceny i innych kryteriów oceny ofert, Zamawiający wybierze spośród tych ofert ofertę, która otrzymała najwyższą ocenę w kryterium o najwyższej wadze. </w:t>
      </w:r>
    </w:p>
    <w:p w14:paraId="17D597D7" w14:textId="0DCEA669" w:rsidR="00BB7720" w:rsidRPr="00FA57D1" w:rsidRDefault="00BB7720" w:rsidP="00FA57D1">
      <w:pPr>
        <w:spacing w:after="0" w:line="271" w:lineRule="auto"/>
        <w:ind w:left="284" w:hanging="284"/>
        <w:jc w:val="both"/>
        <w:rPr>
          <w:sz w:val="20"/>
          <w:szCs w:val="20"/>
        </w:rPr>
      </w:pPr>
      <w:r w:rsidRPr="00FA57D1">
        <w:rPr>
          <w:sz w:val="20"/>
          <w:szCs w:val="20"/>
        </w:rPr>
        <w:lastRenderedPageBreak/>
        <w:t xml:space="preserve">5. Jeżeli oferty otrzymają taką samą ocenę w kryterium o najwyższej wadze, Zamawiający wybierze ofertę </w:t>
      </w:r>
      <w:r w:rsidR="00FA57D1">
        <w:rPr>
          <w:sz w:val="20"/>
          <w:szCs w:val="20"/>
        </w:rPr>
        <w:br/>
      </w:r>
      <w:r w:rsidRPr="00FA57D1">
        <w:rPr>
          <w:sz w:val="20"/>
          <w:szCs w:val="20"/>
        </w:rPr>
        <w:t xml:space="preserve">z najniższą ceną. </w:t>
      </w:r>
    </w:p>
    <w:p w14:paraId="782EBFC2" w14:textId="77777777" w:rsidR="00BB7720" w:rsidRPr="00FA57D1" w:rsidRDefault="00BB7720" w:rsidP="00FA57D1">
      <w:pPr>
        <w:spacing w:after="0" w:line="271" w:lineRule="auto"/>
        <w:ind w:left="284" w:hanging="284"/>
        <w:jc w:val="both"/>
        <w:rPr>
          <w:sz w:val="20"/>
          <w:szCs w:val="20"/>
        </w:rPr>
      </w:pPr>
      <w:r w:rsidRPr="00FA57D1">
        <w:rPr>
          <w:sz w:val="20"/>
          <w:szCs w:val="20"/>
        </w:rPr>
        <w:t>6.</w:t>
      </w:r>
      <w:r w:rsidR="00D74531" w:rsidRPr="00FA57D1">
        <w:rPr>
          <w:sz w:val="20"/>
          <w:szCs w:val="20"/>
        </w:rPr>
        <w:t xml:space="preserve"> </w:t>
      </w:r>
      <w:r w:rsidRPr="00FA57D1">
        <w:rPr>
          <w:sz w:val="20"/>
          <w:szCs w:val="20"/>
        </w:rPr>
        <w:t>Jeżeli nie można dokonać wyboru oferty w sposób, o którym mowa w pkt. 5, Zamawiający wezwie Wykonawców, którzy złożyli te oferty, do złożenia w terminie określonym przez Zamawiającego ofert dodatkowych zawierających nową cenę lub koszt.</w:t>
      </w:r>
    </w:p>
    <w:p w14:paraId="347F7F92" w14:textId="77777777" w:rsidR="00BB7720" w:rsidRPr="00FA57D1" w:rsidRDefault="00BB7720" w:rsidP="00FA57D1">
      <w:pPr>
        <w:spacing w:after="0" w:line="271" w:lineRule="auto"/>
        <w:ind w:left="284" w:hanging="284"/>
        <w:jc w:val="both"/>
        <w:rPr>
          <w:sz w:val="20"/>
          <w:szCs w:val="20"/>
        </w:rPr>
      </w:pPr>
      <w:r w:rsidRPr="00FA57D1">
        <w:rPr>
          <w:sz w:val="20"/>
          <w:szCs w:val="20"/>
        </w:rPr>
        <w:t>7. Jeżeli zaoferowana cena, lub jej istotne części składowe, wydają się rażąco niskie w stosunku do</w:t>
      </w:r>
      <w:r w:rsidR="007E27C5" w:rsidRPr="00FA57D1">
        <w:rPr>
          <w:sz w:val="20"/>
          <w:szCs w:val="20"/>
        </w:rPr>
        <w:t> </w:t>
      </w:r>
      <w:r w:rsidRPr="00FA57D1">
        <w:rPr>
          <w:sz w:val="20"/>
          <w:szCs w:val="20"/>
        </w:rPr>
        <w:t xml:space="preserve">przedmiotu zamówienia lub budzą wątpliwości Zamawiającego co do możliwości wykonania przedmiotu zamówienia zgodnie z wymaganiami określonymi w dokumentach zamówienia lub wynikającymi z odrębnych przepisów, Zamawiający zażąda od Wykonawcy wyjaśnień, w tym złożenia dowodów w zakresie wyliczenia ceny, lub jej istotnych części składowych. Wyjaśnienia mogą dotyczyć zagadnień wskazanych w art. 224 ust. 3 ustawy </w:t>
      </w:r>
      <w:proofErr w:type="spellStart"/>
      <w:r w:rsidRPr="00FA57D1">
        <w:rPr>
          <w:sz w:val="20"/>
          <w:szCs w:val="20"/>
        </w:rPr>
        <w:t>Pzp</w:t>
      </w:r>
      <w:proofErr w:type="spellEnd"/>
      <w:r w:rsidRPr="00FA57D1">
        <w:rPr>
          <w:sz w:val="20"/>
          <w:szCs w:val="20"/>
        </w:rPr>
        <w:t>.</w:t>
      </w:r>
    </w:p>
    <w:p w14:paraId="1A4DD4E4" w14:textId="77777777" w:rsidR="00BB7720" w:rsidRPr="00FA57D1" w:rsidRDefault="00BB7720" w:rsidP="00FA57D1">
      <w:pPr>
        <w:spacing w:after="0" w:line="271" w:lineRule="auto"/>
        <w:ind w:left="284" w:hanging="284"/>
        <w:jc w:val="both"/>
        <w:rPr>
          <w:sz w:val="20"/>
          <w:szCs w:val="20"/>
        </w:rPr>
      </w:pPr>
      <w:r w:rsidRPr="00FA57D1">
        <w:rPr>
          <w:sz w:val="20"/>
          <w:szCs w:val="20"/>
        </w:rPr>
        <w:t>8. Obowiązek wykazania, że oferta nie zawiera rażąco niskiej ceny spoczywa na Wykonawcy.</w:t>
      </w:r>
    </w:p>
    <w:p w14:paraId="36ECE1EE" w14:textId="77777777" w:rsidR="00BB7720" w:rsidRPr="00FA57D1" w:rsidRDefault="00BB7720" w:rsidP="00FA57D1">
      <w:pPr>
        <w:spacing w:after="0" w:line="271" w:lineRule="auto"/>
        <w:ind w:left="284" w:hanging="284"/>
        <w:jc w:val="both"/>
        <w:rPr>
          <w:sz w:val="20"/>
          <w:szCs w:val="20"/>
        </w:rPr>
      </w:pPr>
      <w:r w:rsidRPr="00FA57D1">
        <w:rPr>
          <w:sz w:val="20"/>
          <w:szCs w:val="20"/>
        </w:rPr>
        <w:t>9. Zamawiający odrzuci ofertę Wykonawcy, który nie złożył wyjaśnień lub jeżeli dokonana ocena wyjaśnień wraz z dostarczonymi dowodami potwierdzi, że oferta zawiera rażąco niską cenę w stosunku do przedmiotu zamówienia.</w:t>
      </w:r>
    </w:p>
    <w:p w14:paraId="38A43CA8" w14:textId="0E9F7DE9" w:rsidR="00BB7720" w:rsidRDefault="00BB7720" w:rsidP="00FA57D1">
      <w:pPr>
        <w:spacing w:after="0" w:line="271" w:lineRule="auto"/>
        <w:ind w:left="284" w:hanging="284"/>
        <w:jc w:val="both"/>
        <w:rPr>
          <w:sz w:val="20"/>
          <w:szCs w:val="20"/>
        </w:rPr>
      </w:pPr>
      <w:r w:rsidRPr="00FA57D1">
        <w:rPr>
          <w:sz w:val="20"/>
          <w:szCs w:val="20"/>
        </w:rPr>
        <w:t>10. Zamawiający odrzuci ofertę Wykonawcy, który nie udzielił wyjaśnień w wyznaczonym terminie, lub jeżeli złożone wyjaśnienia wraz z dowodami nie uzasadniają rażąco niskiej ceny tej oferty.</w:t>
      </w:r>
    </w:p>
    <w:p w14:paraId="17ADFDAF" w14:textId="08E9D23B" w:rsidR="00FA57D1" w:rsidRDefault="00FA57D1" w:rsidP="00FA57D1">
      <w:pPr>
        <w:spacing w:after="0" w:line="271" w:lineRule="auto"/>
        <w:ind w:left="284" w:hanging="284"/>
        <w:jc w:val="both"/>
        <w:rPr>
          <w:sz w:val="20"/>
          <w:szCs w:val="20"/>
        </w:rPr>
      </w:pPr>
    </w:p>
    <w:tbl>
      <w:tblPr>
        <w:tblStyle w:val="Tabela-Siatka"/>
        <w:tblW w:w="0" w:type="auto"/>
        <w:shd w:val="clear" w:color="auto" w:fill="B4C6E7" w:themeFill="accent1" w:themeFillTint="66"/>
        <w:tblLook w:val="04A0" w:firstRow="1" w:lastRow="0" w:firstColumn="1" w:lastColumn="0" w:noHBand="0" w:noVBand="1"/>
      </w:tblPr>
      <w:tblGrid>
        <w:gridCol w:w="9062"/>
      </w:tblGrid>
      <w:tr w:rsidR="00FA57D1" w:rsidRPr="004A12F8" w14:paraId="2AEFF375" w14:textId="77777777" w:rsidTr="00E2484E">
        <w:tc>
          <w:tcPr>
            <w:tcW w:w="9062" w:type="dxa"/>
            <w:shd w:val="clear" w:color="auto" w:fill="B4C6E7" w:themeFill="accent1" w:themeFillTint="66"/>
          </w:tcPr>
          <w:p w14:paraId="77AFB642" w14:textId="525B99E8" w:rsidR="00FA57D1" w:rsidRPr="004A12F8" w:rsidRDefault="00FA57D1" w:rsidP="00E2484E">
            <w:pPr>
              <w:pStyle w:val="Nagwek1"/>
              <w:spacing w:before="0" w:line="240" w:lineRule="auto"/>
              <w:rPr>
                <w:rFonts w:ascii="Times New Roman" w:eastAsia="TimesNewRomanPSMT" w:hAnsi="Times New Roman" w:cs="Times New Roman"/>
                <w:b/>
                <w:bCs/>
                <w:color w:val="1F3864" w:themeColor="accent1" w:themeShade="80"/>
                <w:sz w:val="20"/>
                <w:szCs w:val="20"/>
              </w:rPr>
            </w:pPr>
            <w:bookmarkStart w:id="49" w:name="_Toc184118311"/>
            <w:r w:rsidRPr="004A12F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ROZDZIAŁ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XXIII</w:t>
            </w:r>
            <w:r w:rsidRPr="004A12F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1F0FA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OPIS KRYTERIÓW OCENY OFERT</w:t>
            </w:r>
            <w:bookmarkEnd w:id="49"/>
          </w:p>
        </w:tc>
      </w:tr>
    </w:tbl>
    <w:p w14:paraId="0D32E8FE" w14:textId="77777777" w:rsidR="00FA57D1" w:rsidRPr="00FA57D1" w:rsidRDefault="00FA57D1" w:rsidP="00FA57D1">
      <w:pPr>
        <w:spacing w:after="0" w:line="271" w:lineRule="auto"/>
        <w:ind w:left="284" w:hanging="284"/>
        <w:jc w:val="both"/>
        <w:rPr>
          <w:sz w:val="20"/>
          <w:szCs w:val="20"/>
        </w:rPr>
      </w:pPr>
    </w:p>
    <w:p w14:paraId="66623D88" w14:textId="5463C6DE" w:rsidR="00FF2516" w:rsidRDefault="00B505D1" w:rsidP="00FA57D1">
      <w:pPr>
        <w:keepLines/>
        <w:spacing w:line="240" w:lineRule="auto"/>
        <w:jc w:val="both"/>
        <w:rPr>
          <w:sz w:val="20"/>
          <w:szCs w:val="20"/>
        </w:rPr>
      </w:pPr>
      <w:r w:rsidRPr="00FA57D1">
        <w:rPr>
          <w:sz w:val="20"/>
          <w:szCs w:val="20"/>
        </w:rPr>
        <w:t xml:space="preserve">Zamawiający </w:t>
      </w:r>
      <w:r w:rsidRPr="00FA57D1">
        <w:rPr>
          <w:b/>
          <w:sz w:val="20"/>
          <w:szCs w:val="20"/>
        </w:rPr>
        <w:t>nie przewiduje</w:t>
      </w:r>
      <w:r w:rsidRPr="00FA57D1">
        <w:rPr>
          <w:sz w:val="20"/>
          <w:szCs w:val="20"/>
        </w:rPr>
        <w:t xml:space="preserve"> w niniejszym postępowaniu przeprowadzenia aukcji elektronicznej.</w:t>
      </w:r>
    </w:p>
    <w:tbl>
      <w:tblPr>
        <w:tblStyle w:val="Tabela-Siatka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4C6E7" w:themeFill="accent1" w:themeFillTint="66"/>
        <w:tblLook w:val="04A0" w:firstRow="1" w:lastRow="0" w:firstColumn="1" w:lastColumn="0" w:noHBand="0" w:noVBand="1"/>
      </w:tblPr>
      <w:tblGrid>
        <w:gridCol w:w="9062"/>
      </w:tblGrid>
      <w:tr w:rsidR="00FA57D1" w:rsidRPr="004A12F8" w14:paraId="357AB2DF" w14:textId="77777777" w:rsidTr="00E2456A">
        <w:tc>
          <w:tcPr>
            <w:tcW w:w="9062" w:type="dxa"/>
            <w:shd w:val="clear" w:color="auto" w:fill="B4C6E7" w:themeFill="accent1" w:themeFillTint="66"/>
          </w:tcPr>
          <w:p w14:paraId="47E19E17" w14:textId="1391E2F8" w:rsidR="00FA57D1" w:rsidRPr="004A12F8" w:rsidRDefault="00FA57D1" w:rsidP="00E2484E">
            <w:pPr>
              <w:pStyle w:val="Nagwek1"/>
              <w:spacing w:before="0" w:line="240" w:lineRule="auto"/>
              <w:rPr>
                <w:rFonts w:ascii="Times New Roman" w:eastAsia="TimesNewRomanPSMT" w:hAnsi="Times New Roman" w:cs="Times New Roman"/>
                <w:b/>
                <w:bCs/>
                <w:color w:val="1F3864" w:themeColor="accent1" w:themeShade="80"/>
                <w:sz w:val="20"/>
                <w:szCs w:val="20"/>
              </w:rPr>
            </w:pPr>
            <w:bookmarkStart w:id="50" w:name="_Toc184118312"/>
            <w:r w:rsidRPr="004A12F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ROZDZIAŁ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X</w:t>
            </w:r>
            <w:r w:rsidR="006074E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IV</w:t>
            </w:r>
            <w:r w:rsidRPr="004A12F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FA57D1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INFORMACJE O FORMALNOŚCIACH JAKIE MUSZĄ ZOSTAĆ DOPEŁNIONE PO WYBORZE OFERTY</w:t>
            </w:r>
            <w:bookmarkEnd w:id="50"/>
          </w:p>
        </w:tc>
      </w:tr>
    </w:tbl>
    <w:p w14:paraId="61DF70AE" w14:textId="3CDEC068" w:rsidR="00FF2516" w:rsidRPr="00FA57D1" w:rsidRDefault="00FF2516" w:rsidP="00FA57D1">
      <w:pPr>
        <w:keepLines/>
        <w:spacing w:line="240" w:lineRule="auto"/>
        <w:jc w:val="both"/>
        <w:rPr>
          <w:rFonts w:asciiTheme="minorHAnsi" w:hAnsiTheme="minorHAnsi" w:cstheme="minorHAnsi"/>
          <w:sz w:val="4"/>
          <w:szCs w:val="4"/>
        </w:rPr>
      </w:pPr>
    </w:p>
    <w:p w14:paraId="22E66F31" w14:textId="64E4C5D0" w:rsidR="007A4784" w:rsidRPr="00FA57D1" w:rsidRDefault="00B505D1" w:rsidP="00FA57D1">
      <w:pPr>
        <w:pStyle w:val="Akapitzlist"/>
        <w:keepLines/>
        <w:numPr>
          <w:ilvl w:val="1"/>
          <w:numId w:val="4"/>
        </w:numPr>
        <w:spacing w:after="0" w:line="271" w:lineRule="auto"/>
        <w:ind w:left="284" w:hanging="284"/>
        <w:contextualSpacing w:val="0"/>
        <w:jc w:val="both"/>
        <w:rPr>
          <w:b/>
          <w:bCs/>
          <w:sz w:val="20"/>
          <w:szCs w:val="20"/>
        </w:rPr>
      </w:pPr>
      <w:r w:rsidRPr="00FA57D1">
        <w:rPr>
          <w:sz w:val="20"/>
          <w:szCs w:val="20"/>
        </w:rPr>
        <w:t xml:space="preserve">Zamawiający zawiera umowę̨ w sprawie zamówienia publicznego, z uwzględnieniem art. 577 </w:t>
      </w:r>
      <w:proofErr w:type="spellStart"/>
      <w:r w:rsidRPr="00FA57D1">
        <w:rPr>
          <w:sz w:val="20"/>
          <w:szCs w:val="20"/>
        </w:rPr>
        <w:t>pzp</w:t>
      </w:r>
      <w:proofErr w:type="spellEnd"/>
      <w:r w:rsidRPr="00FA57D1">
        <w:rPr>
          <w:sz w:val="20"/>
          <w:szCs w:val="20"/>
        </w:rPr>
        <w:t xml:space="preserve">, </w:t>
      </w:r>
      <w:r w:rsidR="002E1B67">
        <w:rPr>
          <w:sz w:val="20"/>
          <w:szCs w:val="20"/>
        </w:rPr>
        <w:br/>
      </w:r>
      <w:r w:rsidRPr="00FA57D1">
        <w:rPr>
          <w:sz w:val="20"/>
          <w:szCs w:val="20"/>
        </w:rPr>
        <w:t xml:space="preserve">w terminie nie krótszym niż 5 dni od dnia przesłania zawiadomienia o wyborze najkorzystniejszej oferty, jeżeli zawiadomienie to zostało przesłane przy użyciu środków komunikacji elektronicznej, albo 10 dni, jeżeli zostało przesłane w inny sposób. </w:t>
      </w:r>
    </w:p>
    <w:p w14:paraId="7D446A7D" w14:textId="77777777" w:rsidR="007A4784" w:rsidRPr="00FA57D1" w:rsidRDefault="00B505D1" w:rsidP="00FA57D1">
      <w:pPr>
        <w:pStyle w:val="Akapitzlist"/>
        <w:keepLines/>
        <w:numPr>
          <w:ilvl w:val="1"/>
          <w:numId w:val="4"/>
        </w:numPr>
        <w:spacing w:after="0" w:line="271" w:lineRule="auto"/>
        <w:ind w:left="284" w:hanging="284"/>
        <w:contextualSpacing w:val="0"/>
        <w:jc w:val="both"/>
        <w:rPr>
          <w:b/>
          <w:bCs/>
          <w:sz w:val="20"/>
          <w:szCs w:val="20"/>
        </w:rPr>
      </w:pPr>
      <w:r w:rsidRPr="00FA57D1">
        <w:rPr>
          <w:sz w:val="20"/>
          <w:szCs w:val="20"/>
        </w:rPr>
        <w:t xml:space="preserve"> Zamawiający może zawrzeć umowę w sprawie zamówienia publicznego przed upływem terminu, o którym mowa w ust. 1, jeżeli w postępowaniu o udzielenie zamówienia złożono tylko jedną ofertę. </w:t>
      </w:r>
    </w:p>
    <w:p w14:paraId="44B62662" w14:textId="77777777" w:rsidR="007A4784" w:rsidRPr="00FA57D1" w:rsidRDefault="00B505D1" w:rsidP="00FA57D1">
      <w:pPr>
        <w:pStyle w:val="Akapitzlist"/>
        <w:keepLines/>
        <w:numPr>
          <w:ilvl w:val="1"/>
          <w:numId w:val="4"/>
        </w:numPr>
        <w:spacing w:after="0" w:line="271" w:lineRule="auto"/>
        <w:ind w:left="284" w:hanging="284"/>
        <w:contextualSpacing w:val="0"/>
        <w:jc w:val="both"/>
        <w:rPr>
          <w:b/>
          <w:bCs/>
          <w:sz w:val="20"/>
          <w:szCs w:val="20"/>
        </w:rPr>
      </w:pPr>
      <w:r w:rsidRPr="00FA57D1">
        <w:rPr>
          <w:sz w:val="20"/>
          <w:szCs w:val="20"/>
        </w:rPr>
        <w:t>Wykonawcy, których oferty zostały wybrane jako najkorzystniejsze, zostaną poinformowani przez Zamawiającego o miejscu i terminie podpisania umowy.</w:t>
      </w:r>
    </w:p>
    <w:p w14:paraId="1AEB69E0" w14:textId="287E016A" w:rsidR="007A4784" w:rsidRPr="00FA57D1" w:rsidRDefault="00B505D1" w:rsidP="00FA57D1">
      <w:pPr>
        <w:pStyle w:val="Akapitzlist"/>
        <w:keepLines/>
        <w:numPr>
          <w:ilvl w:val="1"/>
          <w:numId w:val="4"/>
        </w:numPr>
        <w:spacing w:after="0" w:line="271" w:lineRule="auto"/>
        <w:ind w:left="284" w:hanging="284"/>
        <w:contextualSpacing w:val="0"/>
        <w:jc w:val="both"/>
        <w:rPr>
          <w:b/>
          <w:bCs/>
          <w:sz w:val="20"/>
          <w:szCs w:val="20"/>
        </w:rPr>
      </w:pPr>
      <w:r w:rsidRPr="00FA57D1">
        <w:rPr>
          <w:sz w:val="20"/>
          <w:szCs w:val="20"/>
        </w:rPr>
        <w:t xml:space="preserve">Wykonawca, o którym mowa w ust. 1, ma obowiązek zawrzeć umowę w sprawie zamówienia </w:t>
      </w:r>
      <w:r w:rsidR="00BB03D3" w:rsidRPr="00FA57D1">
        <w:rPr>
          <w:sz w:val="20"/>
          <w:szCs w:val="20"/>
        </w:rPr>
        <w:br/>
      </w:r>
      <w:r w:rsidRPr="00FA57D1">
        <w:rPr>
          <w:sz w:val="20"/>
          <w:szCs w:val="20"/>
        </w:rPr>
        <w:t xml:space="preserve">na warunkach określonych w projektowanych postanowieniach umowy, które stanowią </w:t>
      </w:r>
      <w:r w:rsidRPr="004063EB">
        <w:rPr>
          <w:i/>
          <w:sz w:val="20"/>
          <w:szCs w:val="20"/>
        </w:rPr>
        <w:t xml:space="preserve">Załącznik nr </w:t>
      </w:r>
      <w:r w:rsidR="00F0579F">
        <w:rPr>
          <w:i/>
          <w:sz w:val="20"/>
          <w:szCs w:val="20"/>
        </w:rPr>
        <w:t>5</w:t>
      </w:r>
      <w:r w:rsidRPr="00FA57D1">
        <w:rPr>
          <w:sz w:val="20"/>
          <w:szCs w:val="20"/>
        </w:rPr>
        <w:t xml:space="preserve"> </w:t>
      </w:r>
      <w:r w:rsidR="002E1B67">
        <w:rPr>
          <w:sz w:val="20"/>
          <w:szCs w:val="20"/>
        </w:rPr>
        <w:br/>
      </w:r>
      <w:r w:rsidRPr="00FA57D1">
        <w:rPr>
          <w:sz w:val="20"/>
          <w:szCs w:val="20"/>
        </w:rPr>
        <w:t>do SWZ. Umowa zostanie uzupełniona o zapisy wynikające ze złożonej oferty.</w:t>
      </w:r>
    </w:p>
    <w:p w14:paraId="54497BE8" w14:textId="77777777" w:rsidR="007A4784" w:rsidRPr="00FA57D1" w:rsidRDefault="00B505D1" w:rsidP="00FA57D1">
      <w:pPr>
        <w:pStyle w:val="Akapitzlist"/>
        <w:keepLines/>
        <w:numPr>
          <w:ilvl w:val="1"/>
          <w:numId w:val="4"/>
        </w:numPr>
        <w:spacing w:after="0" w:line="271" w:lineRule="auto"/>
        <w:ind w:left="284" w:hanging="284"/>
        <w:contextualSpacing w:val="0"/>
        <w:jc w:val="both"/>
        <w:rPr>
          <w:b/>
          <w:bCs/>
          <w:sz w:val="20"/>
          <w:szCs w:val="20"/>
        </w:rPr>
      </w:pPr>
      <w:r w:rsidRPr="00FA57D1">
        <w:rPr>
          <w:sz w:val="20"/>
          <w:szCs w:val="20"/>
        </w:rPr>
        <w:t xml:space="preserve">Przed podpisaniem umowy Wykonawcy wspólnie ubiegający się o udzielenie zamówienia (w przypadku wyboru ich oferty jako najkorzystniejszej) przedstawią Zamawiającemu umowę regulującą współpracę tych Wykonawców. </w:t>
      </w:r>
    </w:p>
    <w:p w14:paraId="222362B4" w14:textId="7E8DA8A4" w:rsidR="007A4784" w:rsidRPr="00FA57D1" w:rsidRDefault="00B505D1" w:rsidP="00FA57D1">
      <w:pPr>
        <w:pStyle w:val="Akapitzlist"/>
        <w:keepLines/>
        <w:numPr>
          <w:ilvl w:val="1"/>
          <w:numId w:val="4"/>
        </w:numPr>
        <w:spacing w:after="0" w:line="271" w:lineRule="auto"/>
        <w:ind w:left="284" w:hanging="284"/>
        <w:contextualSpacing w:val="0"/>
        <w:jc w:val="both"/>
        <w:rPr>
          <w:sz w:val="20"/>
          <w:szCs w:val="20"/>
        </w:rPr>
      </w:pPr>
      <w:r w:rsidRPr="00FA57D1">
        <w:rPr>
          <w:sz w:val="20"/>
          <w:szCs w:val="20"/>
        </w:rPr>
        <w:t xml:space="preserve">Jeżeli Wykonawca, którego oferta została wybrana jako najkorzystniejsza, uchyla się̨ od zawarcia umowy </w:t>
      </w:r>
      <w:r w:rsidR="00FA57D1">
        <w:rPr>
          <w:sz w:val="20"/>
          <w:szCs w:val="20"/>
        </w:rPr>
        <w:br/>
      </w:r>
      <w:r w:rsidRPr="00FA57D1">
        <w:rPr>
          <w:sz w:val="20"/>
          <w:szCs w:val="20"/>
        </w:rPr>
        <w:t>w sprawie zamówienia publicznego Zamawiający może dokonać́ ponownego badania</w:t>
      </w:r>
      <w:r w:rsidR="00FA57D1">
        <w:rPr>
          <w:sz w:val="20"/>
          <w:szCs w:val="20"/>
        </w:rPr>
        <w:t xml:space="preserve"> </w:t>
      </w:r>
      <w:r w:rsidRPr="00FA57D1">
        <w:rPr>
          <w:sz w:val="20"/>
          <w:szCs w:val="20"/>
        </w:rPr>
        <w:t>i oceny ofert spośród ofert pozostałych w postępowaniu Wykonawców albo unieważnić́ postepowanie.</w:t>
      </w:r>
    </w:p>
    <w:p w14:paraId="428E4AB0" w14:textId="2E718612" w:rsidR="00D56271" w:rsidRDefault="00B505D1" w:rsidP="00FA57D1">
      <w:pPr>
        <w:pStyle w:val="Akapitzlist"/>
        <w:numPr>
          <w:ilvl w:val="1"/>
          <w:numId w:val="4"/>
        </w:numPr>
        <w:spacing w:after="0" w:line="271" w:lineRule="auto"/>
        <w:ind w:left="284" w:hanging="284"/>
        <w:contextualSpacing w:val="0"/>
        <w:jc w:val="both"/>
        <w:rPr>
          <w:sz w:val="20"/>
          <w:szCs w:val="20"/>
        </w:rPr>
      </w:pPr>
      <w:r w:rsidRPr="00FA57D1">
        <w:rPr>
          <w:sz w:val="20"/>
          <w:szCs w:val="20"/>
        </w:rPr>
        <w:t>W przypadku wniesienia odwołania, z zastrzeżeniem wyjątków przewidzianych w ustawie, Zamawiający nie może zawrzeć umowy do czasu ogłoszenia przez Krajową Izbę Odwoławczą (zwanej dalej KIO lub Izbą) wyroku lub postanowienia kończącego postępowanie odwoławcze.</w:t>
      </w:r>
    </w:p>
    <w:p w14:paraId="54312B3E" w14:textId="69624837" w:rsidR="00FA57D1" w:rsidRDefault="00FA57D1" w:rsidP="00FA57D1">
      <w:pPr>
        <w:spacing w:after="0" w:line="271" w:lineRule="auto"/>
        <w:jc w:val="both"/>
        <w:rPr>
          <w:sz w:val="20"/>
          <w:szCs w:val="20"/>
        </w:rPr>
      </w:pPr>
    </w:p>
    <w:tbl>
      <w:tblPr>
        <w:tblStyle w:val="Tabela-Siatka"/>
        <w:tblW w:w="0" w:type="auto"/>
        <w:shd w:val="clear" w:color="auto" w:fill="B4C6E7" w:themeFill="accent1" w:themeFillTint="66"/>
        <w:tblLook w:val="04A0" w:firstRow="1" w:lastRow="0" w:firstColumn="1" w:lastColumn="0" w:noHBand="0" w:noVBand="1"/>
      </w:tblPr>
      <w:tblGrid>
        <w:gridCol w:w="9062"/>
      </w:tblGrid>
      <w:tr w:rsidR="00FA57D1" w:rsidRPr="004A12F8" w14:paraId="6A4CCC4E" w14:textId="77777777" w:rsidTr="00E2484E">
        <w:tc>
          <w:tcPr>
            <w:tcW w:w="9062" w:type="dxa"/>
            <w:shd w:val="clear" w:color="auto" w:fill="B4C6E7" w:themeFill="accent1" w:themeFillTint="66"/>
          </w:tcPr>
          <w:p w14:paraId="429BB3C8" w14:textId="6739DE95" w:rsidR="00FA57D1" w:rsidRPr="004A12F8" w:rsidRDefault="00FA57D1" w:rsidP="00E2484E">
            <w:pPr>
              <w:pStyle w:val="Nagwek1"/>
              <w:spacing w:before="0" w:line="240" w:lineRule="auto"/>
              <w:rPr>
                <w:rFonts w:ascii="Times New Roman" w:eastAsia="TimesNewRomanPSMT" w:hAnsi="Times New Roman" w:cs="Times New Roman"/>
                <w:b/>
                <w:bCs/>
                <w:color w:val="1F3864" w:themeColor="accent1" w:themeShade="80"/>
                <w:sz w:val="20"/>
                <w:szCs w:val="20"/>
              </w:rPr>
            </w:pPr>
            <w:bookmarkStart w:id="51" w:name="_Toc184118313"/>
            <w:r w:rsidRPr="004A12F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ROZDZIAŁ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X</w:t>
            </w:r>
            <w:r w:rsidR="006074E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XV</w:t>
            </w:r>
            <w:r w:rsidRPr="004A12F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FA57D1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POUCZENIE O ŚRODKACH OCHRONY PRAWNEJ</w:t>
            </w:r>
            <w:bookmarkEnd w:id="51"/>
          </w:p>
        </w:tc>
      </w:tr>
    </w:tbl>
    <w:p w14:paraId="67D41DB9" w14:textId="77777777" w:rsidR="002112C4" w:rsidRPr="00FA57D1" w:rsidRDefault="002112C4" w:rsidP="00FA57D1">
      <w:pPr>
        <w:spacing w:line="240" w:lineRule="auto"/>
        <w:jc w:val="both"/>
        <w:rPr>
          <w:rFonts w:asciiTheme="minorHAnsi" w:hAnsiTheme="minorHAnsi" w:cstheme="minorHAnsi"/>
          <w:sz w:val="4"/>
          <w:szCs w:val="4"/>
        </w:rPr>
      </w:pPr>
    </w:p>
    <w:p w14:paraId="43800847" w14:textId="1AB3AD12" w:rsidR="007A4784" w:rsidRPr="00FA57D1" w:rsidRDefault="00B505D1" w:rsidP="00CA38A3">
      <w:pPr>
        <w:pStyle w:val="Akapitzlist"/>
        <w:keepLines/>
        <w:numPr>
          <w:ilvl w:val="1"/>
          <w:numId w:val="9"/>
        </w:numPr>
        <w:spacing w:after="0" w:line="271" w:lineRule="auto"/>
        <w:ind w:left="284" w:hanging="284"/>
        <w:contextualSpacing w:val="0"/>
        <w:jc w:val="both"/>
        <w:rPr>
          <w:b/>
          <w:bCs/>
          <w:sz w:val="20"/>
          <w:szCs w:val="20"/>
        </w:rPr>
      </w:pPr>
      <w:r w:rsidRPr="00FA57D1">
        <w:rPr>
          <w:sz w:val="20"/>
          <w:szCs w:val="20"/>
        </w:rPr>
        <w:t xml:space="preserve">Środki ochrony prawnej przysługują̨ Wykonawcy, jeżeli ma lub miał interes w uzyskaniu zamówienia oraz poniósł lub może ponieść́ szkodę̨ w wyniku naruszenia przez Zamawiającego przepisów </w:t>
      </w:r>
      <w:proofErr w:type="spellStart"/>
      <w:r w:rsidR="00DE6225" w:rsidRPr="00FA57D1">
        <w:rPr>
          <w:sz w:val="20"/>
          <w:szCs w:val="20"/>
        </w:rPr>
        <w:t>P</w:t>
      </w:r>
      <w:r w:rsidRPr="00FA57D1">
        <w:rPr>
          <w:sz w:val="20"/>
          <w:szCs w:val="20"/>
        </w:rPr>
        <w:t>zp</w:t>
      </w:r>
      <w:proofErr w:type="spellEnd"/>
      <w:r w:rsidRPr="00FA57D1">
        <w:rPr>
          <w:sz w:val="20"/>
          <w:szCs w:val="20"/>
        </w:rPr>
        <w:t>.</w:t>
      </w:r>
    </w:p>
    <w:p w14:paraId="21CA63C3" w14:textId="77777777" w:rsidR="007A4784" w:rsidRPr="00FA57D1" w:rsidRDefault="00B505D1" w:rsidP="00CA38A3">
      <w:pPr>
        <w:pStyle w:val="Akapitzlist"/>
        <w:keepLines/>
        <w:numPr>
          <w:ilvl w:val="1"/>
          <w:numId w:val="9"/>
        </w:numPr>
        <w:spacing w:after="0" w:line="271" w:lineRule="auto"/>
        <w:ind w:left="284" w:hanging="284"/>
        <w:contextualSpacing w:val="0"/>
        <w:jc w:val="both"/>
        <w:rPr>
          <w:b/>
          <w:bCs/>
          <w:sz w:val="20"/>
          <w:szCs w:val="20"/>
        </w:rPr>
      </w:pPr>
      <w:r w:rsidRPr="00FA57D1">
        <w:rPr>
          <w:sz w:val="20"/>
          <w:szCs w:val="20"/>
        </w:rPr>
        <w:t xml:space="preserve">Odwołanie przysługuje na: </w:t>
      </w:r>
    </w:p>
    <w:p w14:paraId="6C61ECC1" w14:textId="3EE4AEC4" w:rsidR="007A4784" w:rsidRPr="00FA57D1" w:rsidRDefault="00B505D1" w:rsidP="00FA57D1">
      <w:pPr>
        <w:pStyle w:val="Akapitzlist"/>
        <w:keepLines/>
        <w:spacing w:after="0" w:line="271" w:lineRule="auto"/>
        <w:ind w:left="709" w:hanging="283"/>
        <w:contextualSpacing w:val="0"/>
        <w:jc w:val="both"/>
        <w:rPr>
          <w:sz w:val="20"/>
          <w:szCs w:val="20"/>
        </w:rPr>
      </w:pPr>
      <w:r w:rsidRPr="00FA57D1">
        <w:rPr>
          <w:sz w:val="20"/>
          <w:szCs w:val="20"/>
        </w:rPr>
        <w:t>2.1</w:t>
      </w:r>
      <w:r w:rsidR="00FA57D1">
        <w:rPr>
          <w:sz w:val="20"/>
          <w:szCs w:val="20"/>
        </w:rPr>
        <w:t xml:space="preserve"> </w:t>
      </w:r>
      <w:r w:rsidRPr="00FA57D1">
        <w:rPr>
          <w:sz w:val="20"/>
          <w:szCs w:val="20"/>
        </w:rPr>
        <w:t>niezgodną z przepisami ustawy czynność́ Zamawiającego, podjętą w postępowaniu</w:t>
      </w:r>
      <w:r w:rsidR="00E2456A">
        <w:rPr>
          <w:sz w:val="20"/>
          <w:szCs w:val="20"/>
        </w:rPr>
        <w:t xml:space="preserve"> </w:t>
      </w:r>
      <w:r w:rsidRPr="00FA57D1">
        <w:rPr>
          <w:sz w:val="20"/>
          <w:szCs w:val="20"/>
        </w:rPr>
        <w:t>o udzielenie zamówienia, w tym na projektowane postanowienie umowy;</w:t>
      </w:r>
    </w:p>
    <w:p w14:paraId="03C49BCE" w14:textId="305E8355" w:rsidR="007A4784" w:rsidRPr="00FA57D1" w:rsidRDefault="00B505D1" w:rsidP="00FA57D1">
      <w:pPr>
        <w:pStyle w:val="Akapitzlist"/>
        <w:keepLines/>
        <w:spacing w:after="0" w:line="271" w:lineRule="auto"/>
        <w:ind w:left="709" w:hanging="283"/>
        <w:contextualSpacing w:val="0"/>
        <w:jc w:val="both"/>
        <w:rPr>
          <w:sz w:val="20"/>
          <w:szCs w:val="20"/>
        </w:rPr>
      </w:pPr>
      <w:r w:rsidRPr="00FA57D1">
        <w:rPr>
          <w:sz w:val="20"/>
          <w:szCs w:val="20"/>
        </w:rPr>
        <w:t xml:space="preserve">2.2 zaniechanie czynności w postępowaniu o udzielenie zamówienia, do której Zamawiający </w:t>
      </w:r>
      <w:r w:rsidR="00BB03D3" w:rsidRPr="00FA57D1">
        <w:rPr>
          <w:sz w:val="20"/>
          <w:szCs w:val="20"/>
        </w:rPr>
        <w:br/>
      </w:r>
      <w:r w:rsidRPr="00FA57D1">
        <w:rPr>
          <w:sz w:val="20"/>
          <w:szCs w:val="20"/>
        </w:rPr>
        <w:t xml:space="preserve">był obowiązany na podstawie ustawy. </w:t>
      </w:r>
    </w:p>
    <w:p w14:paraId="2899F2B2" w14:textId="66116DB1" w:rsidR="007A4784" w:rsidRPr="00FA57D1" w:rsidRDefault="00B505D1" w:rsidP="00FA57D1">
      <w:pPr>
        <w:pStyle w:val="Akapitzlist"/>
        <w:keepLines/>
        <w:spacing w:after="0" w:line="271" w:lineRule="auto"/>
        <w:ind w:left="709" w:hanging="283"/>
        <w:contextualSpacing w:val="0"/>
        <w:jc w:val="both"/>
        <w:rPr>
          <w:sz w:val="20"/>
          <w:szCs w:val="20"/>
        </w:rPr>
      </w:pPr>
      <w:r w:rsidRPr="00FA57D1">
        <w:rPr>
          <w:sz w:val="20"/>
          <w:szCs w:val="20"/>
        </w:rPr>
        <w:lastRenderedPageBreak/>
        <w:t>2.3</w:t>
      </w:r>
      <w:r w:rsidR="00FA57D1">
        <w:rPr>
          <w:sz w:val="20"/>
          <w:szCs w:val="20"/>
        </w:rPr>
        <w:t xml:space="preserve"> </w:t>
      </w:r>
      <w:r w:rsidRPr="00FA57D1">
        <w:rPr>
          <w:sz w:val="20"/>
          <w:szCs w:val="20"/>
        </w:rPr>
        <w:t>Odwołanie wnosi się do Prezesa Krajowej Izby Odwoławczej w formie pisemnej albo</w:t>
      </w:r>
      <w:r w:rsidR="00BB03D3" w:rsidRPr="00FA57D1">
        <w:rPr>
          <w:sz w:val="20"/>
          <w:szCs w:val="20"/>
        </w:rPr>
        <w:t xml:space="preserve"> </w:t>
      </w:r>
      <w:r w:rsidRPr="00FA57D1">
        <w:rPr>
          <w:sz w:val="20"/>
          <w:szCs w:val="20"/>
        </w:rPr>
        <w:t>w formie elektronicznej albo w postaci elektronicznej opatrzone podpisem zaufanym.</w:t>
      </w:r>
    </w:p>
    <w:p w14:paraId="35006DBB" w14:textId="5127E752" w:rsidR="007A4784" w:rsidRPr="00FA57D1" w:rsidRDefault="00B505D1" w:rsidP="00FA57D1">
      <w:pPr>
        <w:pStyle w:val="Akapitzlist"/>
        <w:keepLines/>
        <w:spacing w:after="0" w:line="271" w:lineRule="auto"/>
        <w:ind w:left="709" w:hanging="283"/>
        <w:contextualSpacing w:val="0"/>
        <w:jc w:val="both"/>
        <w:rPr>
          <w:sz w:val="20"/>
          <w:szCs w:val="20"/>
        </w:rPr>
      </w:pPr>
      <w:r w:rsidRPr="00FA57D1">
        <w:rPr>
          <w:sz w:val="20"/>
          <w:szCs w:val="20"/>
        </w:rPr>
        <w:t>2.4</w:t>
      </w:r>
      <w:r w:rsidRPr="00FA57D1">
        <w:rPr>
          <w:sz w:val="20"/>
          <w:szCs w:val="20"/>
        </w:rPr>
        <w:tab/>
        <w:t xml:space="preserve"> Na orzeczenie Krajowej Izby Odwoławczej oraz postanowienie Prezesa Krajowej Izby Odwoławczej, </w:t>
      </w:r>
      <w:r w:rsidR="00FA57D1">
        <w:rPr>
          <w:sz w:val="20"/>
          <w:szCs w:val="20"/>
        </w:rPr>
        <w:br/>
      </w:r>
      <w:r w:rsidRPr="00FA57D1">
        <w:rPr>
          <w:sz w:val="20"/>
          <w:szCs w:val="20"/>
        </w:rPr>
        <w:t xml:space="preserve">o którym mowa w art. 519 ust. 1 </w:t>
      </w:r>
      <w:proofErr w:type="spellStart"/>
      <w:r w:rsidRPr="00FA57D1">
        <w:rPr>
          <w:sz w:val="20"/>
          <w:szCs w:val="20"/>
        </w:rPr>
        <w:t>pzp</w:t>
      </w:r>
      <w:proofErr w:type="spellEnd"/>
      <w:r w:rsidRPr="00FA57D1">
        <w:rPr>
          <w:sz w:val="20"/>
          <w:szCs w:val="20"/>
        </w:rPr>
        <w:t xml:space="preserve">, stronom oraz uczestnikom postępowania odwoławczego przysługuje skarga do sądu. Skargę̨ wnosi </w:t>
      </w:r>
      <w:proofErr w:type="spellStart"/>
      <w:r w:rsidRPr="00FA57D1">
        <w:rPr>
          <w:sz w:val="20"/>
          <w:szCs w:val="20"/>
        </w:rPr>
        <w:t>sie</w:t>
      </w:r>
      <w:proofErr w:type="spellEnd"/>
      <w:r w:rsidRPr="00FA57D1">
        <w:rPr>
          <w:sz w:val="20"/>
          <w:szCs w:val="20"/>
        </w:rPr>
        <w:t>̨ do Sądu Okręgowego w Warszawie za pośrednictwem Prezesa Krajowej Izby Odwoławczej.</w:t>
      </w:r>
    </w:p>
    <w:p w14:paraId="6C7E7B51" w14:textId="45AA0CFF" w:rsidR="00E103D8" w:rsidRDefault="00B505D1" w:rsidP="00FA57D1">
      <w:pPr>
        <w:pStyle w:val="Akapitzlist"/>
        <w:keepLines/>
        <w:spacing w:after="0" w:line="271" w:lineRule="auto"/>
        <w:ind w:left="709" w:hanging="283"/>
        <w:contextualSpacing w:val="0"/>
        <w:jc w:val="both"/>
        <w:rPr>
          <w:sz w:val="20"/>
          <w:szCs w:val="20"/>
        </w:rPr>
      </w:pPr>
      <w:r w:rsidRPr="00FA57D1">
        <w:rPr>
          <w:sz w:val="20"/>
          <w:szCs w:val="20"/>
        </w:rPr>
        <w:t>2.5</w:t>
      </w:r>
      <w:r w:rsidR="00FA57D1">
        <w:rPr>
          <w:sz w:val="20"/>
          <w:szCs w:val="20"/>
        </w:rPr>
        <w:t xml:space="preserve"> </w:t>
      </w:r>
      <w:r w:rsidRPr="00FA57D1">
        <w:rPr>
          <w:sz w:val="20"/>
          <w:szCs w:val="20"/>
        </w:rPr>
        <w:t xml:space="preserve">Szczegółowe informacje dotyczące środków ochrony prawnej określone są w Dziale I.X „Środki ochrony prawnej” ustawy </w:t>
      </w:r>
      <w:proofErr w:type="spellStart"/>
      <w:r w:rsidRPr="00FA57D1">
        <w:rPr>
          <w:sz w:val="20"/>
          <w:szCs w:val="20"/>
        </w:rPr>
        <w:t>Pzp</w:t>
      </w:r>
      <w:proofErr w:type="spellEnd"/>
      <w:r w:rsidRPr="00FA57D1">
        <w:rPr>
          <w:sz w:val="20"/>
          <w:szCs w:val="20"/>
        </w:rPr>
        <w:t>.</w:t>
      </w:r>
    </w:p>
    <w:p w14:paraId="0B49B19B" w14:textId="252F2C7A" w:rsidR="00FA57D1" w:rsidRDefault="00FA57D1" w:rsidP="00FA57D1">
      <w:pPr>
        <w:pStyle w:val="Akapitzlist"/>
        <w:keepLines/>
        <w:spacing w:after="0" w:line="271" w:lineRule="auto"/>
        <w:ind w:left="709" w:hanging="283"/>
        <w:contextualSpacing w:val="0"/>
        <w:jc w:val="both"/>
        <w:rPr>
          <w:sz w:val="20"/>
          <w:szCs w:val="20"/>
        </w:rPr>
      </w:pPr>
    </w:p>
    <w:tbl>
      <w:tblPr>
        <w:tblStyle w:val="Tabela-Siatka"/>
        <w:tblW w:w="0" w:type="auto"/>
        <w:shd w:val="clear" w:color="auto" w:fill="B4C6E7" w:themeFill="accent1" w:themeFillTint="66"/>
        <w:tblLook w:val="04A0" w:firstRow="1" w:lastRow="0" w:firstColumn="1" w:lastColumn="0" w:noHBand="0" w:noVBand="1"/>
      </w:tblPr>
      <w:tblGrid>
        <w:gridCol w:w="9062"/>
      </w:tblGrid>
      <w:tr w:rsidR="00FA57D1" w:rsidRPr="004A12F8" w14:paraId="2FF72048" w14:textId="77777777" w:rsidTr="00E2484E">
        <w:tc>
          <w:tcPr>
            <w:tcW w:w="9062" w:type="dxa"/>
            <w:shd w:val="clear" w:color="auto" w:fill="B4C6E7" w:themeFill="accent1" w:themeFillTint="66"/>
          </w:tcPr>
          <w:p w14:paraId="4026EA4B" w14:textId="470B9F8E" w:rsidR="00FA57D1" w:rsidRPr="004A12F8" w:rsidRDefault="00FA57D1" w:rsidP="00E2484E">
            <w:pPr>
              <w:pStyle w:val="Nagwek1"/>
              <w:spacing w:before="0" w:line="240" w:lineRule="auto"/>
              <w:rPr>
                <w:rFonts w:ascii="Times New Roman" w:eastAsia="TimesNewRomanPSMT" w:hAnsi="Times New Roman" w:cs="Times New Roman"/>
                <w:b/>
                <w:bCs/>
                <w:color w:val="1F3864" w:themeColor="accent1" w:themeShade="80"/>
                <w:sz w:val="20"/>
                <w:szCs w:val="20"/>
              </w:rPr>
            </w:pPr>
            <w:bookmarkStart w:id="52" w:name="_Toc184118314"/>
            <w:r w:rsidRPr="00E5464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ROZDZIAŁ X</w:t>
            </w:r>
            <w:r w:rsidR="006074E2" w:rsidRPr="00E5464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X</w:t>
            </w:r>
            <w:r w:rsidRPr="00E5464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V</w:t>
            </w:r>
            <w:r w:rsidR="006074E2" w:rsidRPr="00E5464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I</w:t>
            </w:r>
            <w:r w:rsidRPr="00E5464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. WADIUM</w:t>
            </w:r>
            <w:bookmarkEnd w:id="52"/>
          </w:p>
        </w:tc>
      </w:tr>
    </w:tbl>
    <w:p w14:paraId="1DC9FB65" w14:textId="77777777" w:rsidR="00FA57D1" w:rsidRPr="00FA57D1" w:rsidRDefault="00FA57D1" w:rsidP="00FA57D1">
      <w:pPr>
        <w:pStyle w:val="Akapitzlist"/>
        <w:keepLines/>
        <w:spacing w:after="0" w:line="271" w:lineRule="auto"/>
        <w:ind w:left="709" w:hanging="283"/>
        <w:contextualSpacing w:val="0"/>
        <w:jc w:val="both"/>
        <w:rPr>
          <w:sz w:val="20"/>
          <w:szCs w:val="20"/>
        </w:rPr>
      </w:pPr>
    </w:p>
    <w:p w14:paraId="07E88208" w14:textId="3C91A09B" w:rsidR="00E54643" w:rsidRDefault="00E54643" w:rsidP="00E54643">
      <w:pPr>
        <w:pStyle w:val="Akapitzlist"/>
        <w:numPr>
          <w:ilvl w:val="3"/>
          <w:numId w:val="9"/>
        </w:numPr>
        <w:spacing w:line="240" w:lineRule="auto"/>
        <w:ind w:left="426"/>
        <w:jc w:val="both"/>
        <w:rPr>
          <w:sz w:val="20"/>
          <w:szCs w:val="20"/>
        </w:rPr>
      </w:pPr>
      <w:r w:rsidRPr="00E54643">
        <w:rPr>
          <w:sz w:val="20"/>
          <w:szCs w:val="20"/>
        </w:rPr>
        <w:t xml:space="preserve">Wykonawca przystępujący do udziału w postępowaniu zobowiązany jest do wniesienia wadium </w:t>
      </w:r>
      <w:r w:rsidR="00145E31">
        <w:rPr>
          <w:sz w:val="20"/>
          <w:szCs w:val="20"/>
        </w:rPr>
        <w:br/>
      </w:r>
      <w:r w:rsidRPr="00E54643">
        <w:rPr>
          <w:sz w:val="20"/>
          <w:szCs w:val="20"/>
        </w:rPr>
        <w:t>w wysokości</w:t>
      </w:r>
      <w:r w:rsidRPr="00145E31">
        <w:rPr>
          <w:sz w:val="20"/>
          <w:szCs w:val="20"/>
        </w:rPr>
        <w:t xml:space="preserve">: </w:t>
      </w:r>
      <w:r w:rsidR="002161D2" w:rsidRPr="00145E31">
        <w:rPr>
          <w:sz w:val="20"/>
          <w:szCs w:val="20"/>
        </w:rPr>
        <w:t xml:space="preserve">200 000,00 </w:t>
      </w:r>
      <w:r w:rsidRPr="00145E31">
        <w:rPr>
          <w:sz w:val="20"/>
          <w:szCs w:val="20"/>
        </w:rPr>
        <w:t>zł (słownie</w:t>
      </w:r>
      <w:r w:rsidRPr="00E54643">
        <w:rPr>
          <w:sz w:val="20"/>
          <w:szCs w:val="20"/>
        </w:rPr>
        <w:t>:</w:t>
      </w:r>
      <w:r w:rsidR="002161D2">
        <w:rPr>
          <w:sz w:val="20"/>
          <w:szCs w:val="20"/>
        </w:rPr>
        <w:t xml:space="preserve"> dwieście tysięcy</w:t>
      </w:r>
      <w:r w:rsidRPr="00E54643">
        <w:rPr>
          <w:sz w:val="20"/>
          <w:szCs w:val="20"/>
        </w:rPr>
        <w:t xml:space="preserve"> 00/100</w:t>
      </w:r>
      <w:r w:rsidR="002161D2">
        <w:rPr>
          <w:sz w:val="20"/>
          <w:szCs w:val="20"/>
        </w:rPr>
        <w:t xml:space="preserve"> złotych</w:t>
      </w:r>
      <w:r w:rsidRPr="00E54643">
        <w:rPr>
          <w:sz w:val="20"/>
          <w:szCs w:val="20"/>
        </w:rPr>
        <w:t>)</w:t>
      </w:r>
      <w:r>
        <w:rPr>
          <w:sz w:val="20"/>
          <w:szCs w:val="20"/>
        </w:rPr>
        <w:t>;</w:t>
      </w:r>
    </w:p>
    <w:p w14:paraId="11F651CF" w14:textId="77777777" w:rsidR="00E54643" w:rsidRDefault="00E54643" w:rsidP="00E54643">
      <w:pPr>
        <w:pStyle w:val="Akapitzlist"/>
        <w:numPr>
          <w:ilvl w:val="3"/>
          <w:numId w:val="9"/>
        </w:numPr>
        <w:spacing w:line="240" w:lineRule="auto"/>
        <w:ind w:left="426"/>
        <w:jc w:val="both"/>
        <w:rPr>
          <w:sz w:val="20"/>
          <w:szCs w:val="20"/>
        </w:rPr>
      </w:pPr>
      <w:r w:rsidRPr="00E54643">
        <w:rPr>
          <w:sz w:val="20"/>
          <w:szCs w:val="20"/>
        </w:rPr>
        <w:t>Wadium należy wnieść przed upływem terminu składania ofert (w przypadku wnoszenia wadium w formie pieniężnej wpłaca się przelewem na rachunek bankowy Zamawiającego o skuteczności wniesienia decyduje data uznania rachunku bankowego Zamawiającego).</w:t>
      </w:r>
    </w:p>
    <w:p w14:paraId="704F3315" w14:textId="77777777" w:rsidR="00E54643" w:rsidRDefault="00E54643" w:rsidP="00E54643">
      <w:pPr>
        <w:pStyle w:val="Akapitzlist"/>
        <w:numPr>
          <w:ilvl w:val="3"/>
          <w:numId w:val="9"/>
        </w:numPr>
        <w:spacing w:line="240" w:lineRule="auto"/>
        <w:ind w:left="426"/>
        <w:jc w:val="both"/>
        <w:rPr>
          <w:sz w:val="20"/>
          <w:szCs w:val="20"/>
        </w:rPr>
      </w:pPr>
      <w:r w:rsidRPr="00E54643">
        <w:rPr>
          <w:sz w:val="20"/>
          <w:szCs w:val="20"/>
        </w:rPr>
        <w:t>Wadium może być wnoszone w jednej lub kilku następujących formach:</w:t>
      </w:r>
    </w:p>
    <w:p w14:paraId="24FE9346" w14:textId="77777777" w:rsidR="00E54643" w:rsidRDefault="00E54643" w:rsidP="00650B4D">
      <w:pPr>
        <w:pStyle w:val="Akapitzlist"/>
        <w:numPr>
          <w:ilvl w:val="0"/>
          <w:numId w:val="35"/>
        </w:numPr>
        <w:spacing w:line="240" w:lineRule="auto"/>
        <w:jc w:val="both"/>
        <w:rPr>
          <w:sz w:val="20"/>
          <w:szCs w:val="20"/>
        </w:rPr>
      </w:pPr>
      <w:r w:rsidRPr="00E54643">
        <w:rPr>
          <w:sz w:val="20"/>
          <w:szCs w:val="20"/>
        </w:rPr>
        <w:t>pieniądzu – przelewem na rachunek bankowy zamawiającego,</w:t>
      </w:r>
    </w:p>
    <w:p w14:paraId="71B75F4D" w14:textId="77777777" w:rsidR="00E54643" w:rsidRDefault="00E54643" w:rsidP="00650B4D">
      <w:pPr>
        <w:pStyle w:val="Akapitzlist"/>
        <w:numPr>
          <w:ilvl w:val="0"/>
          <w:numId w:val="35"/>
        </w:numPr>
        <w:spacing w:line="240" w:lineRule="auto"/>
        <w:jc w:val="both"/>
        <w:rPr>
          <w:sz w:val="20"/>
          <w:szCs w:val="20"/>
        </w:rPr>
      </w:pPr>
      <w:r w:rsidRPr="00E54643">
        <w:rPr>
          <w:sz w:val="20"/>
          <w:szCs w:val="20"/>
        </w:rPr>
        <w:t>gwarancjach bankowych,</w:t>
      </w:r>
    </w:p>
    <w:p w14:paraId="635303A9" w14:textId="77777777" w:rsidR="00E54643" w:rsidRDefault="00E54643" w:rsidP="00650B4D">
      <w:pPr>
        <w:pStyle w:val="Akapitzlist"/>
        <w:numPr>
          <w:ilvl w:val="0"/>
          <w:numId w:val="35"/>
        </w:numPr>
        <w:spacing w:line="240" w:lineRule="auto"/>
        <w:jc w:val="both"/>
        <w:rPr>
          <w:sz w:val="20"/>
          <w:szCs w:val="20"/>
        </w:rPr>
      </w:pPr>
      <w:r w:rsidRPr="00E54643">
        <w:rPr>
          <w:sz w:val="20"/>
          <w:szCs w:val="20"/>
        </w:rPr>
        <w:t>gwarancjach ubezpieczeniowych,</w:t>
      </w:r>
    </w:p>
    <w:p w14:paraId="7099D74C" w14:textId="77777777" w:rsidR="00E54643" w:rsidRDefault="00E54643" w:rsidP="00650B4D">
      <w:pPr>
        <w:pStyle w:val="Akapitzlist"/>
        <w:numPr>
          <w:ilvl w:val="0"/>
          <w:numId w:val="35"/>
        </w:numPr>
        <w:spacing w:line="240" w:lineRule="auto"/>
        <w:jc w:val="both"/>
        <w:rPr>
          <w:sz w:val="20"/>
          <w:szCs w:val="20"/>
        </w:rPr>
      </w:pPr>
      <w:r w:rsidRPr="00E54643">
        <w:rPr>
          <w:sz w:val="20"/>
          <w:szCs w:val="20"/>
        </w:rPr>
        <w:t>poręczeniach udzielanych przez podmioty, o których mowa w art. 6b ust. 5 pkt 2 ustawy z dnia 9 listopada 2000 r. o utworzeniu Polskiej Agencji Rozwoju Przedsiębiorczości ( tj. Dz. U. z 2023 r. poz. 462)</w:t>
      </w:r>
      <w:r>
        <w:rPr>
          <w:sz w:val="20"/>
          <w:szCs w:val="20"/>
        </w:rPr>
        <w:t>;</w:t>
      </w:r>
    </w:p>
    <w:p w14:paraId="7D9B3992" w14:textId="77777777" w:rsidR="00E54643" w:rsidRDefault="00E54643" w:rsidP="00650B4D">
      <w:pPr>
        <w:pStyle w:val="Akapitzlist"/>
        <w:numPr>
          <w:ilvl w:val="1"/>
          <w:numId w:val="36"/>
        </w:numPr>
        <w:spacing w:line="240" w:lineRule="auto"/>
        <w:ind w:left="426"/>
        <w:jc w:val="both"/>
        <w:rPr>
          <w:sz w:val="20"/>
          <w:szCs w:val="20"/>
        </w:rPr>
      </w:pPr>
      <w:r w:rsidRPr="00E54643">
        <w:rPr>
          <w:sz w:val="20"/>
          <w:szCs w:val="20"/>
        </w:rPr>
        <w:t xml:space="preserve">Wadium wnoszone w formie innej niż pieniężna: </w:t>
      </w:r>
    </w:p>
    <w:p w14:paraId="4924C274" w14:textId="77777777" w:rsidR="00E54643" w:rsidRDefault="00E54643" w:rsidP="00650B4D">
      <w:pPr>
        <w:pStyle w:val="Akapitzlist"/>
        <w:numPr>
          <w:ilvl w:val="0"/>
          <w:numId w:val="37"/>
        </w:numPr>
        <w:spacing w:line="240" w:lineRule="auto"/>
        <w:jc w:val="both"/>
        <w:rPr>
          <w:sz w:val="20"/>
          <w:szCs w:val="20"/>
        </w:rPr>
      </w:pPr>
      <w:r w:rsidRPr="00E54643">
        <w:rPr>
          <w:sz w:val="20"/>
          <w:szCs w:val="20"/>
        </w:rPr>
        <w:t>być ważne przez cały okres związania ofertą,</w:t>
      </w:r>
    </w:p>
    <w:p w14:paraId="064F29EC" w14:textId="77777777" w:rsidR="00E54643" w:rsidRDefault="00E54643" w:rsidP="00650B4D">
      <w:pPr>
        <w:pStyle w:val="Akapitzlist"/>
        <w:numPr>
          <w:ilvl w:val="0"/>
          <w:numId w:val="37"/>
        </w:numPr>
        <w:spacing w:line="240" w:lineRule="auto"/>
        <w:jc w:val="both"/>
        <w:rPr>
          <w:sz w:val="20"/>
          <w:szCs w:val="20"/>
        </w:rPr>
      </w:pPr>
      <w:r w:rsidRPr="00E54643">
        <w:rPr>
          <w:sz w:val="20"/>
          <w:szCs w:val="20"/>
        </w:rPr>
        <w:t>zapewniać możliwość zaspokojenia roszczeń zamawiającego bezwarunkowo, nieodwołalnie i na jego pierwsze żądanie,</w:t>
      </w:r>
    </w:p>
    <w:p w14:paraId="3396C641" w14:textId="77777777" w:rsidR="00E54643" w:rsidRDefault="00E54643" w:rsidP="00650B4D">
      <w:pPr>
        <w:pStyle w:val="Akapitzlist"/>
        <w:numPr>
          <w:ilvl w:val="0"/>
          <w:numId w:val="37"/>
        </w:numPr>
        <w:spacing w:line="240" w:lineRule="auto"/>
        <w:jc w:val="both"/>
        <w:rPr>
          <w:sz w:val="20"/>
          <w:szCs w:val="20"/>
        </w:rPr>
      </w:pPr>
      <w:r w:rsidRPr="00E54643">
        <w:rPr>
          <w:sz w:val="20"/>
          <w:szCs w:val="20"/>
        </w:rPr>
        <w:t xml:space="preserve">przewidywać możliwość zatrzymania przez Zamawiającego wadium wraz z odsetkami w przypadkach określonych w art. 98 ust. 6 </w:t>
      </w:r>
      <w:proofErr w:type="spellStart"/>
      <w:r w:rsidRPr="00E54643">
        <w:rPr>
          <w:sz w:val="20"/>
          <w:szCs w:val="20"/>
        </w:rPr>
        <w:t>u.p.z.p</w:t>
      </w:r>
      <w:proofErr w:type="spellEnd"/>
      <w:r w:rsidRPr="00E54643">
        <w:rPr>
          <w:sz w:val="20"/>
          <w:szCs w:val="20"/>
        </w:rPr>
        <w:t xml:space="preserve">. </w:t>
      </w:r>
    </w:p>
    <w:p w14:paraId="2337787B" w14:textId="77777777" w:rsidR="00E54643" w:rsidRDefault="00E54643" w:rsidP="00650B4D">
      <w:pPr>
        <w:pStyle w:val="Akapitzlist"/>
        <w:numPr>
          <w:ilvl w:val="1"/>
          <w:numId w:val="36"/>
        </w:numPr>
        <w:spacing w:line="240" w:lineRule="auto"/>
        <w:ind w:left="426"/>
        <w:jc w:val="both"/>
        <w:rPr>
          <w:sz w:val="20"/>
          <w:szCs w:val="20"/>
        </w:rPr>
      </w:pPr>
      <w:r w:rsidRPr="00E54643">
        <w:rPr>
          <w:sz w:val="20"/>
          <w:szCs w:val="20"/>
        </w:rPr>
        <w:t xml:space="preserve">Sposób wnoszenia wadium: </w:t>
      </w:r>
    </w:p>
    <w:p w14:paraId="4F81E717" w14:textId="39CB20F7" w:rsidR="00B90934" w:rsidRDefault="00E54643" w:rsidP="00650B4D">
      <w:pPr>
        <w:pStyle w:val="Akapitzlist"/>
        <w:numPr>
          <w:ilvl w:val="0"/>
          <w:numId w:val="38"/>
        </w:numPr>
        <w:spacing w:line="240" w:lineRule="auto"/>
        <w:jc w:val="both"/>
        <w:rPr>
          <w:sz w:val="20"/>
          <w:szCs w:val="20"/>
        </w:rPr>
      </w:pPr>
      <w:r w:rsidRPr="00E54643">
        <w:rPr>
          <w:sz w:val="20"/>
          <w:szCs w:val="20"/>
        </w:rPr>
        <w:t>wadium wnoszone w pieniądzu wpłaca się przelewem na konto</w:t>
      </w:r>
      <w:r w:rsidR="00B90934">
        <w:rPr>
          <w:sz w:val="20"/>
          <w:szCs w:val="20"/>
        </w:rPr>
        <w:t>:</w:t>
      </w:r>
      <w:r w:rsidRPr="00E54643">
        <w:rPr>
          <w:sz w:val="20"/>
          <w:szCs w:val="20"/>
        </w:rPr>
        <w:t xml:space="preserve"> Akademia Wychowania Fizycznego im. Jerzego Kukuczki w Katowicach – ING Bank Śl. nr 21 1050 1214 1000 0024 4199 8107</w:t>
      </w:r>
      <w:r>
        <w:rPr>
          <w:sz w:val="20"/>
          <w:szCs w:val="20"/>
        </w:rPr>
        <w:t xml:space="preserve"> </w:t>
      </w:r>
      <w:r w:rsidR="00145E31">
        <w:rPr>
          <w:sz w:val="20"/>
          <w:szCs w:val="20"/>
        </w:rPr>
        <w:br/>
      </w:r>
      <w:r w:rsidRPr="00E54643">
        <w:rPr>
          <w:sz w:val="20"/>
          <w:szCs w:val="20"/>
        </w:rPr>
        <w:t>z adnotacją „Wadium w sprawie nr ZP/</w:t>
      </w:r>
      <w:r w:rsidR="00B90934">
        <w:rPr>
          <w:sz w:val="20"/>
          <w:szCs w:val="20"/>
        </w:rPr>
        <w:t>15</w:t>
      </w:r>
      <w:r w:rsidRPr="00E54643">
        <w:rPr>
          <w:sz w:val="20"/>
          <w:szCs w:val="20"/>
        </w:rPr>
        <w:t>/2024</w:t>
      </w:r>
      <w:r w:rsidR="00B90934">
        <w:rPr>
          <w:sz w:val="20"/>
          <w:szCs w:val="20"/>
        </w:rPr>
        <w:t>/TPZN</w:t>
      </w:r>
      <w:r w:rsidRPr="00E54643">
        <w:rPr>
          <w:sz w:val="20"/>
          <w:szCs w:val="20"/>
        </w:rPr>
        <w:t>”, zaś potwierdzenie dokonanej wpłaty w formie zaleca się dołączyć do oferty.</w:t>
      </w:r>
    </w:p>
    <w:p w14:paraId="19DF54A6" w14:textId="71A484A7" w:rsidR="00E54643" w:rsidRPr="00B90934" w:rsidRDefault="00E54643" w:rsidP="00650B4D">
      <w:pPr>
        <w:pStyle w:val="Akapitzlist"/>
        <w:numPr>
          <w:ilvl w:val="0"/>
          <w:numId w:val="38"/>
        </w:numPr>
        <w:spacing w:line="240" w:lineRule="auto"/>
        <w:jc w:val="both"/>
        <w:rPr>
          <w:sz w:val="20"/>
          <w:szCs w:val="20"/>
        </w:rPr>
      </w:pPr>
      <w:r w:rsidRPr="00B90934">
        <w:rPr>
          <w:sz w:val="20"/>
          <w:szCs w:val="20"/>
        </w:rPr>
        <w:t xml:space="preserve">wadium wnoszone w pozostałych formach winno być wniesione przy użyciu środków komunikacji elektronicznej, dokument poręczenia lub gwarancji winien być złożony w oryginale w postaci elektronicznej podpisane przez Gwaranta, tj. wystawcę gwarancji/poręczenia zgodnie z właściwymi przepisami prawa regulującymi zasady wystawienia gwarancji/poręczenia. </w:t>
      </w:r>
    </w:p>
    <w:p w14:paraId="31160E51" w14:textId="356EFF4E" w:rsidR="00B90934" w:rsidRPr="00B90934" w:rsidRDefault="00E54643" w:rsidP="00B90934">
      <w:pPr>
        <w:spacing w:line="240" w:lineRule="auto"/>
        <w:jc w:val="center"/>
        <w:rPr>
          <w:i/>
          <w:sz w:val="20"/>
          <w:szCs w:val="20"/>
        </w:rPr>
      </w:pPr>
      <w:r w:rsidRPr="00B90934">
        <w:rPr>
          <w:i/>
          <w:sz w:val="20"/>
          <w:szCs w:val="20"/>
        </w:rPr>
        <w:t>Uwaga</w:t>
      </w:r>
      <w:r w:rsidR="00B90934" w:rsidRPr="00B90934">
        <w:rPr>
          <w:i/>
          <w:sz w:val="20"/>
          <w:szCs w:val="20"/>
        </w:rPr>
        <w:t>!!!</w:t>
      </w:r>
      <w:r w:rsidRPr="00B90934">
        <w:rPr>
          <w:i/>
          <w:sz w:val="20"/>
          <w:szCs w:val="20"/>
        </w:rPr>
        <w:t xml:space="preserve"> </w:t>
      </w:r>
    </w:p>
    <w:p w14:paraId="3593862D" w14:textId="77777777" w:rsidR="00B90934" w:rsidRDefault="00E54643" w:rsidP="00B90934">
      <w:pPr>
        <w:spacing w:line="240" w:lineRule="auto"/>
        <w:jc w:val="center"/>
        <w:rPr>
          <w:i/>
          <w:sz w:val="20"/>
          <w:szCs w:val="20"/>
        </w:rPr>
      </w:pPr>
      <w:r w:rsidRPr="00B90934">
        <w:rPr>
          <w:i/>
          <w:sz w:val="20"/>
          <w:szCs w:val="20"/>
        </w:rPr>
        <w:t>oryginał dokumentu należy złożyć, jako osobny plik (w sposób pozwalający na jego zwrot bez naruszenia jej integralności) obok innych plików stanowiących ofertę i skompresować do jednego pliku, jako archiwum (ZIP)</w:t>
      </w:r>
    </w:p>
    <w:p w14:paraId="6CA2C786" w14:textId="77777777" w:rsidR="00B90934" w:rsidRPr="00B90934" w:rsidRDefault="00E54643" w:rsidP="00650B4D">
      <w:pPr>
        <w:pStyle w:val="Akapitzlist"/>
        <w:numPr>
          <w:ilvl w:val="0"/>
          <w:numId w:val="39"/>
        </w:numPr>
        <w:spacing w:line="240" w:lineRule="auto"/>
        <w:ind w:left="426"/>
        <w:jc w:val="both"/>
        <w:rPr>
          <w:i/>
          <w:sz w:val="20"/>
          <w:szCs w:val="20"/>
        </w:rPr>
      </w:pPr>
      <w:r w:rsidRPr="00B90934">
        <w:rPr>
          <w:sz w:val="20"/>
          <w:szCs w:val="20"/>
        </w:rPr>
        <w:t>Zwrot wadium:</w:t>
      </w:r>
      <w:r w:rsidR="00B90934">
        <w:rPr>
          <w:sz w:val="20"/>
          <w:szCs w:val="20"/>
        </w:rPr>
        <w:t xml:space="preserve"> </w:t>
      </w:r>
      <w:r w:rsidRPr="00B90934">
        <w:rPr>
          <w:sz w:val="20"/>
          <w:szCs w:val="20"/>
        </w:rPr>
        <w:t xml:space="preserve">Zamawiający zwraca wadium niezwłocznie, nie później jednak niż w terminie 7 dni od dnia wystąpienia jednej z okoliczności: </w:t>
      </w:r>
    </w:p>
    <w:p w14:paraId="1A26B4B4" w14:textId="77777777" w:rsidR="00B90934" w:rsidRPr="00B90934" w:rsidRDefault="00E54643" w:rsidP="00650B4D">
      <w:pPr>
        <w:pStyle w:val="Akapitzlist"/>
        <w:numPr>
          <w:ilvl w:val="0"/>
          <w:numId w:val="40"/>
        </w:numPr>
        <w:spacing w:line="240" w:lineRule="auto"/>
        <w:jc w:val="both"/>
        <w:rPr>
          <w:i/>
          <w:sz w:val="20"/>
          <w:szCs w:val="20"/>
        </w:rPr>
      </w:pPr>
      <w:r w:rsidRPr="00B90934">
        <w:rPr>
          <w:sz w:val="20"/>
          <w:szCs w:val="20"/>
        </w:rPr>
        <w:t xml:space="preserve">upływu terminu związania ofertą; </w:t>
      </w:r>
    </w:p>
    <w:p w14:paraId="2103E1AF" w14:textId="77777777" w:rsidR="00B90934" w:rsidRPr="00B90934" w:rsidRDefault="00E54643" w:rsidP="00650B4D">
      <w:pPr>
        <w:pStyle w:val="Akapitzlist"/>
        <w:numPr>
          <w:ilvl w:val="0"/>
          <w:numId w:val="40"/>
        </w:numPr>
        <w:spacing w:line="240" w:lineRule="auto"/>
        <w:jc w:val="both"/>
        <w:rPr>
          <w:i/>
          <w:sz w:val="20"/>
          <w:szCs w:val="20"/>
        </w:rPr>
      </w:pPr>
      <w:r w:rsidRPr="00B90934">
        <w:rPr>
          <w:sz w:val="20"/>
          <w:szCs w:val="20"/>
        </w:rPr>
        <w:t xml:space="preserve">zawarcia umowy w sprawie zamówienia publicznego; </w:t>
      </w:r>
    </w:p>
    <w:p w14:paraId="4E184AFC" w14:textId="77777777" w:rsidR="00B90934" w:rsidRPr="00B90934" w:rsidRDefault="00E54643" w:rsidP="00650B4D">
      <w:pPr>
        <w:pStyle w:val="Akapitzlist"/>
        <w:numPr>
          <w:ilvl w:val="0"/>
          <w:numId w:val="40"/>
        </w:numPr>
        <w:spacing w:line="240" w:lineRule="auto"/>
        <w:jc w:val="both"/>
        <w:rPr>
          <w:i/>
          <w:sz w:val="20"/>
          <w:szCs w:val="20"/>
        </w:rPr>
      </w:pPr>
      <w:r w:rsidRPr="00B90934">
        <w:rPr>
          <w:sz w:val="20"/>
          <w:szCs w:val="20"/>
        </w:rPr>
        <w:t>unieważnienia postępowania o udzielenie zamówienia, z wyjątkiem sytuacji, gdy nie zostało rozstrzygnięte odwołanie na czynność unieważnienia albo nie upłynął termin do jego wniesienia</w:t>
      </w:r>
    </w:p>
    <w:p w14:paraId="14A058CA" w14:textId="77777777" w:rsidR="00B90934" w:rsidRPr="00B90934" w:rsidRDefault="00E54643" w:rsidP="00650B4D">
      <w:pPr>
        <w:pStyle w:val="Akapitzlist"/>
        <w:numPr>
          <w:ilvl w:val="0"/>
          <w:numId w:val="39"/>
        </w:numPr>
        <w:spacing w:line="240" w:lineRule="auto"/>
        <w:ind w:left="426"/>
        <w:jc w:val="both"/>
        <w:rPr>
          <w:i/>
          <w:sz w:val="20"/>
          <w:szCs w:val="20"/>
        </w:rPr>
      </w:pPr>
      <w:r w:rsidRPr="00B90934">
        <w:rPr>
          <w:sz w:val="20"/>
          <w:szCs w:val="20"/>
        </w:rPr>
        <w:t>Zamawiający, niezwłocznie, nie później jednak niż w terminie 7 dni od dnia złożenia wniosku zwraca wadium wykonawcy:</w:t>
      </w:r>
    </w:p>
    <w:p w14:paraId="5A6E34E6" w14:textId="77777777" w:rsidR="00B90934" w:rsidRPr="00B90934" w:rsidRDefault="00E54643" w:rsidP="00650B4D">
      <w:pPr>
        <w:pStyle w:val="Akapitzlist"/>
        <w:numPr>
          <w:ilvl w:val="0"/>
          <w:numId w:val="41"/>
        </w:numPr>
        <w:spacing w:line="240" w:lineRule="auto"/>
        <w:jc w:val="both"/>
        <w:rPr>
          <w:i/>
          <w:sz w:val="20"/>
          <w:szCs w:val="20"/>
        </w:rPr>
      </w:pPr>
      <w:r w:rsidRPr="00B90934">
        <w:rPr>
          <w:sz w:val="20"/>
          <w:szCs w:val="20"/>
        </w:rPr>
        <w:t xml:space="preserve">który wycofał ofertę przed upływem terminu składania ofert; </w:t>
      </w:r>
    </w:p>
    <w:p w14:paraId="7319AEE8" w14:textId="77777777" w:rsidR="00B90934" w:rsidRPr="00B90934" w:rsidRDefault="00E54643" w:rsidP="00650B4D">
      <w:pPr>
        <w:pStyle w:val="Akapitzlist"/>
        <w:numPr>
          <w:ilvl w:val="0"/>
          <w:numId w:val="41"/>
        </w:numPr>
        <w:spacing w:line="240" w:lineRule="auto"/>
        <w:jc w:val="both"/>
        <w:rPr>
          <w:i/>
          <w:sz w:val="20"/>
          <w:szCs w:val="20"/>
        </w:rPr>
      </w:pPr>
      <w:r w:rsidRPr="00B90934">
        <w:rPr>
          <w:sz w:val="20"/>
          <w:szCs w:val="20"/>
        </w:rPr>
        <w:t xml:space="preserve">którego oferta została odrzucona; </w:t>
      </w:r>
    </w:p>
    <w:p w14:paraId="31076D03" w14:textId="77777777" w:rsidR="00B90934" w:rsidRPr="00B90934" w:rsidRDefault="00E54643" w:rsidP="00650B4D">
      <w:pPr>
        <w:pStyle w:val="Akapitzlist"/>
        <w:numPr>
          <w:ilvl w:val="0"/>
          <w:numId w:val="41"/>
        </w:numPr>
        <w:spacing w:line="240" w:lineRule="auto"/>
        <w:jc w:val="both"/>
        <w:rPr>
          <w:i/>
          <w:sz w:val="20"/>
          <w:szCs w:val="20"/>
        </w:rPr>
      </w:pPr>
      <w:r w:rsidRPr="00B90934">
        <w:rPr>
          <w:sz w:val="20"/>
          <w:szCs w:val="20"/>
        </w:rPr>
        <w:t>po wyborze najkorzystniejszej oferty, z wyjątkiem wykonawcy, którego oferta została wybrana jako najkorzystniejsza</w:t>
      </w:r>
    </w:p>
    <w:p w14:paraId="4E7F90E2" w14:textId="77777777" w:rsidR="00B90934" w:rsidRPr="00B90934" w:rsidRDefault="00E54643" w:rsidP="00650B4D">
      <w:pPr>
        <w:pStyle w:val="Akapitzlist"/>
        <w:numPr>
          <w:ilvl w:val="0"/>
          <w:numId w:val="41"/>
        </w:numPr>
        <w:spacing w:line="240" w:lineRule="auto"/>
        <w:jc w:val="both"/>
        <w:rPr>
          <w:i/>
          <w:sz w:val="20"/>
          <w:szCs w:val="20"/>
        </w:rPr>
      </w:pPr>
      <w:r w:rsidRPr="00B90934">
        <w:rPr>
          <w:sz w:val="20"/>
          <w:szCs w:val="20"/>
        </w:rPr>
        <w:t>po unieważnieniu postępowania, w przypadku gdy nie zostało rozstrzygnięte odwołanie na czynność unieważnienia albo nie upłynął termin do jego wniesienia.</w:t>
      </w:r>
    </w:p>
    <w:p w14:paraId="7E1AF9C1" w14:textId="77777777" w:rsidR="00B90934" w:rsidRPr="00B90934" w:rsidRDefault="00E54643" w:rsidP="00650B4D">
      <w:pPr>
        <w:pStyle w:val="Akapitzlist"/>
        <w:numPr>
          <w:ilvl w:val="0"/>
          <w:numId w:val="39"/>
        </w:numPr>
        <w:spacing w:line="240" w:lineRule="auto"/>
        <w:ind w:left="426"/>
        <w:jc w:val="both"/>
        <w:rPr>
          <w:i/>
          <w:sz w:val="20"/>
          <w:szCs w:val="20"/>
        </w:rPr>
      </w:pPr>
      <w:r w:rsidRPr="00B90934">
        <w:rPr>
          <w:sz w:val="20"/>
          <w:szCs w:val="20"/>
        </w:rPr>
        <w:t xml:space="preserve">Złożenie wniosku o zwrot wadium powoduje rozwiązanie stosunku prawnego z wykonawcą wraz z utratą przez niego prawa do korzystania ze środków ochrony prawnej. </w:t>
      </w:r>
    </w:p>
    <w:p w14:paraId="260DFF59" w14:textId="77777777" w:rsidR="00B90934" w:rsidRPr="00B90934" w:rsidRDefault="00E54643" w:rsidP="00650B4D">
      <w:pPr>
        <w:pStyle w:val="Akapitzlist"/>
        <w:numPr>
          <w:ilvl w:val="0"/>
          <w:numId w:val="39"/>
        </w:numPr>
        <w:spacing w:line="240" w:lineRule="auto"/>
        <w:ind w:left="426"/>
        <w:jc w:val="both"/>
        <w:rPr>
          <w:i/>
          <w:sz w:val="20"/>
          <w:szCs w:val="20"/>
        </w:rPr>
      </w:pPr>
      <w:r w:rsidRPr="00B90934">
        <w:rPr>
          <w:sz w:val="20"/>
          <w:szCs w:val="20"/>
        </w:rPr>
        <w:lastRenderedPageBreak/>
        <w:t>Zatrzymanie wadium:</w:t>
      </w:r>
    </w:p>
    <w:p w14:paraId="2159C005" w14:textId="77777777" w:rsidR="00B90934" w:rsidRPr="00B90934" w:rsidRDefault="00E54643" w:rsidP="00650B4D">
      <w:pPr>
        <w:pStyle w:val="Akapitzlist"/>
        <w:numPr>
          <w:ilvl w:val="1"/>
          <w:numId w:val="39"/>
        </w:numPr>
        <w:spacing w:line="240" w:lineRule="auto"/>
        <w:jc w:val="both"/>
        <w:rPr>
          <w:i/>
          <w:sz w:val="20"/>
          <w:szCs w:val="20"/>
        </w:rPr>
      </w:pPr>
      <w:r w:rsidRPr="00B90934">
        <w:rPr>
          <w:sz w:val="20"/>
          <w:szCs w:val="20"/>
        </w:rPr>
        <w:t>Zamawiający zatrzymuje wadium wraz z odsetkami, a w przypadku wadium wniesionego w formie gwarancji lub poręczenia, o których mowa w art. 97 ust. 7 pkt 2–4, występuje odpowiednio do gwaranta lub poręczyciela z żądaniem zapłaty wadium, jeżeli</w:t>
      </w:r>
    </w:p>
    <w:p w14:paraId="545DC371" w14:textId="40BC8896" w:rsidR="00B90934" w:rsidRPr="00B90934" w:rsidRDefault="00E54643" w:rsidP="00650B4D">
      <w:pPr>
        <w:pStyle w:val="Akapitzlist"/>
        <w:numPr>
          <w:ilvl w:val="0"/>
          <w:numId w:val="42"/>
        </w:numPr>
        <w:spacing w:line="240" w:lineRule="auto"/>
        <w:jc w:val="both"/>
        <w:rPr>
          <w:i/>
          <w:sz w:val="20"/>
          <w:szCs w:val="20"/>
        </w:rPr>
      </w:pPr>
      <w:r w:rsidRPr="00B90934">
        <w:rPr>
          <w:sz w:val="20"/>
          <w:szCs w:val="20"/>
        </w:rPr>
        <w:t xml:space="preserve">wykonawca w odpowiedzi na wezwanie, o którym mowa w art. 107 ust. 2 lub art. 128 ust. 1, </w:t>
      </w:r>
      <w:r w:rsidR="00145E31">
        <w:rPr>
          <w:sz w:val="20"/>
          <w:szCs w:val="20"/>
        </w:rPr>
        <w:br/>
      </w:r>
      <w:r w:rsidRPr="00B90934">
        <w:rPr>
          <w:sz w:val="20"/>
          <w:szCs w:val="20"/>
        </w:rPr>
        <w:t>z przyczyn leżących po jego stronie, nie złożył podmiotowych środków dowodowych lub przedmiotowych środków dowodowych potwierdzających okoliczności, o których mowa w art. 57 lub art. 106 ust. 1, oświadczenia, o którym mowa w art. 125 ust. 1, innych dokumentów lub oświadczeń lub nie wyraził zgody na poprawienie omyłki, o której mowa w art. 223 ust. 2 pkt 3, co spowodowało brak możliwości wybrania oferty złożonej przez wykonawcę jako najkorzystniejszej;</w:t>
      </w:r>
    </w:p>
    <w:p w14:paraId="3E3D69A7" w14:textId="77777777" w:rsidR="00B90934" w:rsidRPr="00B90934" w:rsidRDefault="00E54643" w:rsidP="00650B4D">
      <w:pPr>
        <w:pStyle w:val="Akapitzlist"/>
        <w:numPr>
          <w:ilvl w:val="0"/>
          <w:numId w:val="42"/>
        </w:numPr>
        <w:spacing w:line="240" w:lineRule="auto"/>
        <w:jc w:val="both"/>
        <w:rPr>
          <w:i/>
          <w:sz w:val="20"/>
          <w:szCs w:val="20"/>
        </w:rPr>
      </w:pPr>
      <w:r w:rsidRPr="00B90934">
        <w:rPr>
          <w:sz w:val="20"/>
          <w:szCs w:val="20"/>
        </w:rPr>
        <w:t xml:space="preserve">wykonawca, którego oferta została wybrana: </w:t>
      </w:r>
    </w:p>
    <w:p w14:paraId="25907552" w14:textId="1BD0A8B4" w:rsidR="00B90934" w:rsidRDefault="00B90934" w:rsidP="00B90934">
      <w:pPr>
        <w:pStyle w:val="Akapitzlist"/>
        <w:spacing w:line="240" w:lineRule="auto"/>
        <w:ind w:left="114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E54643" w:rsidRPr="00B90934">
        <w:rPr>
          <w:sz w:val="20"/>
          <w:szCs w:val="20"/>
        </w:rPr>
        <w:t xml:space="preserve">odmówił podpisania umowy w sprawie zamówienia publicznego na warunkach określonych </w:t>
      </w:r>
      <w:r w:rsidR="00145E31">
        <w:rPr>
          <w:sz w:val="20"/>
          <w:szCs w:val="20"/>
        </w:rPr>
        <w:br/>
      </w:r>
      <w:r w:rsidR="00E54643" w:rsidRPr="00B90934">
        <w:rPr>
          <w:sz w:val="20"/>
          <w:szCs w:val="20"/>
        </w:rPr>
        <w:t xml:space="preserve">w ofercie, </w:t>
      </w:r>
    </w:p>
    <w:p w14:paraId="72495489" w14:textId="77777777" w:rsidR="00B90934" w:rsidRDefault="00B90934" w:rsidP="00B90934">
      <w:pPr>
        <w:pStyle w:val="Akapitzlist"/>
        <w:spacing w:line="240" w:lineRule="auto"/>
        <w:ind w:left="114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E54643" w:rsidRPr="00E54643">
        <w:rPr>
          <w:sz w:val="20"/>
          <w:szCs w:val="20"/>
        </w:rPr>
        <w:t xml:space="preserve">nie wniósł wymaganego zabezpieczenia należytego wykonania umowy; </w:t>
      </w:r>
    </w:p>
    <w:p w14:paraId="0654EE5D" w14:textId="2EE4BC6F" w:rsidR="00015A73" w:rsidRPr="00B90934" w:rsidRDefault="00E54643" w:rsidP="00650B4D">
      <w:pPr>
        <w:pStyle w:val="Akapitzlist"/>
        <w:numPr>
          <w:ilvl w:val="0"/>
          <w:numId w:val="43"/>
        </w:numPr>
        <w:spacing w:line="240" w:lineRule="auto"/>
        <w:ind w:left="993"/>
        <w:jc w:val="both"/>
        <w:rPr>
          <w:i/>
          <w:sz w:val="20"/>
          <w:szCs w:val="20"/>
        </w:rPr>
      </w:pPr>
      <w:r w:rsidRPr="00B90934">
        <w:rPr>
          <w:sz w:val="20"/>
          <w:szCs w:val="20"/>
        </w:rPr>
        <w:t xml:space="preserve">zawarcie umowy w sprawie zamówienia publicznego stało się niemożliwe z przyczyn leżących </w:t>
      </w:r>
      <w:r w:rsidR="00145E31">
        <w:rPr>
          <w:sz w:val="20"/>
          <w:szCs w:val="20"/>
        </w:rPr>
        <w:br/>
      </w:r>
      <w:r w:rsidRPr="00B90934">
        <w:rPr>
          <w:sz w:val="20"/>
          <w:szCs w:val="20"/>
        </w:rPr>
        <w:t>po stronie wykonawcy, którego oferta została wybrana.</w:t>
      </w:r>
    </w:p>
    <w:tbl>
      <w:tblPr>
        <w:tblStyle w:val="Tabela-Siatka"/>
        <w:tblW w:w="0" w:type="auto"/>
        <w:shd w:val="clear" w:color="auto" w:fill="B4C6E7" w:themeFill="accent1" w:themeFillTint="66"/>
        <w:tblLook w:val="04A0" w:firstRow="1" w:lastRow="0" w:firstColumn="1" w:lastColumn="0" w:noHBand="0" w:noVBand="1"/>
      </w:tblPr>
      <w:tblGrid>
        <w:gridCol w:w="9062"/>
      </w:tblGrid>
      <w:tr w:rsidR="004063EB" w:rsidRPr="004A12F8" w14:paraId="57C66588" w14:textId="77777777" w:rsidTr="002C7719">
        <w:tc>
          <w:tcPr>
            <w:tcW w:w="9062" w:type="dxa"/>
            <w:shd w:val="clear" w:color="auto" w:fill="B4C6E7" w:themeFill="accent1" w:themeFillTint="66"/>
          </w:tcPr>
          <w:p w14:paraId="5829D467" w14:textId="42D57B6F" w:rsidR="004063EB" w:rsidRPr="004A12F8" w:rsidRDefault="004063EB" w:rsidP="002C7719">
            <w:pPr>
              <w:pStyle w:val="Nagwek1"/>
              <w:spacing w:before="0" w:line="240" w:lineRule="auto"/>
              <w:rPr>
                <w:rFonts w:ascii="Times New Roman" w:eastAsia="TimesNewRomanPSMT" w:hAnsi="Times New Roman" w:cs="Times New Roman"/>
                <w:b/>
                <w:bCs/>
                <w:color w:val="1F3864" w:themeColor="accent1" w:themeShade="80"/>
                <w:sz w:val="20"/>
                <w:szCs w:val="20"/>
              </w:rPr>
            </w:pPr>
            <w:bookmarkStart w:id="53" w:name="_Toc184118315"/>
            <w:r w:rsidRPr="00992C8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ROZDZIAŁ XXVII. ZABEZPIECZENIE NALEŻYTEGO WYKONANIA UMOWY</w:t>
            </w:r>
            <w:bookmarkEnd w:id="53"/>
          </w:p>
        </w:tc>
      </w:tr>
    </w:tbl>
    <w:p w14:paraId="16D1F12D" w14:textId="77777777" w:rsidR="00992C89" w:rsidRDefault="00992C89" w:rsidP="00650B4D">
      <w:pPr>
        <w:pStyle w:val="Akapitzlist"/>
        <w:numPr>
          <w:ilvl w:val="0"/>
          <w:numId w:val="44"/>
        </w:numPr>
        <w:spacing w:before="120" w:after="0"/>
        <w:ind w:left="425" w:hanging="357"/>
        <w:contextualSpacing w:val="0"/>
        <w:jc w:val="both"/>
        <w:rPr>
          <w:sz w:val="20"/>
          <w:szCs w:val="20"/>
        </w:rPr>
      </w:pPr>
      <w:r w:rsidRPr="00992C89">
        <w:rPr>
          <w:sz w:val="20"/>
          <w:szCs w:val="20"/>
        </w:rPr>
        <w:t xml:space="preserve">Wykonawca, którego oferta zostanie wybrana (uznana za najkorzystniejszą), zobowiązany jest przed zawarciem umowy w sprawie zamówienia publicznego, do wniesienia zabezpieczenia należytego wykonania umowy, w wysokości w wysokości </w:t>
      </w:r>
      <w:r w:rsidRPr="00992C89">
        <w:rPr>
          <w:b/>
          <w:sz w:val="20"/>
          <w:szCs w:val="20"/>
          <w:u w:val="single"/>
        </w:rPr>
        <w:t>5 % ceny całkowitej</w:t>
      </w:r>
      <w:r w:rsidRPr="00992C89">
        <w:rPr>
          <w:sz w:val="20"/>
          <w:szCs w:val="20"/>
        </w:rPr>
        <w:t xml:space="preserve"> podanej w ofercie.</w:t>
      </w:r>
    </w:p>
    <w:p w14:paraId="4743B511" w14:textId="77777777" w:rsidR="00992C89" w:rsidRDefault="00992C89" w:rsidP="00650B4D">
      <w:pPr>
        <w:pStyle w:val="Akapitzlist"/>
        <w:numPr>
          <w:ilvl w:val="0"/>
          <w:numId w:val="44"/>
        </w:numPr>
        <w:spacing w:after="0"/>
        <w:ind w:left="425" w:hanging="357"/>
        <w:contextualSpacing w:val="0"/>
        <w:jc w:val="both"/>
        <w:rPr>
          <w:sz w:val="20"/>
          <w:szCs w:val="20"/>
        </w:rPr>
      </w:pPr>
      <w:r w:rsidRPr="00992C89">
        <w:rPr>
          <w:sz w:val="20"/>
          <w:szCs w:val="20"/>
        </w:rPr>
        <w:t>Zabezpieczenie służy pokryciu roszczeń z tytułu niewykonania lub nienależytego wykonania umowy.</w:t>
      </w:r>
    </w:p>
    <w:p w14:paraId="73104FE5" w14:textId="77777777" w:rsidR="00992C89" w:rsidRDefault="00992C89" w:rsidP="00650B4D">
      <w:pPr>
        <w:pStyle w:val="Akapitzlist"/>
        <w:numPr>
          <w:ilvl w:val="0"/>
          <w:numId w:val="44"/>
        </w:numPr>
        <w:spacing w:after="0"/>
        <w:ind w:left="425" w:hanging="357"/>
        <w:contextualSpacing w:val="0"/>
        <w:jc w:val="both"/>
        <w:rPr>
          <w:sz w:val="20"/>
          <w:szCs w:val="20"/>
        </w:rPr>
      </w:pPr>
      <w:r w:rsidRPr="00992C89">
        <w:rPr>
          <w:sz w:val="20"/>
          <w:szCs w:val="20"/>
        </w:rPr>
        <w:t>Zabezpieczenie może być wnoszone, według wyboru wykonawcy, w jednej lub kilku następujących formach:</w:t>
      </w:r>
    </w:p>
    <w:p w14:paraId="3676AD90" w14:textId="77777777" w:rsidR="00992C89" w:rsidRDefault="00992C89" w:rsidP="00650B4D">
      <w:pPr>
        <w:pStyle w:val="Akapitzlist"/>
        <w:numPr>
          <w:ilvl w:val="1"/>
          <w:numId w:val="44"/>
        </w:numPr>
        <w:spacing w:after="0"/>
        <w:contextualSpacing w:val="0"/>
        <w:jc w:val="both"/>
        <w:rPr>
          <w:sz w:val="20"/>
          <w:szCs w:val="20"/>
        </w:rPr>
      </w:pPr>
      <w:r w:rsidRPr="00992C89">
        <w:rPr>
          <w:sz w:val="20"/>
          <w:szCs w:val="20"/>
        </w:rPr>
        <w:t>pieniądzu;</w:t>
      </w:r>
    </w:p>
    <w:p w14:paraId="69307C49" w14:textId="181DCD43" w:rsidR="00992C89" w:rsidRDefault="00992C89" w:rsidP="00650B4D">
      <w:pPr>
        <w:pStyle w:val="Akapitzlist"/>
        <w:numPr>
          <w:ilvl w:val="1"/>
          <w:numId w:val="44"/>
        </w:numPr>
        <w:spacing w:after="0"/>
        <w:contextualSpacing w:val="0"/>
        <w:jc w:val="both"/>
        <w:rPr>
          <w:sz w:val="20"/>
          <w:szCs w:val="20"/>
        </w:rPr>
      </w:pPr>
      <w:r w:rsidRPr="00992C89">
        <w:rPr>
          <w:sz w:val="20"/>
          <w:szCs w:val="20"/>
        </w:rPr>
        <w:t xml:space="preserve">poręczeniach bankowych lub poręczeniach spółdzielczej kasy oszczędnościowo-kredytowej, z tym </w:t>
      </w:r>
      <w:r w:rsidR="00145E31">
        <w:rPr>
          <w:sz w:val="20"/>
          <w:szCs w:val="20"/>
        </w:rPr>
        <w:br/>
      </w:r>
      <w:r w:rsidRPr="00992C89">
        <w:rPr>
          <w:sz w:val="20"/>
          <w:szCs w:val="20"/>
        </w:rPr>
        <w:t>że zobowiązanie kasy jest zawsze zobowiązaniem pieniężnym;</w:t>
      </w:r>
    </w:p>
    <w:p w14:paraId="69215355" w14:textId="77777777" w:rsidR="00992C89" w:rsidRDefault="00992C89" w:rsidP="00650B4D">
      <w:pPr>
        <w:pStyle w:val="Akapitzlist"/>
        <w:numPr>
          <w:ilvl w:val="1"/>
          <w:numId w:val="44"/>
        </w:numPr>
        <w:spacing w:after="0"/>
        <w:contextualSpacing w:val="0"/>
        <w:jc w:val="both"/>
        <w:rPr>
          <w:sz w:val="20"/>
          <w:szCs w:val="20"/>
        </w:rPr>
      </w:pPr>
      <w:r w:rsidRPr="00992C89">
        <w:rPr>
          <w:sz w:val="20"/>
          <w:szCs w:val="20"/>
        </w:rPr>
        <w:t>gwarancjach bankowych;</w:t>
      </w:r>
    </w:p>
    <w:p w14:paraId="38A69CBD" w14:textId="77777777" w:rsidR="00992C89" w:rsidRDefault="00992C89" w:rsidP="00650B4D">
      <w:pPr>
        <w:pStyle w:val="Akapitzlist"/>
        <w:numPr>
          <w:ilvl w:val="1"/>
          <w:numId w:val="44"/>
        </w:numPr>
        <w:spacing w:after="0"/>
        <w:contextualSpacing w:val="0"/>
        <w:jc w:val="both"/>
        <w:rPr>
          <w:sz w:val="20"/>
          <w:szCs w:val="20"/>
        </w:rPr>
      </w:pPr>
      <w:r w:rsidRPr="00992C89">
        <w:rPr>
          <w:sz w:val="20"/>
          <w:szCs w:val="20"/>
        </w:rPr>
        <w:t>gwarancjach ubezpieczeniowych;</w:t>
      </w:r>
    </w:p>
    <w:p w14:paraId="444BEBD4" w14:textId="77777777" w:rsidR="00992C89" w:rsidRDefault="00992C89" w:rsidP="00650B4D">
      <w:pPr>
        <w:pStyle w:val="Akapitzlist"/>
        <w:numPr>
          <w:ilvl w:val="1"/>
          <w:numId w:val="44"/>
        </w:numPr>
        <w:spacing w:after="0"/>
        <w:contextualSpacing w:val="0"/>
        <w:jc w:val="both"/>
        <w:rPr>
          <w:sz w:val="20"/>
          <w:szCs w:val="20"/>
        </w:rPr>
      </w:pPr>
      <w:r w:rsidRPr="00992C89">
        <w:rPr>
          <w:sz w:val="20"/>
          <w:szCs w:val="20"/>
        </w:rPr>
        <w:t>poręczeniach udzielanych przez podmioty, o których mowa w art. 6b ust. 5 pkt 2 ustawy z dnia 9 listopada 2000 r. o utworzeniu Polskiej Agencji Rozwoju Przedsiębiorczości.</w:t>
      </w:r>
    </w:p>
    <w:p w14:paraId="552F94CF" w14:textId="77777777" w:rsidR="00992C89" w:rsidRDefault="00992C89" w:rsidP="00650B4D">
      <w:pPr>
        <w:pStyle w:val="Akapitzlist"/>
        <w:numPr>
          <w:ilvl w:val="0"/>
          <w:numId w:val="44"/>
        </w:numPr>
        <w:spacing w:after="0"/>
        <w:ind w:left="426"/>
        <w:contextualSpacing w:val="0"/>
        <w:jc w:val="both"/>
        <w:rPr>
          <w:sz w:val="20"/>
          <w:szCs w:val="20"/>
        </w:rPr>
      </w:pPr>
      <w:r w:rsidRPr="00992C89">
        <w:rPr>
          <w:sz w:val="20"/>
          <w:szCs w:val="20"/>
        </w:rPr>
        <w:t>Zamawiający nie wyraża zgody na wniesienie zabezpieczenia w formach, o których mowa w art. 450 ust. 2 ustawy.</w:t>
      </w:r>
    </w:p>
    <w:p w14:paraId="5CF10F44" w14:textId="4A583C23" w:rsidR="00992C89" w:rsidRDefault="00992C89" w:rsidP="00650B4D">
      <w:pPr>
        <w:pStyle w:val="Akapitzlist"/>
        <w:numPr>
          <w:ilvl w:val="0"/>
          <w:numId w:val="44"/>
        </w:numPr>
        <w:spacing w:after="0"/>
        <w:ind w:left="426"/>
        <w:contextualSpacing w:val="0"/>
        <w:jc w:val="both"/>
        <w:rPr>
          <w:sz w:val="20"/>
          <w:szCs w:val="20"/>
        </w:rPr>
      </w:pPr>
      <w:r w:rsidRPr="00992C89">
        <w:rPr>
          <w:sz w:val="20"/>
          <w:szCs w:val="20"/>
        </w:rPr>
        <w:t xml:space="preserve">W przypadku zabezpieczenia należytego wykonania umowy wnoszonego w pieniądzu, należy je wpłacić przelewem na konto o numerze: 21 1050 1214 1000 0024 4199 8107. W przypadku wniesienia wadium </w:t>
      </w:r>
      <w:r w:rsidR="00145E31">
        <w:rPr>
          <w:sz w:val="20"/>
          <w:szCs w:val="20"/>
        </w:rPr>
        <w:br/>
      </w:r>
      <w:r w:rsidRPr="00992C89">
        <w:rPr>
          <w:sz w:val="20"/>
          <w:szCs w:val="20"/>
        </w:rPr>
        <w:t>w pieniądzu wykonawca może wyrazić zgodę na zaliczenie kwoty wadium na poczet zabezpieczenia.</w:t>
      </w:r>
    </w:p>
    <w:p w14:paraId="16C07A9D" w14:textId="0A4039AB" w:rsidR="004063EB" w:rsidRPr="00992C89" w:rsidRDefault="00992C89" w:rsidP="00650B4D">
      <w:pPr>
        <w:pStyle w:val="Akapitzlist"/>
        <w:numPr>
          <w:ilvl w:val="0"/>
          <w:numId w:val="44"/>
        </w:numPr>
        <w:spacing w:after="120"/>
        <w:ind w:left="425" w:hanging="357"/>
        <w:contextualSpacing w:val="0"/>
        <w:jc w:val="both"/>
        <w:rPr>
          <w:sz w:val="20"/>
          <w:szCs w:val="20"/>
        </w:rPr>
      </w:pPr>
      <w:r w:rsidRPr="00992C89">
        <w:rPr>
          <w:sz w:val="20"/>
          <w:szCs w:val="20"/>
        </w:rPr>
        <w:t>Zamawiający zwróci zabezpieczenie należytego wykonania umowy w terminie i na warunkach określonych w ustawie oraz w projektowanych postanowieniach umowy w sprawie zamówienia, które zostaną wprowadzone do treści tej umowy (załącznik nr 5 do SWZ).</w:t>
      </w:r>
    </w:p>
    <w:tbl>
      <w:tblPr>
        <w:tblStyle w:val="Tabela-Siatka"/>
        <w:tblW w:w="0" w:type="auto"/>
        <w:shd w:val="clear" w:color="auto" w:fill="B4C6E7" w:themeFill="accent1" w:themeFillTint="66"/>
        <w:tblLook w:val="04A0" w:firstRow="1" w:lastRow="0" w:firstColumn="1" w:lastColumn="0" w:noHBand="0" w:noVBand="1"/>
      </w:tblPr>
      <w:tblGrid>
        <w:gridCol w:w="9062"/>
      </w:tblGrid>
      <w:tr w:rsidR="004063EB" w:rsidRPr="004A12F8" w14:paraId="02062664" w14:textId="77777777" w:rsidTr="002C7719">
        <w:tc>
          <w:tcPr>
            <w:tcW w:w="9062" w:type="dxa"/>
            <w:shd w:val="clear" w:color="auto" w:fill="B4C6E7" w:themeFill="accent1" w:themeFillTint="66"/>
          </w:tcPr>
          <w:p w14:paraId="34F3A4CD" w14:textId="5AA2EF35" w:rsidR="004063EB" w:rsidRPr="004A12F8" w:rsidRDefault="004063EB" w:rsidP="002C7719">
            <w:pPr>
              <w:pStyle w:val="Nagwek1"/>
              <w:spacing w:before="0" w:line="240" w:lineRule="auto"/>
              <w:rPr>
                <w:rFonts w:ascii="Times New Roman" w:eastAsia="TimesNewRomanPSMT" w:hAnsi="Times New Roman" w:cs="Times New Roman"/>
                <w:b/>
                <w:bCs/>
                <w:color w:val="1F3864" w:themeColor="accent1" w:themeShade="80"/>
                <w:sz w:val="20"/>
                <w:szCs w:val="20"/>
              </w:rPr>
            </w:pPr>
            <w:bookmarkStart w:id="54" w:name="_Toc184118316"/>
            <w:r w:rsidRPr="0088371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ROZDZIAŁ XXVII</w:t>
            </w:r>
            <w:r w:rsidR="008C11D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I</w:t>
            </w:r>
            <w:r w:rsidRPr="0088371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. WIZJA LOKALNA</w:t>
            </w:r>
            <w:bookmarkEnd w:id="54"/>
          </w:p>
        </w:tc>
      </w:tr>
    </w:tbl>
    <w:p w14:paraId="5E202DFE" w14:textId="58644A8A" w:rsidR="004063EB" w:rsidRPr="00FA57D1" w:rsidRDefault="004063EB" w:rsidP="00883714">
      <w:pPr>
        <w:spacing w:before="120"/>
        <w:jc w:val="both"/>
        <w:rPr>
          <w:sz w:val="20"/>
          <w:szCs w:val="20"/>
        </w:rPr>
      </w:pPr>
      <w:r w:rsidRPr="0065450D">
        <w:rPr>
          <w:color w:val="000000"/>
          <w:sz w:val="20"/>
          <w:szCs w:val="20"/>
        </w:rPr>
        <w:t xml:space="preserve">Zamawiający przewiduje przeprowadzenie </w:t>
      </w:r>
      <w:r w:rsidRPr="0065450D">
        <w:rPr>
          <w:b/>
          <w:color w:val="000000"/>
          <w:sz w:val="20"/>
          <w:szCs w:val="20"/>
        </w:rPr>
        <w:t>wizji lokalnej</w:t>
      </w:r>
      <w:r w:rsidRPr="0065450D">
        <w:rPr>
          <w:color w:val="000000"/>
          <w:sz w:val="20"/>
          <w:szCs w:val="20"/>
        </w:rPr>
        <w:t xml:space="preserve"> na obiekcie, na którym będą realizowane roboty budowlane w siedzibie Zamawiającego, w dniu: </w:t>
      </w:r>
      <w:r w:rsidR="00145E31" w:rsidRPr="00145E31">
        <w:rPr>
          <w:b/>
          <w:color w:val="FF0000"/>
          <w:sz w:val="20"/>
          <w:szCs w:val="20"/>
          <w:u w:val="single"/>
        </w:rPr>
        <w:t>15.01.</w:t>
      </w:r>
      <w:r w:rsidRPr="00145E31">
        <w:rPr>
          <w:b/>
          <w:color w:val="FF0000"/>
          <w:sz w:val="20"/>
          <w:szCs w:val="20"/>
          <w:u w:val="single"/>
        </w:rPr>
        <w:t>202</w:t>
      </w:r>
      <w:r w:rsidR="00145E31" w:rsidRPr="00145E31">
        <w:rPr>
          <w:b/>
          <w:color w:val="FF0000"/>
          <w:sz w:val="20"/>
          <w:szCs w:val="20"/>
          <w:u w:val="single"/>
        </w:rPr>
        <w:t>5</w:t>
      </w:r>
      <w:r w:rsidRPr="00145E31">
        <w:rPr>
          <w:b/>
          <w:color w:val="FF0000"/>
          <w:sz w:val="20"/>
          <w:szCs w:val="20"/>
          <w:u w:val="single"/>
        </w:rPr>
        <w:t xml:space="preserve"> r.</w:t>
      </w:r>
      <w:r w:rsidRPr="0065450D">
        <w:rPr>
          <w:color w:val="000000"/>
          <w:sz w:val="20"/>
          <w:szCs w:val="20"/>
        </w:rPr>
        <w:t xml:space="preserve"> po uzgodnieniu wizyty z Panem Maciejem </w:t>
      </w:r>
      <w:proofErr w:type="spellStart"/>
      <w:r w:rsidRPr="0065450D">
        <w:rPr>
          <w:color w:val="000000"/>
          <w:sz w:val="20"/>
          <w:szCs w:val="20"/>
        </w:rPr>
        <w:t>Łabojko</w:t>
      </w:r>
      <w:proofErr w:type="spellEnd"/>
      <w:r w:rsidRPr="0065450D">
        <w:rPr>
          <w:color w:val="000000"/>
          <w:sz w:val="20"/>
          <w:szCs w:val="20"/>
        </w:rPr>
        <w:t xml:space="preserve"> – Zastępcą </w:t>
      </w:r>
      <w:proofErr w:type="spellStart"/>
      <w:r w:rsidRPr="0065450D">
        <w:rPr>
          <w:color w:val="000000"/>
          <w:sz w:val="20"/>
          <w:szCs w:val="20"/>
        </w:rPr>
        <w:t>Kancelrza</w:t>
      </w:r>
      <w:proofErr w:type="spellEnd"/>
      <w:r w:rsidRPr="0065450D">
        <w:rPr>
          <w:color w:val="000000"/>
          <w:sz w:val="20"/>
          <w:szCs w:val="20"/>
        </w:rPr>
        <w:t xml:space="preserve"> ds. Inwestycji adres email: </w:t>
      </w:r>
      <w:hyperlink r:id="rId20" w:history="1">
        <w:r w:rsidRPr="0065450D">
          <w:rPr>
            <w:rStyle w:val="Hipercze"/>
            <w:sz w:val="20"/>
            <w:szCs w:val="20"/>
          </w:rPr>
          <w:t>m.labojko@awf.katowice.pl</w:t>
        </w:r>
      </w:hyperlink>
      <w:r w:rsidRPr="0065450D">
        <w:rPr>
          <w:color w:val="000000"/>
          <w:sz w:val="20"/>
          <w:szCs w:val="20"/>
        </w:rPr>
        <w:t xml:space="preserve">. Wykonawca uczestniczący w wizji lokalnej otrzyma potwierdzenie jej przeprowadzenia. Zamawiający informuje, iż </w:t>
      </w:r>
      <w:r w:rsidRPr="0039022A">
        <w:rPr>
          <w:b/>
          <w:color w:val="FF0000"/>
          <w:sz w:val="20"/>
          <w:szCs w:val="20"/>
          <w:u w:val="single"/>
        </w:rPr>
        <w:t>wizja lokalna jest obowiązkowa</w:t>
      </w:r>
      <w:r w:rsidRPr="0039022A">
        <w:rPr>
          <w:color w:val="FF0000"/>
          <w:sz w:val="20"/>
          <w:szCs w:val="20"/>
        </w:rPr>
        <w:t>.</w:t>
      </w:r>
      <w:r w:rsidRPr="0065450D">
        <w:rPr>
          <w:color w:val="000000"/>
          <w:sz w:val="20"/>
          <w:szCs w:val="20"/>
        </w:rPr>
        <w:t xml:space="preserve"> W przypadku złożenia oferty przez wykonawcę bez odbycia wizji lokalnej zostanie ona odrzucona na podstawie art. 226 ust.1 pkt 18 </w:t>
      </w:r>
      <w:proofErr w:type="spellStart"/>
      <w:r w:rsidRPr="0065450D">
        <w:rPr>
          <w:color w:val="000000"/>
          <w:sz w:val="20"/>
          <w:szCs w:val="20"/>
        </w:rPr>
        <w:t>Pzp</w:t>
      </w:r>
      <w:proofErr w:type="spellEnd"/>
      <w:r w:rsidRPr="0065450D">
        <w:rPr>
          <w:color w:val="000000"/>
          <w:sz w:val="20"/>
          <w:szCs w:val="20"/>
        </w:rPr>
        <w:t>.</w:t>
      </w:r>
    </w:p>
    <w:tbl>
      <w:tblPr>
        <w:tblStyle w:val="Tabela-Siatka"/>
        <w:tblW w:w="0" w:type="auto"/>
        <w:shd w:val="clear" w:color="auto" w:fill="B4C6E7" w:themeFill="accent1" w:themeFillTint="66"/>
        <w:tblLook w:val="04A0" w:firstRow="1" w:lastRow="0" w:firstColumn="1" w:lastColumn="0" w:noHBand="0" w:noVBand="1"/>
      </w:tblPr>
      <w:tblGrid>
        <w:gridCol w:w="9062"/>
      </w:tblGrid>
      <w:tr w:rsidR="00FA57D1" w:rsidRPr="004A12F8" w14:paraId="64FBE879" w14:textId="77777777" w:rsidTr="00E2484E">
        <w:tc>
          <w:tcPr>
            <w:tcW w:w="9062" w:type="dxa"/>
            <w:shd w:val="clear" w:color="auto" w:fill="B4C6E7" w:themeFill="accent1" w:themeFillTint="66"/>
          </w:tcPr>
          <w:p w14:paraId="01FD142E" w14:textId="282BCF76" w:rsidR="00FA57D1" w:rsidRPr="004A12F8" w:rsidRDefault="00FA57D1" w:rsidP="00E2484E">
            <w:pPr>
              <w:pStyle w:val="Nagwek1"/>
              <w:spacing w:before="0" w:line="240" w:lineRule="auto"/>
              <w:rPr>
                <w:rFonts w:ascii="Times New Roman" w:eastAsia="TimesNewRomanPSMT" w:hAnsi="Times New Roman" w:cs="Times New Roman"/>
                <w:b/>
                <w:bCs/>
                <w:color w:val="1F3864" w:themeColor="accent1" w:themeShade="80"/>
                <w:sz w:val="20"/>
                <w:szCs w:val="20"/>
              </w:rPr>
            </w:pPr>
            <w:bookmarkStart w:id="55" w:name="_Toc184118317"/>
            <w:r w:rsidRPr="004A12F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ROZDZIAŁ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X</w:t>
            </w:r>
            <w:r w:rsidR="006074E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X</w:t>
            </w:r>
            <w:r w:rsidR="008C11D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IX</w:t>
            </w:r>
            <w:r w:rsidRPr="004A12F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INNE</w:t>
            </w:r>
            <w:bookmarkEnd w:id="55"/>
          </w:p>
        </w:tc>
      </w:tr>
    </w:tbl>
    <w:p w14:paraId="03492CE5" w14:textId="77777777" w:rsidR="00A126CD" w:rsidRPr="00A126CD" w:rsidRDefault="00A126CD" w:rsidP="002E5273">
      <w:pPr>
        <w:pStyle w:val="Akapitzlist"/>
        <w:keepLines/>
        <w:suppressAutoHyphens w:val="0"/>
        <w:spacing w:line="240" w:lineRule="auto"/>
        <w:ind w:left="142"/>
        <w:rPr>
          <w:rFonts w:asciiTheme="minorHAnsi" w:hAnsiTheme="minorHAnsi" w:cstheme="minorHAnsi"/>
          <w:bCs/>
          <w:sz w:val="22"/>
          <w:u w:val="single"/>
        </w:rPr>
      </w:pPr>
    </w:p>
    <w:p w14:paraId="65ED38D5" w14:textId="77777777" w:rsidR="007A4784" w:rsidRDefault="007A4784" w:rsidP="00650B4D">
      <w:pPr>
        <w:pStyle w:val="Akapitzlist"/>
        <w:keepLines/>
        <w:numPr>
          <w:ilvl w:val="0"/>
          <w:numId w:val="36"/>
        </w:numPr>
        <w:spacing w:line="240" w:lineRule="auto"/>
        <w:jc w:val="both"/>
        <w:rPr>
          <w:rFonts w:asciiTheme="minorHAnsi" w:hAnsiTheme="minorHAnsi" w:cstheme="minorHAnsi"/>
          <w:vanish/>
          <w:sz w:val="22"/>
        </w:rPr>
      </w:pPr>
    </w:p>
    <w:p w14:paraId="161AC660" w14:textId="77777777" w:rsidR="007A4784" w:rsidRPr="00FA57D1" w:rsidRDefault="00B505D1" w:rsidP="00650B4D">
      <w:pPr>
        <w:pStyle w:val="Akapitzlist"/>
        <w:keepLines/>
        <w:numPr>
          <w:ilvl w:val="1"/>
          <w:numId w:val="36"/>
        </w:numPr>
        <w:spacing w:after="0" w:line="271" w:lineRule="auto"/>
        <w:ind w:left="284" w:hanging="284"/>
        <w:contextualSpacing w:val="0"/>
        <w:jc w:val="both"/>
        <w:rPr>
          <w:b/>
          <w:bCs/>
          <w:sz w:val="20"/>
          <w:szCs w:val="20"/>
        </w:rPr>
      </w:pPr>
      <w:r w:rsidRPr="00FA57D1">
        <w:rPr>
          <w:sz w:val="20"/>
          <w:szCs w:val="20"/>
        </w:rPr>
        <w:t xml:space="preserve">Zamawiający poprawi w ofertach omyłki o których mowa w art. 223 ust 2 ustawy </w:t>
      </w:r>
      <w:proofErr w:type="spellStart"/>
      <w:r w:rsidRPr="00FA57D1">
        <w:rPr>
          <w:sz w:val="20"/>
          <w:szCs w:val="20"/>
        </w:rPr>
        <w:t>Pzp</w:t>
      </w:r>
      <w:proofErr w:type="spellEnd"/>
      <w:r w:rsidRPr="00FA57D1">
        <w:rPr>
          <w:sz w:val="20"/>
          <w:szCs w:val="20"/>
        </w:rPr>
        <w:t xml:space="preserve"> niezwłocznie zawiadamiając o tym Wykonawcę, którego oferta została poprawiona.</w:t>
      </w:r>
    </w:p>
    <w:p w14:paraId="1C3901F5" w14:textId="3AB1ACC9" w:rsidR="007A4784" w:rsidRPr="00FA57D1" w:rsidRDefault="00B505D1" w:rsidP="00650B4D">
      <w:pPr>
        <w:pStyle w:val="Akapitzlist"/>
        <w:keepLines/>
        <w:numPr>
          <w:ilvl w:val="1"/>
          <w:numId w:val="36"/>
        </w:numPr>
        <w:spacing w:after="0" w:line="271" w:lineRule="auto"/>
        <w:ind w:left="284" w:hanging="284"/>
        <w:contextualSpacing w:val="0"/>
        <w:jc w:val="both"/>
        <w:rPr>
          <w:b/>
          <w:bCs/>
          <w:sz w:val="20"/>
          <w:szCs w:val="20"/>
        </w:rPr>
      </w:pPr>
      <w:r w:rsidRPr="00FA57D1">
        <w:rPr>
          <w:sz w:val="20"/>
          <w:szCs w:val="20"/>
        </w:rPr>
        <w:t xml:space="preserve"> Oferta Wykonawcy zostanie odrzucona w przypadku wystąpienia którejkolwiek z przesłanek określonych </w:t>
      </w:r>
      <w:r w:rsidR="00FA57D1">
        <w:rPr>
          <w:sz w:val="20"/>
          <w:szCs w:val="20"/>
        </w:rPr>
        <w:br/>
      </w:r>
      <w:r w:rsidRPr="00FA57D1">
        <w:rPr>
          <w:sz w:val="20"/>
          <w:szCs w:val="20"/>
        </w:rPr>
        <w:t xml:space="preserve">w art. 226 ust 1 ustawy </w:t>
      </w:r>
      <w:proofErr w:type="spellStart"/>
      <w:r w:rsidRPr="00FA57D1">
        <w:rPr>
          <w:sz w:val="20"/>
          <w:szCs w:val="20"/>
        </w:rPr>
        <w:t>Pzp</w:t>
      </w:r>
      <w:proofErr w:type="spellEnd"/>
      <w:r w:rsidR="00015A73" w:rsidRPr="00FA57D1">
        <w:rPr>
          <w:sz w:val="20"/>
          <w:szCs w:val="20"/>
        </w:rPr>
        <w:t>.</w:t>
      </w:r>
    </w:p>
    <w:p w14:paraId="520CC681" w14:textId="4D3E65B9" w:rsidR="007A4784" w:rsidRPr="00FA57D1" w:rsidRDefault="00B505D1" w:rsidP="00650B4D">
      <w:pPr>
        <w:pStyle w:val="Akapitzlist"/>
        <w:keepLines/>
        <w:numPr>
          <w:ilvl w:val="1"/>
          <w:numId w:val="36"/>
        </w:numPr>
        <w:spacing w:after="0" w:line="271" w:lineRule="auto"/>
        <w:ind w:left="284" w:hanging="284"/>
        <w:contextualSpacing w:val="0"/>
        <w:jc w:val="both"/>
        <w:rPr>
          <w:b/>
          <w:bCs/>
          <w:sz w:val="20"/>
          <w:szCs w:val="20"/>
        </w:rPr>
      </w:pPr>
      <w:r w:rsidRPr="00FA57D1">
        <w:rPr>
          <w:sz w:val="20"/>
          <w:szCs w:val="20"/>
        </w:rPr>
        <w:t xml:space="preserve">W przypadku, gdy wartości podane przez Wykonawców na oświadczeniach i dokumentach podane będą </w:t>
      </w:r>
      <w:r w:rsidR="00FA57D1">
        <w:rPr>
          <w:sz w:val="20"/>
          <w:szCs w:val="20"/>
        </w:rPr>
        <w:br/>
      </w:r>
      <w:r w:rsidRPr="00FA57D1">
        <w:rPr>
          <w:sz w:val="20"/>
          <w:szCs w:val="20"/>
        </w:rPr>
        <w:t>w walucie innej niż PLN, Zamawiający przeliczy te wartości na PLN przyjmując średni kurs NBP danej waluty na dzień wszczęcia postępowania.</w:t>
      </w:r>
    </w:p>
    <w:p w14:paraId="11B0E49E" w14:textId="7F62A20A" w:rsidR="00FA57D1" w:rsidRDefault="00B505D1" w:rsidP="00650B4D">
      <w:pPr>
        <w:pStyle w:val="Akapitzlist"/>
        <w:keepLines/>
        <w:numPr>
          <w:ilvl w:val="1"/>
          <w:numId w:val="36"/>
        </w:numPr>
        <w:spacing w:after="0" w:line="271" w:lineRule="auto"/>
        <w:ind w:left="284" w:hanging="284"/>
        <w:contextualSpacing w:val="0"/>
        <w:jc w:val="both"/>
        <w:rPr>
          <w:sz w:val="20"/>
          <w:szCs w:val="20"/>
        </w:rPr>
      </w:pPr>
      <w:r w:rsidRPr="00FA57D1">
        <w:rPr>
          <w:sz w:val="20"/>
          <w:szCs w:val="20"/>
        </w:rPr>
        <w:lastRenderedPageBreak/>
        <w:t>Koszty udziału w postępowaniu, a w szczególności koszty sporządzenia oferty, pokrywa Wykonawca. Zamawiający nie przewiduje zwrotu kosztów udziału w postępowaniu (za wyjątkiem zaistnienia okoliczności, o której mowa w art. 261 ustawy).</w:t>
      </w:r>
    </w:p>
    <w:p w14:paraId="3FD646DB" w14:textId="5241F1FE" w:rsidR="00166025" w:rsidRPr="00FA57D1" w:rsidRDefault="00166025" w:rsidP="00650B4D">
      <w:pPr>
        <w:pStyle w:val="Akapitzlist"/>
        <w:keepLines/>
        <w:numPr>
          <w:ilvl w:val="1"/>
          <w:numId w:val="36"/>
        </w:numPr>
        <w:spacing w:after="120" w:line="271" w:lineRule="auto"/>
        <w:ind w:left="284"/>
        <w:contextualSpacing w:val="0"/>
        <w:jc w:val="both"/>
        <w:rPr>
          <w:sz w:val="20"/>
          <w:szCs w:val="20"/>
        </w:rPr>
      </w:pPr>
      <w:r w:rsidRPr="00166025">
        <w:rPr>
          <w:sz w:val="20"/>
          <w:szCs w:val="20"/>
        </w:rPr>
        <w:t xml:space="preserve">Zamawiający może unieważnić </w:t>
      </w:r>
      <w:r>
        <w:rPr>
          <w:sz w:val="20"/>
          <w:szCs w:val="20"/>
        </w:rPr>
        <w:t xml:space="preserve">przedmiotowe </w:t>
      </w:r>
      <w:r w:rsidRPr="00166025">
        <w:rPr>
          <w:sz w:val="20"/>
          <w:szCs w:val="20"/>
        </w:rPr>
        <w:t xml:space="preserve">postępowanie, </w:t>
      </w:r>
      <w:r>
        <w:rPr>
          <w:sz w:val="20"/>
          <w:szCs w:val="20"/>
        </w:rPr>
        <w:t>jeżeli środki publiczne, które Z</w:t>
      </w:r>
      <w:r w:rsidRPr="00166025">
        <w:rPr>
          <w:sz w:val="20"/>
          <w:szCs w:val="20"/>
        </w:rPr>
        <w:t>amawiający zamierzał przeznaczyć na sfinansowanie całości lub części zamówienia, nie zostały mu przyznane</w:t>
      </w:r>
      <w:r>
        <w:rPr>
          <w:sz w:val="20"/>
          <w:szCs w:val="20"/>
        </w:rPr>
        <w:t>.</w:t>
      </w:r>
    </w:p>
    <w:tbl>
      <w:tblPr>
        <w:tblStyle w:val="Tabela-Siatka"/>
        <w:tblW w:w="0" w:type="auto"/>
        <w:shd w:val="clear" w:color="auto" w:fill="B4C6E7" w:themeFill="accent1" w:themeFillTint="66"/>
        <w:tblLook w:val="04A0" w:firstRow="1" w:lastRow="0" w:firstColumn="1" w:lastColumn="0" w:noHBand="0" w:noVBand="1"/>
      </w:tblPr>
      <w:tblGrid>
        <w:gridCol w:w="9062"/>
      </w:tblGrid>
      <w:tr w:rsidR="00FA57D1" w:rsidRPr="004A12F8" w14:paraId="5338CB1D" w14:textId="77777777" w:rsidTr="00E2484E">
        <w:tc>
          <w:tcPr>
            <w:tcW w:w="9062" w:type="dxa"/>
            <w:shd w:val="clear" w:color="auto" w:fill="B4C6E7" w:themeFill="accent1" w:themeFillTint="66"/>
          </w:tcPr>
          <w:p w14:paraId="0C708206" w14:textId="4B977AC0" w:rsidR="00FA57D1" w:rsidRPr="004A12F8" w:rsidRDefault="00FA57D1" w:rsidP="00E2484E">
            <w:pPr>
              <w:pStyle w:val="Nagwek1"/>
              <w:spacing w:before="0" w:line="240" w:lineRule="auto"/>
              <w:rPr>
                <w:rFonts w:ascii="Times New Roman" w:eastAsia="TimesNewRomanPSMT" w:hAnsi="Times New Roman" w:cs="Times New Roman"/>
                <w:b/>
                <w:bCs/>
                <w:color w:val="1F3864" w:themeColor="accent1" w:themeShade="80"/>
                <w:sz w:val="20"/>
                <w:szCs w:val="20"/>
              </w:rPr>
            </w:pPr>
            <w:bookmarkStart w:id="56" w:name="_Toc184118318"/>
            <w:r w:rsidRPr="004A12F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ROZDZIAŁ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X</w:t>
            </w:r>
            <w:r w:rsidR="006074E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X</w:t>
            </w:r>
            <w:r w:rsidR="008C11D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X</w:t>
            </w:r>
            <w:r w:rsidRPr="004A12F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FA57D1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KLAUZULA INFORMACYJNA DOTYCZĄCA ROZPORZĄDZENIA O OCHRONIE DANYCH    OSOBOWYCH (RODO)</w:t>
            </w:r>
            <w:bookmarkEnd w:id="56"/>
          </w:p>
        </w:tc>
      </w:tr>
    </w:tbl>
    <w:p w14:paraId="355AC86E" w14:textId="1EAD93A4" w:rsidR="0019759D" w:rsidRPr="000275B2" w:rsidRDefault="0019759D" w:rsidP="000275B2">
      <w:pPr>
        <w:spacing w:before="120" w:after="0" w:line="271" w:lineRule="auto"/>
        <w:ind w:left="284"/>
        <w:jc w:val="both"/>
        <w:rPr>
          <w:color w:val="000000"/>
          <w:sz w:val="20"/>
          <w:szCs w:val="20"/>
        </w:rPr>
      </w:pPr>
      <w:r w:rsidRPr="000275B2">
        <w:rPr>
          <w:color w:val="000000"/>
          <w:sz w:val="20"/>
          <w:szCs w:val="20"/>
        </w:rPr>
        <w:t xml:space="preserve">Zgodnie z art. 13 ust. 1 i 2 rozporządzenia Parlamentu Europejskiego i Rady (UE) 2016/679 z dnia 27 kwietnia 2016 r. w sprawie ochrony osób fizycznych w związku z przetwarzaniem danych osobowych </w:t>
      </w:r>
      <w:r w:rsidR="002E1B67">
        <w:rPr>
          <w:color w:val="000000"/>
          <w:sz w:val="20"/>
          <w:szCs w:val="20"/>
        </w:rPr>
        <w:br/>
      </w:r>
      <w:r w:rsidRPr="000275B2">
        <w:rPr>
          <w:color w:val="000000"/>
          <w:sz w:val="20"/>
          <w:szCs w:val="20"/>
        </w:rPr>
        <w:t>i w sprawie swobodnego przepływu takich danych oraz uchylenia dyrektywy 95/46/WE (ogólne rozporządzenie o danych) (Dz. U. UE L119 z dnia 4 maja 2016 r., str. 1; zwanym dalej „RODO”) informujemy, że:</w:t>
      </w:r>
    </w:p>
    <w:p w14:paraId="76C7EA9E" w14:textId="27C1697B" w:rsidR="0019759D" w:rsidRPr="000275B2" w:rsidRDefault="0019759D" w:rsidP="000275B2">
      <w:pPr>
        <w:pStyle w:val="Akapitzlist"/>
        <w:numPr>
          <w:ilvl w:val="0"/>
          <w:numId w:val="2"/>
        </w:numPr>
        <w:spacing w:after="0" w:line="271" w:lineRule="auto"/>
        <w:ind w:left="284" w:hanging="284"/>
        <w:contextualSpacing w:val="0"/>
        <w:jc w:val="both"/>
        <w:rPr>
          <w:color w:val="000000"/>
          <w:sz w:val="20"/>
          <w:szCs w:val="20"/>
        </w:rPr>
      </w:pPr>
      <w:r w:rsidRPr="000275B2">
        <w:rPr>
          <w:color w:val="000000"/>
          <w:sz w:val="20"/>
          <w:szCs w:val="20"/>
        </w:rPr>
        <w:t>administratorem Pani/Pana danych osobowych jest Akademia Wychowania Fizycznego im.</w:t>
      </w:r>
      <w:r w:rsidR="00A71E1B" w:rsidRPr="000275B2">
        <w:rPr>
          <w:color w:val="000000"/>
          <w:sz w:val="20"/>
          <w:szCs w:val="20"/>
        </w:rPr>
        <w:t> </w:t>
      </w:r>
      <w:r w:rsidRPr="000275B2">
        <w:rPr>
          <w:color w:val="000000"/>
          <w:sz w:val="20"/>
          <w:szCs w:val="20"/>
        </w:rPr>
        <w:t xml:space="preserve">J. Kukuczki </w:t>
      </w:r>
      <w:r w:rsidR="00E2456A">
        <w:rPr>
          <w:color w:val="000000"/>
          <w:sz w:val="20"/>
          <w:szCs w:val="20"/>
        </w:rPr>
        <w:br/>
      </w:r>
      <w:r w:rsidRPr="000275B2">
        <w:rPr>
          <w:color w:val="000000"/>
          <w:sz w:val="20"/>
          <w:szCs w:val="20"/>
        </w:rPr>
        <w:t>w Katowicach, Ul. Mikołowska 72a, 40-065 Katowice</w:t>
      </w:r>
    </w:p>
    <w:p w14:paraId="6A2F5849" w14:textId="48D2D090" w:rsidR="0019759D" w:rsidRPr="000275B2" w:rsidRDefault="0019759D" w:rsidP="000275B2">
      <w:pPr>
        <w:pStyle w:val="Akapitzlist"/>
        <w:numPr>
          <w:ilvl w:val="0"/>
          <w:numId w:val="2"/>
        </w:numPr>
        <w:spacing w:after="0" w:line="271" w:lineRule="auto"/>
        <w:ind w:left="284" w:hanging="284"/>
        <w:contextualSpacing w:val="0"/>
        <w:jc w:val="both"/>
        <w:rPr>
          <w:color w:val="000000"/>
          <w:sz w:val="20"/>
          <w:szCs w:val="20"/>
        </w:rPr>
      </w:pPr>
      <w:r w:rsidRPr="000275B2">
        <w:rPr>
          <w:color w:val="000000"/>
          <w:sz w:val="20"/>
          <w:szCs w:val="20"/>
        </w:rPr>
        <w:t xml:space="preserve"> administrator wyznaczył Inspektora Danych Osobowych, Pana Grzegorza </w:t>
      </w:r>
      <w:proofErr w:type="spellStart"/>
      <w:r w:rsidRPr="000275B2">
        <w:rPr>
          <w:color w:val="000000"/>
          <w:sz w:val="20"/>
          <w:szCs w:val="20"/>
        </w:rPr>
        <w:t>Szade</w:t>
      </w:r>
      <w:proofErr w:type="spellEnd"/>
      <w:r w:rsidRPr="000275B2">
        <w:rPr>
          <w:color w:val="000000"/>
          <w:sz w:val="20"/>
          <w:szCs w:val="20"/>
        </w:rPr>
        <w:t xml:space="preserve">, z którym można się kontaktować pod adresem e-mail: </w:t>
      </w:r>
      <w:hyperlink r:id="rId21" w:history="1">
        <w:r w:rsidRPr="000275B2">
          <w:rPr>
            <w:color w:val="000000"/>
            <w:sz w:val="20"/>
            <w:szCs w:val="20"/>
          </w:rPr>
          <w:t>iod@awf.katowice.pl</w:t>
        </w:r>
      </w:hyperlink>
      <w:r w:rsidR="00AC7E47">
        <w:rPr>
          <w:color w:val="000000"/>
          <w:sz w:val="20"/>
          <w:szCs w:val="20"/>
        </w:rPr>
        <w:t xml:space="preserve"> </w:t>
      </w:r>
      <w:r w:rsidR="00FA57D1" w:rsidRPr="000275B2">
        <w:rPr>
          <w:color w:val="000000"/>
          <w:sz w:val="20"/>
          <w:szCs w:val="20"/>
        </w:rPr>
        <w:t xml:space="preserve"> </w:t>
      </w:r>
    </w:p>
    <w:p w14:paraId="03CC8B48" w14:textId="1B014D8B" w:rsidR="007A4784" w:rsidRPr="000275B2" w:rsidRDefault="00B505D1" w:rsidP="000275B2">
      <w:pPr>
        <w:keepLines/>
        <w:widowControl w:val="0"/>
        <w:numPr>
          <w:ilvl w:val="0"/>
          <w:numId w:val="2"/>
        </w:numPr>
        <w:spacing w:after="0" w:line="271" w:lineRule="auto"/>
        <w:ind w:left="284" w:hanging="284"/>
        <w:jc w:val="both"/>
        <w:rPr>
          <w:rFonts w:eastAsia="Times New Roman"/>
          <w:color w:val="000000"/>
          <w:sz w:val="20"/>
          <w:szCs w:val="20"/>
        </w:rPr>
      </w:pPr>
      <w:r w:rsidRPr="000275B2">
        <w:rPr>
          <w:rFonts w:eastAsia="TimesNewRomanPSMT"/>
          <w:color w:val="000000"/>
          <w:sz w:val="20"/>
          <w:szCs w:val="20"/>
        </w:rPr>
        <w:t>Pani/Pana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dane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osobowe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przetwarzane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będą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na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podstawie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art.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6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ust.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1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lit.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c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RODO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w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celu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związanym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="00E2456A">
        <w:rPr>
          <w:rFonts w:eastAsia="Times New Roman"/>
          <w:color w:val="000000"/>
          <w:sz w:val="20"/>
          <w:szCs w:val="20"/>
        </w:rPr>
        <w:br/>
      </w:r>
      <w:r w:rsidRPr="000275B2">
        <w:rPr>
          <w:color w:val="000000"/>
          <w:sz w:val="20"/>
          <w:szCs w:val="20"/>
        </w:rPr>
        <w:t>z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postępowaniem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o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udzielenie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zamówienia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publicznego</w:t>
      </w:r>
      <w:r w:rsidRPr="000275B2">
        <w:rPr>
          <w:rFonts w:eastAsia="Times New Roman"/>
          <w:color w:val="000000"/>
          <w:sz w:val="20"/>
          <w:szCs w:val="20"/>
        </w:rPr>
        <w:t xml:space="preserve"> w trybie podstawowym </w:t>
      </w:r>
      <w:r w:rsidR="00034BD1" w:rsidRPr="000275B2">
        <w:rPr>
          <w:rFonts w:eastAsia="Times New Roman"/>
          <w:color w:val="000000"/>
          <w:sz w:val="20"/>
          <w:szCs w:val="20"/>
        </w:rPr>
        <w:t>z możliwością negocjacji</w:t>
      </w:r>
      <w:r w:rsidRPr="000275B2">
        <w:rPr>
          <w:rFonts w:eastAsia="Times New Roman"/>
          <w:color w:val="000000"/>
          <w:sz w:val="20"/>
          <w:szCs w:val="20"/>
        </w:rPr>
        <w:t xml:space="preserve">. </w:t>
      </w:r>
      <w:r w:rsidRPr="000275B2">
        <w:rPr>
          <w:sz w:val="20"/>
          <w:szCs w:val="20"/>
        </w:rPr>
        <w:t>Podanie danych osobowych jest obowiązkowe, jest wymogiem ustawowym i wynika z ustawy Prawo zamówień publicznych. Niepodanie tych danych uniemożliwia przeprowadzenie postępowania o udzielenie zamówienia publicznego z Pani/Pana udziałem.</w:t>
      </w:r>
    </w:p>
    <w:p w14:paraId="5907F5E3" w14:textId="77777777" w:rsidR="007A4784" w:rsidRPr="000275B2" w:rsidRDefault="00B505D1" w:rsidP="000275B2">
      <w:pPr>
        <w:keepLines/>
        <w:widowControl w:val="0"/>
        <w:numPr>
          <w:ilvl w:val="0"/>
          <w:numId w:val="2"/>
        </w:numPr>
        <w:spacing w:after="0" w:line="271" w:lineRule="auto"/>
        <w:ind w:left="284" w:hanging="284"/>
        <w:jc w:val="both"/>
        <w:rPr>
          <w:rFonts w:eastAsia="Times New Roman"/>
          <w:color w:val="000000"/>
          <w:sz w:val="20"/>
          <w:szCs w:val="20"/>
        </w:rPr>
      </w:pPr>
      <w:r w:rsidRPr="000275B2">
        <w:rPr>
          <w:rFonts w:eastAsia="TimesNewRomanPSMT"/>
          <w:color w:val="000000"/>
          <w:sz w:val="20"/>
          <w:szCs w:val="20"/>
        </w:rPr>
        <w:t>odbiorcami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Pani/Pana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danych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osobowych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będą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osoby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lub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podmioty,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którym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udostępniona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zostanie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dokumentacja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postępowania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w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oparciu</w:t>
      </w:r>
      <w:r w:rsidRPr="000275B2">
        <w:rPr>
          <w:rFonts w:eastAsia="Times New Roman"/>
          <w:color w:val="000000"/>
          <w:sz w:val="20"/>
          <w:szCs w:val="20"/>
        </w:rPr>
        <w:t xml:space="preserve"> m.in. </w:t>
      </w:r>
      <w:r w:rsidRPr="000275B2">
        <w:rPr>
          <w:color w:val="000000"/>
          <w:sz w:val="20"/>
          <w:szCs w:val="20"/>
        </w:rPr>
        <w:t>o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usta</w:t>
      </w:r>
      <w:r w:rsidRPr="000275B2">
        <w:rPr>
          <w:color w:val="000000"/>
          <w:sz w:val="20"/>
          <w:szCs w:val="20"/>
        </w:rPr>
        <w:softHyphen/>
        <w:t>wę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z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dnia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11 września 2019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r.</w:t>
      </w:r>
      <w:r w:rsidRPr="000275B2">
        <w:rPr>
          <w:rFonts w:eastAsia="Times New Roman"/>
          <w:color w:val="000000"/>
          <w:sz w:val="20"/>
          <w:szCs w:val="20"/>
        </w:rPr>
        <w:t xml:space="preserve"> – </w:t>
      </w:r>
      <w:r w:rsidRPr="000275B2">
        <w:rPr>
          <w:color w:val="000000"/>
          <w:sz w:val="20"/>
          <w:szCs w:val="20"/>
        </w:rPr>
        <w:t>Prawo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zamówień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publicznych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 w:themeColor="text1"/>
          <w:sz w:val="20"/>
          <w:szCs w:val="20"/>
        </w:rPr>
        <w:t>(Dz.</w:t>
      </w:r>
      <w:r w:rsidRPr="000275B2">
        <w:rPr>
          <w:rFonts w:eastAsia="Times New Roman"/>
          <w:color w:val="000000" w:themeColor="text1"/>
          <w:sz w:val="20"/>
          <w:szCs w:val="20"/>
        </w:rPr>
        <w:t xml:space="preserve"> </w:t>
      </w:r>
      <w:r w:rsidRPr="000275B2">
        <w:rPr>
          <w:color w:val="000000" w:themeColor="text1"/>
          <w:sz w:val="20"/>
          <w:szCs w:val="20"/>
        </w:rPr>
        <w:t>U.</w:t>
      </w:r>
      <w:r w:rsidRPr="000275B2">
        <w:rPr>
          <w:rFonts w:eastAsia="Times New Roman"/>
          <w:color w:val="000000" w:themeColor="text1"/>
          <w:sz w:val="20"/>
          <w:szCs w:val="20"/>
        </w:rPr>
        <w:t xml:space="preserve"> </w:t>
      </w:r>
      <w:r w:rsidRPr="000275B2">
        <w:rPr>
          <w:color w:val="000000" w:themeColor="text1"/>
          <w:sz w:val="20"/>
          <w:szCs w:val="20"/>
        </w:rPr>
        <w:t>z</w:t>
      </w:r>
      <w:r w:rsidRPr="000275B2">
        <w:rPr>
          <w:rFonts w:eastAsia="Times New Roman"/>
          <w:color w:val="000000" w:themeColor="text1"/>
          <w:sz w:val="20"/>
          <w:szCs w:val="20"/>
        </w:rPr>
        <w:t xml:space="preserve"> </w:t>
      </w:r>
      <w:r w:rsidRPr="000275B2">
        <w:rPr>
          <w:color w:val="000000" w:themeColor="text1"/>
          <w:sz w:val="20"/>
          <w:szCs w:val="20"/>
        </w:rPr>
        <w:t>2</w:t>
      </w:r>
      <w:r w:rsidR="004B0CEB" w:rsidRPr="000275B2">
        <w:rPr>
          <w:color w:val="000000" w:themeColor="text1"/>
          <w:sz w:val="20"/>
          <w:szCs w:val="20"/>
        </w:rPr>
        <w:t>02</w:t>
      </w:r>
      <w:r w:rsidR="0094244F" w:rsidRPr="000275B2">
        <w:rPr>
          <w:color w:val="000000" w:themeColor="text1"/>
          <w:sz w:val="20"/>
          <w:szCs w:val="20"/>
        </w:rPr>
        <w:t>3</w:t>
      </w:r>
      <w:r w:rsidRPr="000275B2">
        <w:rPr>
          <w:rFonts w:eastAsia="Times New Roman"/>
          <w:color w:val="000000" w:themeColor="text1"/>
          <w:sz w:val="20"/>
          <w:szCs w:val="20"/>
        </w:rPr>
        <w:t xml:space="preserve"> </w:t>
      </w:r>
      <w:r w:rsidRPr="000275B2">
        <w:rPr>
          <w:color w:val="000000" w:themeColor="text1"/>
          <w:sz w:val="20"/>
          <w:szCs w:val="20"/>
        </w:rPr>
        <w:t>r.</w:t>
      </w:r>
      <w:r w:rsidRPr="000275B2">
        <w:rPr>
          <w:rFonts w:eastAsia="Times New Roman"/>
          <w:color w:val="000000" w:themeColor="text1"/>
          <w:sz w:val="20"/>
          <w:szCs w:val="20"/>
        </w:rPr>
        <w:t xml:space="preserve"> </w:t>
      </w:r>
      <w:r w:rsidRPr="000275B2">
        <w:rPr>
          <w:color w:val="000000" w:themeColor="text1"/>
          <w:sz w:val="20"/>
          <w:szCs w:val="20"/>
        </w:rPr>
        <w:t>poz.</w:t>
      </w:r>
      <w:r w:rsidRPr="000275B2">
        <w:rPr>
          <w:rFonts w:eastAsia="Times New Roman"/>
          <w:color w:val="000000" w:themeColor="text1"/>
          <w:sz w:val="20"/>
          <w:szCs w:val="20"/>
        </w:rPr>
        <w:t xml:space="preserve"> </w:t>
      </w:r>
      <w:r w:rsidR="004B0CEB" w:rsidRPr="000275B2">
        <w:rPr>
          <w:rFonts w:eastAsia="Times New Roman"/>
          <w:color w:val="000000" w:themeColor="text1"/>
          <w:sz w:val="20"/>
          <w:szCs w:val="20"/>
        </w:rPr>
        <w:t>1</w:t>
      </w:r>
      <w:r w:rsidR="0094244F" w:rsidRPr="000275B2">
        <w:rPr>
          <w:rFonts w:eastAsia="Times New Roman"/>
          <w:color w:val="000000" w:themeColor="text1"/>
          <w:sz w:val="20"/>
          <w:szCs w:val="20"/>
        </w:rPr>
        <w:t>605</w:t>
      </w:r>
      <w:r w:rsidRPr="000275B2">
        <w:rPr>
          <w:rFonts w:eastAsia="Times New Roman"/>
          <w:color w:val="000000" w:themeColor="text1"/>
          <w:sz w:val="20"/>
          <w:szCs w:val="20"/>
        </w:rPr>
        <w:t xml:space="preserve"> z późn.zm.</w:t>
      </w:r>
      <w:r w:rsidRPr="000275B2">
        <w:rPr>
          <w:color w:val="000000" w:themeColor="text1"/>
          <w:sz w:val="20"/>
          <w:szCs w:val="20"/>
        </w:rPr>
        <w:t>),</w:t>
      </w:r>
      <w:r w:rsidRPr="000275B2">
        <w:rPr>
          <w:rFonts w:eastAsia="Times New Roman"/>
          <w:color w:val="000000" w:themeColor="text1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dalej</w:t>
      </w:r>
      <w:r w:rsidRPr="000275B2">
        <w:rPr>
          <w:rFonts w:eastAsia="Times New Roman"/>
          <w:color w:val="000000"/>
          <w:sz w:val="20"/>
          <w:szCs w:val="20"/>
        </w:rPr>
        <w:t xml:space="preserve"> „</w:t>
      </w:r>
      <w:r w:rsidRPr="000275B2">
        <w:rPr>
          <w:color w:val="000000"/>
          <w:sz w:val="20"/>
          <w:szCs w:val="20"/>
        </w:rPr>
        <w:t>ustawa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proofErr w:type="spellStart"/>
      <w:r w:rsidRPr="000275B2">
        <w:rPr>
          <w:color w:val="000000"/>
          <w:sz w:val="20"/>
          <w:szCs w:val="20"/>
        </w:rPr>
        <w:t>Pzp</w:t>
      </w:r>
      <w:proofErr w:type="spellEnd"/>
      <w:r w:rsidRPr="000275B2">
        <w:rPr>
          <w:rFonts w:eastAsia="Times New Roman"/>
          <w:color w:val="000000"/>
          <w:sz w:val="20"/>
          <w:szCs w:val="20"/>
        </w:rPr>
        <w:t>”</w:t>
      </w:r>
      <w:r w:rsidRPr="000275B2">
        <w:rPr>
          <w:color w:val="000000"/>
          <w:sz w:val="20"/>
          <w:szCs w:val="20"/>
        </w:rPr>
        <w:t>;</w:t>
      </w:r>
    </w:p>
    <w:p w14:paraId="2170F02A" w14:textId="77777777" w:rsidR="007A4784" w:rsidRPr="000275B2" w:rsidRDefault="00B505D1" w:rsidP="000275B2">
      <w:pPr>
        <w:keepLines/>
        <w:widowControl w:val="0"/>
        <w:numPr>
          <w:ilvl w:val="0"/>
          <w:numId w:val="2"/>
        </w:numPr>
        <w:spacing w:after="0" w:line="271" w:lineRule="auto"/>
        <w:ind w:left="284" w:hanging="284"/>
        <w:jc w:val="both"/>
        <w:rPr>
          <w:sz w:val="20"/>
          <w:szCs w:val="20"/>
        </w:rPr>
      </w:pPr>
      <w:r w:rsidRPr="000275B2">
        <w:rPr>
          <w:rFonts w:eastAsia="TimesNewRomanPSMT"/>
          <w:color w:val="000000"/>
          <w:sz w:val="20"/>
          <w:szCs w:val="20"/>
        </w:rPr>
        <w:t>Pani/Pana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dane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osobowe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będą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 xml:space="preserve">przechowywane przez okres wymagany przepisami prawa. </w:t>
      </w:r>
    </w:p>
    <w:p w14:paraId="04BA47EA" w14:textId="0405AA03" w:rsidR="007A4784" w:rsidRPr="000275B2" w:rsidRDefault="00B505D1" w:rsidP="000275B2">
      <w:pPr>
        <w:keepLines/>
        <w:widowControl w:val="0"/>
        <w:numPr>
          <w:ilvl w:val="0"/>
          <w:numId w:val="2"/>
        </w:numPr>
        <w:spacing w:after="0" w:line="271" w:lineRule="auto"/>
        <w:ind w:left="284" w:hanging="284"/>
        <w:jc w:val="both"/>
        <w:rPr>
          <w:sz w:val="20"/>
          <w:szCs w:val="20"/>
        </w:rPr>
      </w:pPr>
      <w:r w:rsidRPr="000275B2">
        <w:rPr>
          <w:rFonts w:eastAsia="TimesNewRomanPSMT"/>
          <w:color w:val="000000"/>
          <w:sz w:val="20"/>
          <w:szCs w:val="20"/>
        </w:rPr>
        <w:t>obowiązek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podania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przez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Panią/Pana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danych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osobowych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bezpośrednio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Pani/Pana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dotyczących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jest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wymogiem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ustawowym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określonym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w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przepisach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ustawy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proofErr w:type="spellStart"/>
      <w:r w:rsidRPr="000275B2">
        <w:rPr>
          <w:color w:val="000000"/>
          <w:sz w:val="20"/>
          <w:szCs w:val="20"/>
        </w:rPr>
        <w:t>Pzp</w:t>
      </w:r>
      <w:proofErr w:type="spellEnd"/>
      <w:r w:rsidRPr="000275B2">
        <w:rPr>
          <w:color w:val="000000"/>
          <w:sz w:val="20"/>
          <w:szCs w:val="20"/>
        </w:rPr>
        <w:t>,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związanym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z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udziałem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w</w:t>
      </w:r>
      <w:r w:rsidRPr="000275B2">
        <w:rPr>
          <w:rFonts w:eastAsia="Times New Roman"/>
          <w:color w:val="000000"/>
          <w:sz w:val="20"/>
          <w:szCs w:val="20"/>
        </w:rPr>
        <w:t> </w:t>
      </w:r>
      <w:r w:rsidRPr="000275B2">
        <w:rPr>
          <w:color w:val="000000"/>
          <w:sz w:val="20"/>
          <w:szCs w:val="20"/>
        </w:rPr>
        <w:t>postępowaniu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="002E1B67">
        <w:rPr>
          <w:rFonts w:eastAsia="Times New Roman"/>
          <w:color w:val="000000"/>
          <w:sz w:val="20"/>
          <w:szCs w:val="20"/>
        </w:rPr>
        <w:br/>
      </w:r>
      <w:r w:rsidRPr="000275B2">
        <w:rPr>
          <w:color w:val="000000"/>
          <w:sz w:val="20"/>
          <w:szCs w:val="20"/>
        </w:rPr>
        <w:t>o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udzielenie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zamówienia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publicznego;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konsekwencje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niepodania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określonych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danych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wynikają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z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ustawy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proofErr w:type="spellStart"/>
      <w:r w:rsidRPr="000275B2">
        <w:rPr>
          <w:color w:val="000000"/>
          <w:sz w:val="20"/>
          <w:szCs w:val="20"/>
        </w:rPr>
        <w:t>Pzp</w:t>
      </w:r>
      <w:proofErr w:type="spellEnd"/>
      <w:r w:rsidRPr="000275B2">
        <w:rPr>
          <w:color w:val="000000"/>
          <w:sz w:val="20"/>
          <w:szCs w:val="20"/>
        </w:rPr>
        <w:t>;</w:t>
      </w:r>
    </w:p>
    <w:p w14:paraId="79658883" w14:textId="1C0885B2" w:rsidR="007A4784" w:rsidRPr="000275B2" w:rsidRDefault="00B505D1" w:rsidP="000275B2">
      <w:pPr>
        <w:keepLines/>
        <w:widowControl w:val="0"/>
        <w:numPr>
          <w:ilvl w:val="0"/>
          <w:numId w:val="2"/>
        </w:numPr>
        <w:spacing w:after="0" w:line="271" w:lineRule="auto"/>
        <w:ind w:left="284" w:hanging="284"/>
        <w:jc w:val="both"/>
        <w:rPr>
          <w:sz w:val="20"/>
          <w:szCs w:val="20"/>
        </w:rPr>
      </w:pPr>
      <w:r w:rsidRPr="000275B2">
        <w:rPr>
          <w:rFonts w:eastAsia="TimesNewRomanPSMT"/>
          <w:color w:val="000000"/>
          <w:sz w:val="20"/>
          <w:szCs w:val="20"/>
        </w:rPr>
        <w:t>w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odniesieniu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do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Pani/Pana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danych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osobowych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decyzje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nie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będą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podejmowane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w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sposób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zautomatyzowany,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stosowanie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do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art.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22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RODO;</w:t>
      </w:r>
    </w:p>
    <w:p w14:paraId="473305BF" w14:textId="77777777" w:rsidR="007A4784" w:rsidRPr="000275B2" w:rsidRDefault="00B505D1" w:rsidP="000275B2">
      <w:pPr>
        <w:keepLines/>
        <w:widowControl w:val="0"/>
        <w:numPr>
          <w:ilvl w:val="0"/>
          <w:numId w:val="2"/>
        </w:numPr>
        <w:spacing w:after="0" w:line="271" w:lineRule="auto"/>
        <w:ind w:left="284" w:hanging="284"/>
        <w:jc w:val="both"/>
        <w:rPr>
          <w:sz w:val="20"/>
          <w:szCs w:val="20"/>
        </w:rPr>
      </w:pPr>
      <w:r w:rsidRPr="000275B2">
        <w:rPr>
          <w:rFonts w:eastAsia="TimesNewRomanPSMT"/>
          <w:color w:val="000000"/>
          <w:sz w:val="20"/>
          <w:szCs w:val="20"/>
        </w:rPr>
        <w:t>posiada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Pani/Pan:</w:t>
      </w:r>
    </w:p>
    <w:p w14:paraId="0B70497B" w14:textId="77777777" w:rsidR="007A4784" w:rsidRPr="000275B2" w:rsidRDefault="00B505D1" w:rsidP="000275B2">
      <w:pPr>
        <w:keepLines/>
        <w:spacing w:after="0" w:line="271" w:lineRule="auto"/>
        <w:ind w:left="284"/>
        <w:jc w:val="both"/>
        <w:rPr>
          <w:sz w:val="20"/>
          <w:szCs w:val="20"/>
        </w:rPr>
      </w:pPr>
      <w:r w:rsidRPr="000275B2">
        <w:rPr>
          <w:rFonts w:eastAsia="Times New Roman"/>
          <w:b/>
          <w:bCs/>
          <w:color w:val="00000A"/>
          <w:sz w:val="20"/>
          <w:szCs w:val="20"/>
        </w:rPr>
        <w:t xml:space="preserve">− </w:t>
      </w:r>
      <w:r w:rsidRPr="000275B2">
        <w:rPr>
          <w:rFonts w:eastAsia="TimesNewRomanPSMT"/>
          <w:color w:val="000000"/>
          <w:sz w:val="20"/>
          <w:szCs w:val="20"/>
        </w:rPr>
        <w:t>na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podstawie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art.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15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RODO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prawo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dostępu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do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danych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osobowych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Pani/Pana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doty</w:t>
      </w:r>
      <w:r w:rsidRPr="000275B2">
        <w:rPr>
          <w:color w:val="000000"/>
          <w:sz w:val="20"/>
          <w:szCs w:val="20"/>
        </w:rPr>
        <w:softHyphen/>
        <w:t xml:space="preserve">czących, przypadku gdy wykonanie obowiązków o których mowa w art. 15 ust. 1 – 3 RODO wymagałoby niewspółmiernie dużego wysiłku, Zamawiający może żądać od osoby, której dane dotyczą, wskazania dodatkowych informacji mających w szczególności na celu sprecyzowanie nazwy lub daty zakończonego postępowania o udzielenie zamówienia. </w:t>
      </w:r>
    </w:p>
    <w:p w14:paraId="6DBFA608" w14:textId="77777777" w:rsidR="007A4784" w:rsidRPr="000275B2" w:rsidRDefault="00B505D1" w:rsidP="000275B2">
      <w:pPr>
        <w:keepLines/>
        <w:spacing w:after="0" w:line="271" w:lineRule="auto"/>
        <w:ind w:left="284"/>
        <w:jc w:val="both"/>
        <w:rPr>
          <w:sz w:val="20"/>
          <w:szCs w:val="20"/>
        </w:rPr>
      </w:pPr>
      <w:r w:rsidRPr="000275B2">
        <w:rPr>
          <w:rFonts w:eastAsia="Times New Roman"/>
          <w:b/>
          <w:bCs/>
          <w:color w:val="00000A"/>
          <w:sz w:val="20"/>
          <w:szCs w:val="20"/>
        </w:rPr>
        <w:t xml:space="preserve">− </w:t>
      </w:r>
      <w:r w:rsidRPr="000275B2">
        <w:rPr>
          <w:rFonts w:eastAsia="TimesNewRomanPSMT"/>
          <w:color w:val="000000"/>
          <w:sz w:val="20"/>
          <w:szCs w:val="20"/>
        </w:rPr>
        <w:t>na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podstawie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art.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16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RODO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prawo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do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sprostowania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Pani/Pana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danych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 xml:space="preserve">osobowych – skorzystanie przez osobę, której dane dotyczą, z uprawnienia do sprostowania lub uzupełnienia danych osobowych nie może skutkować zmianą wyniku postępowania o udzielenie zamówienia publicznego ani zmianą postanowień umowy w zakresie niezgodnym z ustawą oraz nie może naruszać integralności protokołu oraz jego załączników. </w:t>
      </w:r>
    </w:p>
    <w:p w14:paraId="6C518381" w14:textId="6857E7BD" w:rsidR="007A4784" w:rsidRPr="000275B2" w:rsidRDefault="00B505D1" w:rsidP="000275B2">
      <w:pPr>
        <w:keepLines/>
        <w:spacing w:after="0" w:line="271" w:lineRule="auto"/>
        <w:ind w:left="284"/>
        <w:jc w:val="both"/>
        <w:rPr>
          <w:sz w:val="20"/>
          <w:szCs w:val="20"/>
        </w:rPr>
      </w:pPr>
      <w:r w:rsidRPr="000275B2">
        <w:rPr>
          <w:rFonts w:eastAsia="Times New Roman"/>
          <w:b/>
          <w:bCs/>
          <w:color w:val="00000A"/>
          <w:sz w:val="20"/>
          <w:szCs w:val="20"/>
        </w:rPr>
        <w:t xml:space="preserve">− </w:t>
      </w:r>
      <w:r w:rsidRPr="000275B2">
        <w:rPr>
          <w:rFonts w:eastAsia="TimesNewRomanPSMT"/>
          <w:color w:val="000000"/>
          <w:sz w:val="20"/>
          <w:szCs w:val="20"/>
        </w:rPr>
        <w:t>na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podstawie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art.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18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RODO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prawo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żądania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od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administratora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ograniczenia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prze</w:t>
      </w:r>
      <w:r w:rsidRPr="000275B2">
        <w:rPr>
          <w:color w:val="000000"/>
          <w:sz w:val="20"/>
          <w:szCs w:val="20"/>
        </w:rPr>
        <w:softHyphen/>
        <w:t>twarzania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rFonts w:eastAsia="TimesNewRomanPSMT"/>
          <w:color w:val="000000"/>
          <w:sz w:val="20"/>
          <w:szCs w:val="20"/>
        </w:rPr>
        <w:t>danych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osobowych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z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zastrzeżeniem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przypadków,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o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których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mowa w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art.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18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ust.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2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 xml:space="preserve">RODO, wystąpienie z żądaniem </w:t>
      </w:r>
      <w:r w:rsidR="002E1B67">
        <w:rPr>
          <w:color w:val="000000"/>
          <w:sz w:val="20"/>
          <w:szCs w:val="20"/>
        </w:rPr>
        <w:br/>
      </w:r>
      <w:r w:rsidRPr="000275B2">
        <w:rPr>
          <w:color w:val="000000"/>
          <w:sz w:val="20"/>
          <w:szCs w:val="20"/>
        </w:rPr>
        <w:t xml:space="preserve">o którym mowa w art. 18 ust. 1 RODO, nie ogranicza przetwarzania danych osobowych do czasu zakończenia postępowania </w:t>
      </w:r>
      <w:r w:rsidR="00E2456A">
        <w:rPr>
          <w:color w:val="000000"/>
          <w:sz w:val="20"/>
          <w:szCs w:val="20"/>
        </w:rPr>
        <w:br/>
      </w:r>
      <w:r w:rsidRPr="000275B2">
        <w:rPr>
          <w:color w:val="000000"/>
          <w:sz w:val="20"/>
          <w:szCs w:val="20"/>
        </w:rPr>
        <w:t xml:space="preserve">o udzielenie zamówienia publicznego. </w:t>
      </w:r>
    </w:p>
    <w:p w14:paraId="0E2EDCC9" w14:textId="77777777" w:rsidR="007A4784" w:rsidRPr="000275B2" w:rsidRDefault="00B505D1" w:rsidP="000275B2">
      <w:pPr>
        <w:keepLines/>
        <w:spacing w:after="0" w:line="271" w:lineRule="auto"/>
        <w:ind w:left="284"/>
        <w:jc w:val="both"/>
        <w:rPr>
          <w:sz w:val="20"/>
          <w:szCs w:val="20"/>
        </w:rPr>
      </w:pPr>
      <w:r w:rsidRPr="000275B2">
        <w:rPr>
          <w:rFonts w:eastAsia="Times New Roman"/>
          <w:b/>
          <w:bCs/>
          <w:color w:val="00000A"/>
          <w:sz w:val="20"/>
          <w:szCs w:val="20"/>
        </w:rPr>
        <w:t xml:space="preserve">− </w:t>
      </w:r>
      <w:r w:rsidRPr="000275B2">
        <w:rPr>
          <w:rFonts w:eastAsia="TimesNewRomanPSMT"/>
          <w:color w:val="000000"/>
          <w:sz w:val="20"/>
          <w:szCs w:val="20"/>
        </w:rPr>
        <w:t>prawo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do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wniesienia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skargi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do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Prezesa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Urzędu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Ochrony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Danych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Osobowych,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gdy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uzna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Pani/Pan,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że</w:t>
      </w:r>
      <w:r w:rsidRPr="000275B2">
        <w:rPr>
          <w:rFonts w:eastAsia="Times New Roman"/>
          <w:color w:val="000000"/>
          <w:sz w:val="20"/>
          <w:szCs w:val="20"/>
        </w:rPr>
        <w:t> </w:t>
      </w:r>
      <w:r w:rsidRPr="000275B2">
        <w:rPr>
          <w:color w:val="000000"/>
          <w:sz w:val="20"/>
          <w:szCs w:val="20"/>
        </w:rPr>
        <w:t>przetwarzanie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danych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osobowych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Pani/Pana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dotyczących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narusza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przepisy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RODO;</w:t>
      </w:r>
    </w:p>
    <w:p w14:paraId="36D8B44E" w14:textId="77777777" w:rsidR="007A4784" w:rsidRPr="000275B2" w:rsidRDefault="00B505D1" w:rsidP="000275B2">
      <w:pPr>
        <w:keepLines/>
        <w:widowControl w:val="0"/>
        <w:numPr>
          <w:ilvl w:val="0"/>
          <w:numId w:val="2"/>
        </w:numPr>
        <w:spacing w:after="0" w:line="271" w:lineRule="auto"/>
        <w:ind w:left="284" w:hanging="284"/>
        <w:jc w:val="both"/>
        <w:rPr>
          <w:sz w:val="20"/>
          <w:szCs w:val="20"/>
        </w:rPr>
      </w:pPr>
      <w:r w:rsidRPr="000275B2">
        <w:rPr>
          <w:rFonts w:eastAsia="TimesNewRomanPSMT"/>
          <w:color w:val="000000"/>
          <w:sz w:val="20"/>
          <w:szCs w:val="20"/>
        </w:rPr>
        <w:t>nie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przysługuje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Pani/Panu:</w:t>
      </w:r>
    </w:p>
    <w:p w14:paraId="3289F166" w14:textId="77777777" w:rsidR="007A4784" w:rsidRPr="000275B2" w:rsidRDefault="00B505D1" w:rsidP="000275B2">
      <w:pPr>
        <w:keepLines/>
        <w:spacing w:after="0" w:line="271" w:lineRule="auto"/>
        <w:ind w:left="284"/>
        <w:jc w:val="both"/>
        <w:rPr>
          <w:sz w:val="20"/>
          <w:szCs w:val="20"/>
        </w:rPr>
      </w:pPr>
      <w:r w:rsidRPr="000275B2">
        <w:rPr>
          <w:rFonts w:eastAsia="Times New Roman"/>
          <w:b/>
          <w:bCs/>
          <w:color w:val="00000A"/>
          <w:sz w:val="20"/>
          <w:szCs w:val="20"/>
        </w:rPr>
        <w:t xml:space="preserve">− </w:t>
      </w:r>
      <w:r w:rsidRPr="000275B2">
        <w:rPr>
          <w:rFonts w:eastAsia="TimesNewRomanPSMT"/>
          <w:color w:val="000000"/>
          <w:sz w:val="20"/>
          <w:szCs w:val="20"/>
        </w:rPr>
        <w:t>w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związku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z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art.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17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ust.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3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lit.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b,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d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lub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e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RODO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prawo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do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usunięcia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danych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osobowych;</w:t>
      </w:r>
    </w:p>
    <w:p w14:paraId="70FEA075" w14:textId="77777777" w:rsidR="007A4784" w:rsidRPr="000275B2" w:rsidRDefault="00B505D1" w:rsidP="000275B2">
      <w:pPr>
        <w:keepLines/>
        <w:spacing w:after="0" w:line="271" w:lineRule="auto"/>
        <w:ind w:left="284"/>
        <w:jc w:val="both"/>
        <w:rPr>
          <w:sz w:val="20"/>
          <w:szCs w:val="20"/>
        </w:rPr>
      </w:pPr>
      <w:r w:rsidRPr="000275B2">
        <w:rPr>
          <w:rFonts w:eastAsia="Times New Roman"/>
          <w:b/>
          <w:bCs/>
          <w:color w:val="00000A"/>
          <w:sz w:val="20"/>
          <w:szCs w:val="20"/>
        </w:rPr>
        <w:lastRenderedPageBreak/>
        <w:t xml:space="preserve">− </w:t>
      </w:r>
      <w:r w:rsidRPr="000275B2">
        <w:rPr>
          <w:rFonts w:eastAsia="TimesNewRomanPSMT"/>
          <w:color w:val="000000"/>
          <w:sz w:val="20"/>
          <w:szCs w:val="20"/>
        </w:rPr>
        <w:t>prawo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do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przenoszenia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danych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osobowych,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o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którym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mowa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w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art.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20</w:t>
      </w:r>
      <w:r w:rsidRPr="000275B2">
        <w:rPr>
          <w:rFonts w:eastAsia="Times New Roman"/>
          <w:color w:val="000000"/>
          <w:sz w:val="20"/>
          <w:szCs w:val="20"/>
        </w:rPr>
        <w:t xml:space="preserve"> </w:t>
      </w:r>
      <w:r w:rsidRPr="000275B2">
        <w:rPr>
          <w:color w:val="000000"/>
          <w:sz w:val="20"/>
          <w:szCs w:val="20"/>
        </w:rPr>
        <w:t>RODO;</w:t>
      </w:r>
    </w:p>
    <w:p w14:paraId="735E9080" w14:textId="59D4B47D" w:rsidR="007A4784" w:rsidRPr="000275B2" w:rsidRDefault="00B505D1" w:rsidP="000275B2">
      <w:pPr>
        <w:keepLines/>
        <w:spacing w:after="0" w:line="271" w:lineRule="auto"/>
        <w:ind w:left="284"/>
        <w:jc w:val="both"/>
        <w:rPr>
          <w:sz w:val="20"/>
          <w:szCs w:val="20"/>
        </w:rPr>
      </w:pPr>
      <w:r w:rsidRPr="000275B2">
        <w:rPr>
          <w:rFonts w:eastAsia="Times New Roman"/>
          <w:b/>
          <w:bCs/>
          <w:color w:val="00000A"/>
          <w:sz w:val="20"/>
          <w:szCs w:val="20"/>
        </w:rPr>
        <w:t xml:space="preserve">− </w:t>
      </w:r>
      <w:r w:rsidRPr="000275B2">
        <w:rPr>
          <w:rFonts w:eastAsia="TimesNewRomanPS-BoldMT"/>
          <w:b/>
          <w:bCs/>
          <w:color w:val="000000"/>
          <w:sz w:val="20"/>
          <w:szCs w:val="20"/>
        </w:rPr>
        <w:t>na</w:t>
      </w:r>
      <w:r w:rsidRPr="000275B2">
        <w:rPr>
          <w:rFonts w:eastAsia="Times New Roman"/>
          <w:b/>
          <w:bCs/>
          <w:color w:val="000000"/>
          <w:sz w:val="20"/>
          <w:szCs w:val="20"/>
        </w:rPr>
        <w:t xml:space="preserve"> </w:t>
      </w:r>
      <w:r w:rsidRPr="000275B2">
        <w:rPr>
          <w:b/>
          <w:bCs/>
          <w:color w:val="000000"/>
          <w:sz w:val="20"/>
          <w:szCs w:val="20"/>
        </w:rPr>
        <w:t>podstawie</w:t>
      </w:r>
      <w:r w:rsidRPr="000275B2">
        <w:rPr>
          <w:rFonts w:eastAsia="Times New Roman"/>
          <w:b/>
          <w:bCs/>
          <w:color w:val="000000"/>
          <w:sz w:val="20"/>
          <w:szCs w:val="20"/>
        </w:rPr>
        <w:t xml:space="preserve"> </w:t>
      </w:r>
      <w:r w:rsidRPr="000275B2">
        <w:rPr>
          <w:b/>
          <w:bCs/>
          <w:color w:val="000000"/>
          <w:sz w:val="20"/>
          <w:szCs w:val="20"/>
        </w:rPr>
        <w:t>art.</w:t>
      </w:r>
      <w:r w:rsidRPr="000275B2">
        <w:rPr>
          <w:rFonts w:eastAsia="Times New Roman"/>
          <w:b/>
          <w:bCs/>
          <w:color w:val="000000"/>
          <w:sz w:val="20"/>
          <w:szCs w:val="20"/>
        </w:rPr>
        <w:t xml:space="preserve"> </w:t>
      </w:r>
      <w:r w:rsidRPr="000275B2">
        <w:rPr>
          <w:b/>
          <w:bCs/>
          <w:color w:val="000000"/>
          <w:sz w:val="20"/>
          <w:szCs w:val="20"/>
        </w:rPr>
        <w:t>21</w:t>
      </w:r>
      <w:r w:rsidRPr="000275B2">
        <w:rPr>
          <w:rFonts w:eastAsia="Times New Roman"/>
          <w:b/>
          <w:bCs/>
          <w:color w:val="000000"/>
          <w:sz w:val="20"/>
          <w:szCs w:val="20"/>
        </w:rPr>
        <w:t xml:space="preserve"> </w:t>
      </w:r>
      <w:r w:rsidRPr="000275B2">
        <w:rPr>
          <w:b/>
          <w:bCs/>
          <w:color w:val="000000"/>
          <w:sz w:val="20"/>
          <w:szCs w:val="20"/>
        </w:rPr>
        <w:t>RODO</w:t>
      </w:r>
      <w:r w:rsidRPr="000275B2">
        <w:rPr>
          <w:rFonts w:eastAsia="Times New Roman"/>
          <w:b/>
          <w:bCs/>
          <w:color w:val="000000"/>
          <w:sz w:val="20"/>
          <w:szCs w:val="20"/>
        </w:rPr>
        <w:t xml:space="preserve"> </w:t>
      </w:r>
      <w:r w:rsidRPr="000275B2">
        <w:rPr>
          <w:b/>
          <w:bCs/>
          <w:color w:val="000000"/>
          <w:sz w:val="20"/>
          <w:szCs w:val="20"/>
        </w:rPr>
        <w:t>prawo</w:t>
      </w:r>
      <w:r w:rsidRPr="000275B2">
        <w:rPr>
          <w:rFonts w:eastAsia="Times New Roman"/>
          <w:b/>
          <w:bCs/>
          <w:color w:val="000000"/>
          <w:sz w:val="20"/>
          <w:szCs w:val="20"/>
        </w:rPr>
        <w:t xml:space="preserve"> </w:t>
      </w:r>
      <w:r w:rsidRPr="000275B2">
        <w:rPr>
          <w:b/>
          <w:bCs/>
          <w:color w:val="000000"/>
          <w:sz w:val="20"/>
          <w:szCs w:val="20"/>
        </w:rPr>
        <w:t>sprzeciwu,</w:t>
      </w:r>
      <w:r w:rsidRPr="000275B2">
        <w:rPr>
          <w:rFonts w:eastAsia="Times New Roman"/>
          <w:b/>
          <w:bCs/>
          <w:color w:val="000000"/>
          <w:sz w:val="20"/>
          <w:szCs w:val="20"/>
        </w:rPr>
        <w:t xml:space="preserve"> </w:t>
      </w:r>
      <w:r w:rsidRPr="000275B2">
        <w:rPr>
          <w:b/>
          <w:bCs/>
          <w:color w:val="000000"/>
          <w:sz w:val="20"/>
          <w:szCs w:val="20"/>
        </w:rPr>
        <w:t>wobec</w:t>
      </w:r>
      <w:r w:rsidRPr="000275B2">
        <w:rPr>
          <w:rFonts w:eastAsia="Times New Roman"/>
          <w:b/>
          <w:bCs/>
          <w:color w:val="000000"/>
          <w:sz w:val="20"/>
          <w:szCs w:val="20"/>
        </w:rPr>
        <w:t xml:space="preserve"> </w:t>
      </w:r>
      <w:r w:rsidRPr="000275B2">
        <w:rPr>
          <w:b/>
          <w:bCs/>
          <w:color w:val="000000"/>
          <w:sz w:val="20"/>
          <w:szCs w:val="20"/>
        </w:rPr>
        <w:t>przetwarzania</w:t>
      </w:r>
      <w:r w:rsidRPr="000275B2">
        <w:rPr>
          <w:rFonts w:eastAsia="Times New Roman"/>
          <w:b/>
          <w:bCs/>
          <w:color w:val="000000"/>
          <w:sz w:val="20"/>
          <w:szCs w:val="20"/>
        </w:rPr>
        <w:t xml:space="preserve"> </w:t>
      </w:r>
      <w:r w:rsidRPr="000275B2">
        <w:rPr>
          <w:b/>
          <w:bCs/>
          <w:color w:val="000000"/>
          <w:sz w:val="20"/>
          <w:szCs w:val="20"/>
        </w:rPr>
        <w:t>danych</w:t>
      </w:r>
      <w:r w:rsidRPr="000275B2">
        <w:rPr>
          <w:rFonts w:eastAsia="Times New Roman"/>
          <w:b/>
          <w:bCs/>
          <w:color w:val="000000"/>
          <w:sz w:val="20"/>
          <w:szCs w:val="20"/>
        </w:rPr>
        <w:t xml:space="preserve"> </w:t>
      </w:r>
      <w:r w:rsidRPr="000275B2">
        <w:rPr>
          <w:b/>
          <w:bCs/>
          <w:color w:val="000000"/>
          <w:sz w:val="20"/>
          <w:szCs w:val="20"/>
        </w:rPr>
        <w:t>osobowych,</w:t>
      </w:r>
      <w:r w:rsidRPr="000275B2">
        <w:rPr>
          <w:rFonts w:eastAsia="Times New Roman"/>
          <w:b/>
          <w:bCs/>
          <w:color w:val="000000"/>
          <w:sz w:val="20"/>
          <w:szCs w:val="20"/>
        </w:rPr>
        <w:t xml:space="preserve"> </w:t>
      </w:r>
      <w:r w:rsidR="00E2456A">
        <w:rPr>
          <w:rFonts w:eastAsia="Times New Roman"/>
          <w:b/>
          <w:bCs/>
          <w:color w:val="000000"/>
          <w:sz w:val="20"/>
          <w:szCs w:val="20"/>
        </w:rPr>
        <w:br/>
      </w:r>
      <w:r w:rsidRPr="000275B2">
        <w:rPr>
          <w:b/>
          <w:bCs/>
          <w:color w:val="000000"/>
          <w:sz w:val="20"/>
          <w:szCs w:val="20"/>
        </w:rPr>
        <w:t>gdyż</w:t>
      </w:r>
      <w:r w:rsidRPr="000275B2">
        <w:rPr>
          <w:rFonts w:eastAsia="Times New Roman"/>
          <w:b/>
          <w:bCs/>
          <w:color w:val="000000"/>
          <w:sz w:val="20"/>
          <w:szCs w:val="20"/>
        </w:rPr>
        <w:t xml:space="preserve"> </w:t>
      </w:r>
      <w:r w:rsidRPr="000275B2">
        <w:rPr>
          <w:b/>
          <w:bCs/>
          <w:color w:val="000000"/>
          <w:sz w:val="20"/>
          <w:szCs w:val="20"/>
        </w:rPr>
        <w:t>podstawą</w:t>
      </w:r>
      <w:r w:rsidRPr="000275B2">
        <w:rPr>
          <w:rFonts w:eastAsia="Times New Roman"/>
          <w:b/>
          <w:bCs/>
          <w:color w:val="000000"/>
          <w:sz w:val="20"/>
          <w:szCs w:val="20"/>
        </w:rPr>
        <w:t xml:space="preserve"> </w:t>
      </w:r>
      <w:r w:rsidRPr="000275B2">
        <w:rPr>
          <w:b/>
          <w:bCs/>
          <w:color w:val="000000"/>
          <w:sz w:val="20"/>
          <w:szCs w:val="20"/>
        </w:rPr>
        <w:t>prawną</w:t>
      </w:r>
      <w:r w:rsidRPr="000275B2">
        <w:rPr>
          <w:rFonts w:eastAsia="Times New Roman"/>
          <w:b/>
          <w:bCs/>
          <w:color w:val="000000"/>
          <w:sz w:val="20"/>
          <w:szCs w:val="20"/>
        </w:rPr>
        <w:t xml:space="preserve"> </w:t>
      </w:r>
      <w:r w:rsidRPr="000275B2">
        <w:rPr>
          <w:b/>
          <w:bCs/>
          <w:color w:val="000000"/>
          <w:sz w:val="20"/>
          <w:szCs w:val="20"/>
        </w:rPr>
        <w:t>przetwarzania</w:t>
      </w:r>
      <w:r w:rsidRPr="000275B2">
        <w:rPr>
          <w:rFonts w:eastAsia="Times New Roman"/>
          <w:b/>
          <w:bCs/>
          <w:color w:val="000000"/>
          <w:sz w:val="20"/>
          <w:szCs w:val="20"/>
        </w:rPr>
        <w:t xml:space="preserve"> </w:t>
      </w:r>
      <w:r w:rsidRPr="000275B2">
        <w:rPr>
          <w:b/>
          <w:bCs/>
          <w:color w:val="000000"/>
          <w:sz w:val="20"/>
          <w:szCs w:val="20"/>
        </w:rPr>
        <w:t>Pani/Pana</w:t>
      </w:r>
      <w:r w:rsidRPr="000275B2">
        <w:rPr>
          <w:rFonts w:eastAsia="Times New Roman"/>
          <w:b/>
          <w:bCs/>
          <w:color w:val="000000"/>
          <w:sz w:val="20"/>
          <w:szCs w:val="20"/>
        </w:rPr>
        <w:t xml:space="preserve"> </w:t>
      </w:r>
      <w:r w:rsidRPr="000275B2">
        <w:rPr>
          <w:b/>
          <w:bCs/>
          <w:color w:val="000000"/>
          <w:sz w:val="20"/>
          <w:szCs w:val="20"/>
        </w:rPr>
        <w:t>danych</w:t>
      </w:r>
      <w:r w:rsidRPr="000275B2">
        <w:rPr>
          <w:rFonts w:eastAsia="Times New Roman"/>
          <w:b/>
          <w:bCs/>
          <w:color w:val="000000"/>
          <w:sz w:val="20"/>
          <w:szCs w:val="20"/>
        </w:rPr>
        <w:t xml:space="preserve"> </w:t>
      </w:r>
      <w:r w:rsidRPr="000275B2">
        <w:rPr>
          <w:b/>
          <w:bCs/>
          <w:color w:val="000000"/>
          <w:sz w:val="20"/>
          <w:szCs w:val="20"/>
        </w:rPr>
        <w:t>osobowych</w:t>
      </w:r>
      <w:r w:rsidRPr="000275B2">
        <w:rPr>
          <w:rFonts w:eastAsia="Times New Roman"/>
          <w:b/>
          <w:bCs/>
          <w:color w:val="000000"/>
          <w:sz w:val="20"/>
          <w:szCs w:val="20"/>
        </w:rPr>
        <w:t xml:space="preserve"> </w:t>
      </w:r>
      <w:r w:rsidRPr="000275B2">
        <w:rPr>
          <w:b/>
          <w:bCs/>
          <w:color w:val="000000"/>
          <w:sz w:val="20"/>
          <w:szCs w:val="20"/>
        </w:rPr>
        <w:t>jest</w:t>
      </w:r>
      <w:r w:rsidRPr="000275B2">
        <w:rPr>
          <w:sz w:val="20"/>
          <w:szCs w:val="20"/>
        </w:rPr>
        <w:t xml:space="preserve"> </w:t>
      </w:r>
      <w:r w:rsidRPr="000275B2">
        <w:rPr>
          <w:rFonts w:eastAsia="TimesNewRomanPS-BoldMT"/>
          <w:sz w:val="20"/>
          <w:szCs w:val="20"/>
        </w:rPr>
        <w:t>art.</w:t>
      </w:r>
      <w:r w:rsidRPr="000275B2">
        <w:rPr>
          <w:sz w:val="20"/>
          <w:szCs w:val="20"/>
        </w:rPr>
        <w:t xml:space="preserve"> 6 ust. 1 lit. c RODO</w:t>
      </w:r>
    </w:p>
    <w:p w14:paraId="0DDA8334" w14:textId="77777777" w:rsidR="00141319" w:rsidRDefault="00141319" w:rsidP="002E5273">
      <w:pPr>
        <w:pStyle w:val="Akapitzlist"/>
        <w:keepLines/>
        <w:spacing w:line="240" w:lineRule="auto"/>
        <w:ind w:left="357"/>
        <w:jc w:val="both"/>
        <w:rPr>
          <w:rFonts w:asciiTheme="minorHAnsi" w:hAnsiTheme="minorHAnsi" w:cstheme="minorHAnsi"/>
          <w:b/>
          <w:bCs/>
          <w:sz w:val="22"/>
        </w:rPr>
      </w:pPr>
    </w:p>
    <w:p w14:paraId="7F4B86CE" w14:textId="77777777" w:rsidR="00A85C8A" w:rsidRDefault="00A85C8A" w:rsidP="002E5273">
      <w:pPr>
        <w:pStyle w:val="Akapitzlist"/>
        <w:keepLines/>
        <w:spacing w:line="240" w:lineRule="auto"/>
        <w:ind w:left="357"/>
        <w:jc w:val="both"/>
        <w:rPr>
          <w:rFonts w:asciiTheme="minorHAnsi" w:hAnsiTheme="minorHAnsi" w:cstheme="minorHAnsi"/>
          <w:b/>
          <w:bCs/>
          <w:sz w:val="22"/>
        </w:rPr>
      </w:pPr>
    </w:p>
    <w:sectPr w:rsidR="00A85C8A" w:rsidSect="00BF01C9">
      <w:headerReference w:type="default" r:id="rId22"/>
      <w:footerReference w:type="default" r:id="rId23"/>
      <w:pgSz w:w="11906" w:h="16838"/>
      <w:pgMar w:top="1417" w:right="1417" w:bottom="426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473E09" w14:textId="77777777" w:rsidR="00600E4B" w:rsidRDefault="00600E4B">
      <w:pPr>
        <w:spacing w:after="0" w:line="240" w:lineRule="auto"/>
      </w:pPr>
      <w:r>
        <w:separator/>
      </w:r>
    </w:p>
  </w:endnote>
  <w:endnote w:type="continuationSeparator" w:id="0">
    <w:p w14:paraId="37A6C2AC" w14:textId="77777777" w:rsidR="00600E4B" w:rsidRDefault="00600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">
    <w:altName w:val="Calibri"/>
    <w:charset w:val="00"/>
    <w:family w:val="swiss"/>
    <w:pitch w:val="variable"/>
    <w:sig w:usb0="E00002FF" w:usb1="5000205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TimesNewRomanPS-BoldMT">
    <w:altName w:val="Sitka Small"/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3560557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E30E29E" w14:textId="46C1A9B9" w:rsidR="006C0C68" w:rsidRPr="00A26CA0" w:rsidRDefault="006C0C68">
        <w:pPr>
          <w:pStyle w:val="Stopka"/>
          <w:jc w:val="right"/>
          <w:rPr>
            <w:sz w:val="20"/>
            <w:szCs w:val="20"/>
          </w:rPr>
        </w:pPr>
        <w:r w:rsidRPr="00A26CA0">
          <w:rPr>
            <w:sz w:val="20"/>
            <w:szCs w:val="20"/>
          </w:rPr>
          <w:fldChar w:fldCharType="begin"/>
        </w:r>
        <w:r w:rsidRPr="00A26CA0">
          <w:rPr>
            <w:sz w:val="20"/>
            <w:szCs w:val="20"/>
          </w:rPr>
          <w:instrText>PAGE</w:instrText>
        </w:r>
        <w:r w:rsidRPr="00A26CA0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3</w:t>
        </w:r>
        <w:r w:rsidRPr="00A26CA0">
          <w:rPr>
            <w:sz w:val="20"/>
            <w:szCs w:val="20"/>
          </w:rPr>
          <w:fldChar w:fldCharType="end"/>
        </w:r>
      </w:p>
    </w:sdtContent>
  </w:sdt>
  <w:p w14:paraId="3472CF65" w14:textId="41525C17" w:rsidR="006C0C68" w:rsidRDefault="006C0C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F236EE" w14:textId="77777777" w:rsidR="00600E4B" w:rsidRDefault="00600E4B">
      <w:pPr>
        <w:spacing w:after="0" w:line="240" w:lineRule="auto"/>
      </w:pPr>
      <w:r>
        <w:separator/>
      </w:r>
    </w:p>
  </w:footnote>
  <w:footnote w:type="continuationSeparator" w:id="0">
    <w:p w14:paraId="29A314F1" w14:textId="77777777" w:rsidR="00600E4B" w:rsidRDefault="00600E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EEAE2" w14:textId="60E98823" w:rsidR="006C0C68" w:rsidRPr="000E280E" w:rsidRDefault="006C0C68" w:rsidP="00BF01C9">
    <w:pPr>
      <w:pStyle w:val="Nagwek"/>
      <w:jc w:val="center"/>
      <w:rPr>
        <w:b/>
        <w:sz w:val="16"/>
        <w:szCs w:val="16"/>
      </w:rPr>
    </w:pPr>
    <w:r w:rsidRPr="00281060">
      <w:rPr>
        <w:sz w:val="16"/>
        <w:szCs w:val="16"/>
      </w:rPr>
      <w:t xml:space="preserve">Specyfikacja Warunków Zamówienia dla </w:t>
    </w:r>
    <w:r>
      <w:rPr>
        <w:sz w:val="16"/>
        <w:szCs w:val="16"/>
      </w:rPr>
      <w:t>robót budowlanych</w:t>
    </w:r>
    <w:r w:rsidRPr="00281060">
      <w:rPr>
        <w:sz w:val="16"/>
        <w:szCs w:val="16"/>
      </w:rPr>
      <w:t>, w postępowaniu o wartości mniejszej niż próg unijny, tryb podstawowy</w:t>
    </w:r>
    <w:r>
      <w:rPr>
        <w:sz w:val="16"/>
        <w:szCs w:val="16"/>
      </w:rPr>
      <w:t xml:space="preserve"> </w:t>
    </w:r>
    <w:r>
      <w:rPr>
        <w:sz w:val="16"/>
        <w:szCs w:val="16"/>
      </w:rPr>
      <w:br/>
      <w:t>z możliwością negocjacji</w:t>
    </w:r>
    <w:r w:rsidRPr="00281060">
      <w:rPr>
        <w:sz w:val="16"/>
        <w:szCs w:val="16"/>
      </w:rPr>
      <w:t xml:space="preserve"> - </w:t>
    </w:r>
    <w:r>
      <w:rPr>
        <w:sz w:val="16"/>
        <w:szCs w:val="16"/>
      </w:rPr>
      <w:br/>
    </w:r>
    <w:r w:rsidRPr="00281060">
      <w:rPr>
        <w:sz w:val="16"/>
        <w:szCs w:val="16"/>
      </w:rPr>
      <w:t>nr spraw</w:t>
    </w:r>
    <w:r>
      <w:rPr>
        <w:sz w:val="16"/>
        <w:szCs w:val="16"/>
      </w:rPr>
      <w:t xml:space="preserve">y – </w:t>
    </w:r>
    <w:r>
      <w:rPr>
        <w:b/>
        <w:sz w:val="16"/>
        <w:szCs w:val="16"/>
      </w:rPr>
      <w:t>ZP/15/2024/</w:t>
    </w:r>
    <w:r w:rsidRPr="00876D4A">
      <w:rPr>
        <w:b/>
        <w:sz w:val="16"/>
        <w:szCs w:val="16"/>
      </w:rPr>
      <w:t>TPBN</w:t>
    </w:r>
  </w:p>
  <w:p w14:paraId="4505D584" w14:textId="77777777" w:rsidR="006C0C68" w:rsidRPr="00426CF8" w:rsidRDefault="006C0C68" w:rsidP="00BF01C9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>
      <w:rPr>
        <w:sz w:val="16"/>
        <w:szCs w:val="16"/>
        <w:u w:val="single"/>
      </w:rPr>
      <w:t>.</w:t>
    </w:r>
  </w:p>
  <w:p w14:paraId="0DCEB9E7" w14:textId="02516969" w:rsidR="006C0C68" w:rsidRDefault="006C0C68" w:rsidP="006E6B44">
    <w:pPr>
      <w:pStyle w:val="Nagwek"/>
      <w:jc w:val="center"/>
      <w:rPr>
        <w:rFonts w:asciiTheme="minorHAnsi" w:hAnsiTheme="minorHAnsi" w:cstheme="minorHAnsi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0EAE670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color w:val="auto"/>
        <w:sz w:val="20"/>
        <w:szCs w:val="20"/>
      </w:rPr>
    </w:lvl>
    <w:lvl w:ilvl="1">
      <w:start w:val="12"/>
      <w:numFmt w:val="decimal"/>
      <w:lvlText w:val="%1.%2."/>
      <w:lvlJc w:val="left"/>
      <w:pPr>
        <w:tabs>
          <w:tab w:val="num" w:pos="1032"/>
        </w:tabs>
        <w:ind w:left="1032" w:hanging="465"/>
      </w:pPr>
    </w:lvl>
    <w:lvl w:ilvl="2">
      <w:start w:val="1"/>
      <w:numFmt w:val="decimal"/>
      <w:lvlText w:val="%3)"/>
      <w:lvlJc w:val="left"/>
      <w:pPr>
        <w:tabs>
          <w:tab w:val="num" w:pos="1494"/>
        </w:tabs>
        <w:ind w:left="1494" w:hanging="360"/>
      </w:pPr>
      <w:rPr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</w:lvl>
  </w:abstractNum>
  <w:abstractNum w:abstractNumId="1" w15:restartNumberingAfterBreak="0">
    <w:nsid w:val="06371F61"/>
    <w:multiLevelType w:val="hybridMultilevel"/>
    <w:tmpl w:val="D5A6041C"/>
    <w:lvl w:ilvl="0" w:tplc="CFBE236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8E90E51"/>
    <w:multiLevelType w:val="hybridMultilevel"/>
    <w:tmpl w:val="53FA1756"/>
    <w:lvl w:ilvl="0" w:tplc="BC2EC756">
      <w:start w:val="3"/>
      <w:numFmt w:val="lowerLetter"/>
      <w:lvlText w:val="%1)"/>
      <w:lvlJc w:val="left"/>
      <w:pPr>
        <w:ind w:left="70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565D0"/>
    <w:multiLevelType w:val="multilevel"/>
    <w:tmpl w:val="4FFCE286"/>
    <w:lvl w:ilvl="0">
      <w:start w:val="1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1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11941350"/>
    <w:multiLevelType w:val="hybridMultilevel"/>
    <w:tmpl w:val="660671A8"/>
    <w:lvl w:ilvl="0" w:tplc="46127AAE">
      <w:start w:val="3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37" w:hanging="360"/>
      </w:pPr>
    </w:lvl>
    <w:lvl w:ilvl="2" w:tplc="C9D6AEC8">
      <w:start w:val="1"/>
      <w:numFmt w:val="lowerLetter"/>
      <w:lvlText w:val="%3)"/>
      <w:lvlJc w:val="left"/>
      <w:pPr>
        <w:ind w:left="2337" w:hanging="36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12544FFE"/>
    <w:multiLevelType w:val="hybridMultilevel"/>
    <w:tmpl w:val="B5E211C8"/>
    <w:lvl w:ilvl="0" w:tplc="B4C203C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2864BB9"/>
    <w:multiLevelType w:val="multilevel"/>
    <w:tmpl w:val="5C8CDED6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" w15:restartNumberingAfterBreak="0">
    <w:nsid w:val="19145663"/>
    <w:multiLevelType w:val="hybridMultilevel"/>
    <w:tmpl w:val="C9A2CB60"/>
    <w:lvl w:ilvl="0" w:tplc="34F2A78A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A957423"/>
    <w:multiLevelType w:val="multilevel"/>
    <w:tmpl w:val="9DCAE42E"/>
    <w:name w:val="WW8Num13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sz w:val="22"/>
        <w:szCs w:val="22"/>
      </w:rPr>
    </w:lvl>
    <w:lvl w:ilvl="1">
      <w:start w:val="1"/>
      <w:numFmt w:val="decimal"/>
      <w:isLgl/>
      <w:suff w:val="space"/>
      <w:lvlText w:val="%1.%2"/>
      <w:lvlJc w:val="left"/>
      <w:pPr>
        <w:ind w:left="210" w:firstLine="73"/>
      </w:pPr>
      <w:rPr>
        <w:rFonts w:hint="default"/>
        <w:b w:val="0"/>
        <w:bCs w:val="0"/>
      </w:rPr>
    </w:lvl>
    <w:lvl w:ilvl="2">
      <w:start w:val="1"/>
      <w:numFmt w:val="decimal"/>
      <w:isLgl/>
      <w:suff w:val="space"/>
      <w:lvlText w:val="%1.%2.%3"/>
      <w:lvlJc w:val="left"/>
      <w:pPr>
        <w:ind w:left="1071" w:hanging="357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211421AA"/>
    <w:multiLevelType w:val="multilevel"/>
    <w:tmpl w:val="CF0EC812"/>
    <w:lvl w:ilvl="0">
      <w:start w:val="6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sz w:val="22"/>
        <w:szCs w:val="22"/>
      </w:rPr>
    </w:lvl>
    <w:lvl w:ilvl="1">
      <w:start w:val="1"/>
      <w:numFmt w:val="decimal"/>
      <w:suff w:val="space"/>
      <w:lvlText w:val="%2."/>
      <w:lvlJc w:val="left"/>
      <w:pPr>
        <w:ind w:left="284" w:firstLine="73"/>
      </w:pPr>
      <w:rPr>
        <w:rFonts w:ascii="Times New Roman" w:eastAsia="Calibri" w:hAnsi="Times New Roman" w:cs="Times New Roman"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57" w:hanging="357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28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785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142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499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856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213" w:hanging="357"/>
      </w:pPr>
      <w:rPr>
        <w:rFonts w:hint="default"/>
      </w:rPr>
    </w:lvl>
  </w:abstractNum>
  <w:abstractNum w:abstractNumId="10" w15:restartNumberingAfterBreak="0">
    <w:nsid w:val="256123F4"/>
    <w:multiLevelType w:val="multilevel"/>
    <w:tmpl w:val="D86088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1" w15:restartNumberingAfterBreak="0">
    <w:nsid w:val="271C1438"/>
    <w:multiLevelType w:val="multilevel"/>
    <w:tmpl w:val="C9EE5F52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440"/>
      </w:pPr>
      <w:rPr>
        <w:rFonts w:hint="default"/>
      </w:rPr>
    </w:lvl>
  </w:abstractNum>
  <w:abstractNum w:abstractNumId="12" w15:restartNumberingAfterBreak="0">
    <w:nsid w:val="2738535C"/>
    <w:multiLevelType w:val="multilevel"/>
    <w:tmpl w:val="814A7D0A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337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4674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6651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8988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965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3302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5279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7616" w:hanging="1800"/>
      </w:pPr>
      <w:rPr>
        <w:b w:val="0"/>
      </w:rPr>
    </w:lvl>
  </w:abstractNum>
  <w:abstractNum w:abstractNumId="13" w15:restartNumberingAfterBreak="0">
    <w:nsid w:val="29420EE6"/>
    <w:multiLevelType w:val="multilevel"/>
    <w:tmpl w:val="6D40A4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3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08" w:hanging="1440"/>
      </w:pPr>
      <w:rPr>
        <w:rFonts w:hint="default"/>
      </w:rPr>
    </w:lvl>
  </w:abstractNum>
  <w:abstractNum w:abstractNumId="14" w15:restartNumberingAfterBreak="0">
    <w:nsid w:val="29845AF4"/>
    <w:multiLevelType w:val="hybridMultilevel"/>
    <w:tmpl w:val="08F4DA0C"/>
    <w:lvl w:ilvl="0" w:tplc="5E7C1A24">
      <w:start w:val="2"/>
      <w:numFmt w:val="lowerLetter"/>
      <w:lvlText w:val="%1)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8150FA"/>
    <w:multiLevelType w:val="multilevel"/>
    <w:tmpl w:val="CF4E7EDC"/>
    <w:lvl w:ilvl="0">
      <w:start w:val="9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bCs/>
        <w:sz w:val="22"/>
        <w:szCs w:val="22"/>
      </w:rPr>
    </w:lvl>
    <w:lvl w:ilvl="1">
      <w:start w:val="2"/>
      <w:numFmt w:val="decimal"/>
      <w:suff w:val="space"/>
      <w:lvlText w:val="%2."/>
      <w:lvlJc w:val="left"/>
      <w:pPr>
        <w:ind w:left="284" w:firstLine="73"/>
      </w:pPr>
      <w:rPr>
        <w:rFonts w:ascii="Times New Roman" w:eastAsia="Calibri" w:hAnsi="Times New Roman" w:cs="Times New Roman"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57" w:hanging="357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28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785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142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499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856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213" w:hanging="357"/>
      </w:pPr>
      <w:rPr>
        <w:rFonts w:hint="default"/>
      </w:rPr>
    </w:lvl>
  </w:abstractNum>
  <w:abstractNum w:abstractNumId="16" w15:restartNumberingAfterBreak="0">
    <w:nsid w:val="2A8B59EC"/>
    <w:multiLevelType w:val="hybridMultilevel"/>
    <w:tmpl w:val="2208DE24"/>
    <w:lvl w:ilvl="0" w:tplc="A75858A2">
      <w:start w:val="1"/>
      <w:numFmt w:val="decimal"/>
      <w:lvlText w:val="%1."/>
      <w:lvlJc w:val="left"/>
      <w:pPr>
        <w:ind w:left="120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7" w15:restartNumberingAfterBreak="0">
    <w:nsid w:val="2EDD0F32"/>
    <w:multiLevelType w:val="hybridMultilevel"/>
    <w:tmpl w:val="6F129122"/>
    <w:lvl w:ilvl="0" w:tplc="FB5A2E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1960A0D"/>
    <w:multiLevelType w:val="multilevel"/>
    <w:tmpl w:val="C73E150A"/>
    <w:lvl w:ilvl="0">
      <w:start w:val="7"/>
      <w:numFmt w:val="decimal"/>
      <w:lvlText w:val="%1."/>
      <w:lvlJc w:val="left"/>
      <w:pPr>
        <w:tabs>
          <w:tab w:val="num" w:pos="0"/>
        </w:tabs>
        <w:ind w:left="717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  <w:rPr>
        <w:rFonts w:hint="default"/>
      </w:rPr>
    </w:lvl>
  </w:abstractNum>
  <w:abstractNum w:abstractNumId="19" w15:restartNumberingAfterBreak="0">
    <w:nsid w:val="361911DD"/>
    <w:multiLevelType w:val="multilevel"/>
    <w:tmpl w:val="4D7282DC"/>
    <w:lvl w:ilvl="0">
      <w:start w:val="22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Calibri" w:hAnsi="Calibri" w:cs="Calibr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 w:hint="default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0" w15:restartNumberingAfterBreak="0">
    <w:nsid w:val="36EE1026"/>
    <w:multiLevelType w:val="hybridMultilevel"/>
    <w:tmpl w:val="D6E804EA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B5A3BF5"/>
    <w:multiLevelType w:val="multilevel"/>
    <w:tmpl w:val="4E5C8560"/>
    <w:lvl w:ilvl="0">
      <w:start w:val="18"/>
      <w:numFmt w:val="decimal"/>
      <w:lvlText w:val="%1"/>
      <w:lvlJc w:val="left"/>
      <w:pPr>
        <w:tabs>
          <w:tab w:val="num" w:pos="0"/>
        </w:tabs>
        <w:ind w:left="420" w:hanging="420"/>
      </w:pPr>
      <w:rPr>
        <w:b/>
        <w:bCs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980" w:hanging="420"/>
      </w:pPr>
      <w:rPr>
        <w:rFonts w:ascii="Times New Roman" w:eastAsia="Calibri" w:hAnsi="Times New Roman"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2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5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94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800" w:hanging="1800"/>
      </w:pPr>
      <w:rPr>
        <w:b w:val="0"/>
      </w:rPr>
    </w:lvl>
  </w:abstractNum>
  <w:abstractNum w:abstractNumId="22" w15:restartNumberingAfterBreak="0">
    <w:nsid w:val="3D547831"/>
    <w:multiLevelType w:val="multilevel"/>
    <w:tmpl w:val="2410C162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Times New Roman" w:hAnsi="Times New Roman" w:cs="Times New Roman" w:hint="default"/>
        <w:b w:val="0"/>
        <w:bCs/>
        <w:sz w:val="20"/>
        <w:szCs w:val="20"/>
      </w:rPr>
    </w:lvl>
    <w:lvl w:ilvl="1">
      <w:start w:val="1"/>
      <w:numFmt w:val="decimal"/>
      <w:suff w:val="space"/>
      <w:lvlText w:val="%2."/>
      <w:lvlJc w:val="left"/>
      <w:pPr>
        <w:tabs>
          <w:tab w:val="num" w:pos="0"/>
        </w:tabs>
        <w:ind w:left="284" w:firstLine="73"/>
      </w:pPr>
      <w:rPr>
        <w:rFonts w:ascii="Times New Roman" w:eastAsia="Calibri" w:hAnsi="Times New Roman" w:cs="Times New Roman"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57" w:hanging="357"/>
      </w:pPr>
      <w:rPr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28" w:hanging="357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785" w:hanging="357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142" w:hanging="357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499" w:hanging="357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856" w:hanging="357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213" w:hanging="357"/>
      </w:pPr>
    </w:lvl>
  </w:abstractNum>
  <w:abstractNum w:abstractNumId="23" w15:restartNumberingAfterBreak="0">
    <w:nsid w:val="40523FA1"/>
    <w:multiLevelType w:val="hybridMultilevel"/>
    <w:tmpl w:val="46AA519A"/>
    <w:lvl w:ilvl="0" w:tplc="3EA0E0EC">
      <w:start w:val="1"/>
      <w:numFmt w:val="lowerLetter"/>
      <w:lvlText w:val="%1)"/>
      <w:lvlJc w:val="left"/>
      <w:pPr>
        <w:ind w:left="164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366" w:hanging="360"/>
      </w:pPr>
    </w:lvl>
    <w:lvl w:ilvl="2" w:tplc="0415001B" w:tentative="1">
      <w:start w:val="1"/>
      <w:numFmt w:val="lowerRoman"/>
      <w:lvlText w:val="%3."/>
      <w:lvlJc w:val="right"/>
      <w:pPr>
        <w:ind w:left="3086" w:hanging="180"/>
      </w:pPr>
    </w:lvl>
    <w:lvl w:ilvl="3" w:tplc="0415000F" w:tentative="1">
      <w:start w:val="1"/>
      <w:numFmt w:val="decimal"/>
      <w:lvlText w:val="%4."/>
      <w:lvlJc w:val="left"/>
      <w:pPr>
        <w:ind w:left="3806" w:hanging="360"/>
      </w:pPr>
    </w:lvl>
    <w:lvl w:ilvl="4" w:tplc="04150019" w:tentative="1">
      <w:start w:val="1"/>
      <w:numFmt w:val="lowerLetter"/>
      <w:lvlText w:val="%5."/>
      <w:lvlJc w:val="left"/>
      <w:pPr>
        <w:ind w:left="4526" w:hanging="360"/>
      </w:pPr>
    </w:lvl>
    <w:lvl w:ilvl="5" w:tplc="0415001B" w:tentative="1">
      <w:start w:val="1"/>
      <w:numFmt w:val="lowerRoman"/>
      <w:lvlText w:val="%6."/>
      <w:lvlJc w:val="right"/>
      <w:pPr>
        <w:ind w:left="5246" w:hanging="180"/>
      </w:pPr>
    </w:lvl>
    <w:lvl w:ilvl="6" w:tplc="0415000F" w:tentative="1">
      <w:start w:val="1"/>
      <w:numFmt w:val="decimal"/>
      <w:lvlText w:val="%7."/>
      <w:lvlJc w:val="left"/>
      <w:pPr>
        <w:ind w:left="5966" w:hanging="360"/>
      </w:pPr>
    </w:lvl>
    <w:lvl w:ilvl="7" w:tplc="04150019" w:tentative="1">
      <w:start w:val="1"/>
      <w:numFmt w:val="lowerLetter"/>
      <w:lvlText w:val="%8."/>
      <w:lvlJc w:val="left"/>
      <w:pPr>
        <w:ind w:left="6686" w:hanging="360"/>
      </w:pPr>
    </w:lvl>
    <w:lvl w:ilvl="8" w:tplc="0415001B" w:tentative="1">
      <w:start w:val="1"/>
      <w:numFmt w:val="lowerRoman"/>
      <w:lvlText w:val="%9."/>
      <w:lvlJc w:val="right"/>
      <w:pPr>
        <w:ind w:left="7406" w:hanging="180"/>
      </w:pPr>
    </w:lvl>
  </w:abstractNum>
  <w:abstractNum w:abstractNumId="24" w15:restartNumberingAfterBreak="0">
    <w:nsid w:val="41E661BB"/>
    <w:multiLevelType w:val="multilevel"/>
    <w:tmpl w:val="B5E6AB7E"/>
    <w:lvl w:ilvl="0">
      <w:start w:val="22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Calibri" w:hAnsi="Calibri" w:cs="Calibri" w:hint="default"/>
        <w:sz w:val="22"/>
        <w:szCs w:val="22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 w:hint="default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5" w15:restartNumberingAfterBreak="0">
    <w:nsid w:val="4A277346"/>
    <w:multiLevelType w:val="hybridMultilevel"/>
    <w:tmpl w:val="993C2CCE"/>
    <w:name w:val="WW8Num194"/>
    <w:lvl w:ilvl="0" w:tplc="8F842A0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A3C2C8E"/>
    <w:multiLevelType w:val="multilevel"/>
    <w:tmpl w:val="23DC02EC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1778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55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974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75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17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94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36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784" w:hanging="1440"/>
      </w:pPr>
    </w:lvl>
  </w:abstractNum>
  <w:abstractNum w:abstractNumId="27" w15:restartNumberingAfterBreak="0">
    <w:nsid w:val="4AA15042"/>
    <w:multiLevelType w:val="hybridMultilevel"/>
    <w:tmpl w:val="8AF0813A"/>
    <w:lvl w:ilvl="0" w:tplc="369081E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2F70482"/>
    <w:multiLevelType w:val="hybridMultilevel"/>
    <w:tmpl w:val="2C262782"/>
    <w:lvl w:ilvl="0" w:tplc="00FABFA8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46B65C8"/>
    <w:multiLevelType w:val="multilevel"/>
    <w:tmpl w:val="59FC9600"/>
    <w:lvl w:ilvl="0">
      <w:start w:val="8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5514292B"/>
    <w:multiLevelType w:val="hybridMultilevel"/>
    <w:tmpl w:val="04D8124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5153C18"/>
    <w:multiLevelType w:val="hybridMultilevel"/>
    <w:tmpl w:val="F5ECE6FC"/>
    <w:lvl w:ilvl="0" w:tplc="DC2AE9B8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55C366B8"/>
    <w:multiLevelType w:val="hybridMultilevel"/>
    <w:tmpl w:val="228E2AEC"/>
    <w:lvl w:ilvl="0" w:tplc="04150017">
      <w:start w:val="1"/>
      <w:numFmt w:val="lowerLetter"/>
      <w:lvlText w:val="%1)"/>
      <w:lvlJc w:val="left"/>
      <w:pPr>
        <w:ind w:left="70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3" w15:restartNumberingAfterBreak="0">
    <w:nsid w:val="577D1A0F"/>
    <w:multiLevelType w:val="multilevel"/>
    <w:tmpl w:val="D26AECD6"/>
    <w:lvl w:ilvl="0">
      <w:start w:val="1"/>
      <w:numFmt w:val="decimal"/>
      <w:lvlText w:val="%1."/>
      <w:lvlJc w:val="left"/>
      <w:pPr>
        <w:tabs>
          <w:tab w:val="num" w:pos="0"/>
        </w:tabs>
        <w:ind w:left="717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</w:lvl>
  </w:abstractNum>
  <w:abstractNum w:abstractNumId="34" w15:restartNumberingAfterBreak="0">
    <w:nsid w:val="6144318F"/>
    <w:multiLevelType w:val="multilevel"/>
    <w:tmpl w:val="38149E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0" w:hanging="1440"/>
      </w:pPr>
      <w:rPr>
        <w:rFonts w:hint="default"/>
      </w:rPr>
    </w:lvl>
  </w:abstractNum>
  <w:abstractNum w:abstractNumId="35" w15:restartNumberingAfterBreak="0">
    <w:nsid w:val="6347656E"/>
    <w:multiLevelType w:val="multilevel"/>
    <w:tmpl w:val="DE3C4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6" w15:restartNumberingAfterBreak="0">
    <w:nsid w:val="67590177"/>
    <w:multiLevelType w:val="hybridMultilevel"/>
    <w:tmpl w:val="4C62A884"/>
    <w:lvl w:ilvl="0" w:tplc="0584ED2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9C74195"/>
    <w:multiLevelType w:val="multilevel"/>
    <w:tmpl w:val="13DC372C"/>
    <w:lvl w:ilvl="0">
      <w:start w:val="6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506" w:hanging="108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  <w:i w:val="0"/>
      </w:rPr>
    </w:lvl>
  </w:abstractNum>
  <w:abstractNum w:abstractNumId="38" w15:restartNumberingAfterBreak="0">
    <w:nsid w:val="6AA2297D"/>
    <w:multiLevelType w:val="hybridMultilevel"/>
    <w:tmpl w:val="6A0E19D0"/>
    <w:lvl w:ilvl="0" w:tplc="AEC07E76">
      <w:start w:val="1"/>
      <w:numFmt w:val="decimal"/>
      <w:lvlText w:val="%1."/>
      <w:lvlJc w:val="left"/>
      <w:pPr>
        <w:ind w:left="1437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7507C3"/>
    <w:multiLevelType w:val="multilevel"/>
    <w:tmpl w:val="E7D80B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6"/>
        <w:szCs w:val="26"/>
      </w:rPr>
    </w:lvl>
    <w:lvl w:ilvl="1">
      <w:start w:val="1"/>
      <w:numFmt w:val="decimal"/>
      <w:lvlText w:val="%1.%2"/>
      <w:lvlJc w:val="left"/>
      <w:pPr>
        <w:tabs>
          <w:tab w:val="num" w:pos="371"/>
        </w:tabs>
        <w:ind w:left="371" w:hanging="360"/>
      </w:pPr>
    </w:lvl>
    <w:lvl w:ilvl="2">
      <w:start w:val="1"/>
      <w:numFmt w:val="decimal"/>
      <w:lvlText w:val="%1.%2.%3"/>
      <w:lvlJc w:val="left"/>
      <w:pPr>
        <w:tabs>
          <w:tab w:val="num" w:pos="742"/>
        </w:tabs>
        <w:ind w:left="742" w:hanging="720"/>
      </w:pPr>
    </w:lvl>
    <w:lvl w:ilvl="3">
      <w:start w:val="1"/>
      <w:numFmt w:val="decimal"/>
      <w:lvlText w:val="%1.%2.%3.%4"/>
      <w:lvlJc w:val="left"/>
      <w:pPr>
        <w:tabs>
          <w:tab w:val="num" w:pos="753"/>
        </w:tabs>
        <w:ind w:left="753" w:hanging="720"/>
      </w:pPr>
    </w:lvl>
    <w:lvl w:ilvl="4">
      <w:start w:val="1"/>
      <w:numFmt w:val="decimal"/>
      <w:lvlText w:val="%1.%2.%3.%4.%5"/>
      <w:lvlJc w:val="left"/>
      <w:pPr>
        <w:tabs>
          <w:tab w:val="num" w:pos="1124"/>
        </w:tabs>
        <w:ind w:left="1124" w:hanging="1080"/>
      </w:pPr>
    </w:lvl>
    <w:lvl w:ilvl="5">
      <w:start w:val="1"/>
      <w:numFmt w:val="decimal"/>
      <w:lvlText w:val="%1.%2.%3.%4.%5.%6"/>
      <w:lvlJc w:val="left"/>
      <w:pPr>
        <w:tabs>
          <w:tab w:val="num" w:pos="1135"/>
        </w:tabs>
        <w:ind w:left="1135" w:hanging="1080"/>
      </w:pPr>
    </w:lvl>
    <w:lvl w:ilvl="6">
      <w:start w:val="1"/>
      <w:numFmt w:val="decimal"/>
      <w:lvlText w:val="%1.%2.%3.%4.%5.%6.%7"/>
      <w:lvlJc w:val="left"/>
      <w:pPr>
        <w:tabs>
          <w:tab w:val="num" w:pos="1506"/>
        </w:tabs>
        <w:ind w:left="150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517"/>
        </w:tabs>
        <w:ind w:left="151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88"/>
        </w:tabs>
        <w:ind w:left="1888" w:hanging="1800"/>
      </w:pPr>
    </w:lvl>
  </w:abstractNum>
  <w:abstractNum w:abstractNumId="40" w15:restartNumberingAfterBreak="0">
    <w:nsid w:val="6D423B74"/>
    <w:multiLevelType w:val="hybridMultilevel"/>
    <w:tmpl w:val="93861024"/>
    <w:lvl w:ilvl="0" w:tplc="568A588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58D6D45"/>
    <w:multiLevelType w:val="hybridMultilevel"/>
    <w:tmpl w:val="0FD4ABA0"/>
    <w:lvl w:ilvl="0" w:tplc="A0DC8F1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5DB20CE"/>
    <w:multiLevelType w:val="hybridMultilevel"/>
    <w:tmpl w:val="750A81B8"/>
    <w:lvl w:ilvl="0" w:tplc="CBD40C48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5DC5112"/>
    <w:multiLevelType w:val="multilevel"/>
    <w:tmpl w:val="DA5A3458"/>
    <w:lvl w:ilvl="0">
      <w:start w:val="13"/>
      <w:numFmt w:val="decimal"/>
      <w:lvlText w:val="%1"/>
      <w:lvlJc w:val="left"/>
      <w:pPr>
        <w:tabs>
          <w:tab w:val="num" w:pos="0"/>
        </w:tabs>
        <w:ind w:left="420" w:hanging="420"/>
      </w:pPr>
      <w:rPr>
        <w:rFonts w:eastAsia="Calibri"/>
        <w:b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77" w:hanging="420"/>
      </w:pPr>
      <w:rPr>
        <w:rFonts w:ascii="Times New Roman" w:eastAsia="Calibri" w:hAnsi="Times New Roman"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34" w:hanging="720"/>
      </w:pPr>
      <w:rPr>
        <w:rFonts w:eastAsia="Calibri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91" w:hanging="720"/>
      </w:pPr>
      <w:rPr>
        <w:rFonts w:eastAsia="Calibri"/>
        <w:b w:val="0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08" w:hanging="1080"/>
      </w:pPr>
      <w:rPr>
        <w:rFonts w:eastAsia="Calibri"/>
        <w:b w:val="0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65" w:hanging="1080"/>
      </w:pPr>
      <w:rPr>
        <w:rFonts w:eastAsia="Calibri"/>
        <w:b w:val="0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582" w:hanging="1440"/>
      </w:pPr>
      <w:rPr>
        <w:rFonts w:eastAsia="Calibri"/>
        <w:b w:val="0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39" w:hanging="1440"/>
      </w:pPr>
      <w:rPr>
        <w:rFonts w:eastAsia="Calibri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56" w:hanging="1800"/>
      </w:pPr>
      <w:rPr>
        <w:rFonts w:eastAsia="Calibri"/>
        <w:b w:val="0"/>
        <w:color w:val="auto"/>
      </w:rPr>
    </w:lvl>
  </w:abstractNum>
  <w:abstractNum w:abstractNumId="44" w15:restartNumberingAfterBreak="0">
    <w:nsid w:val="7B2643F5"/>
    <w:multiLevelType w:val="hybridMultilevel"/>
    <w:tmpl w:val="9ECEB1E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B8D148E"/>
    <w:multiLevelType w:val="hybridMultilevel"/>
    <w:tmpl w:val="9728402A"/>
    <w:styleLink w:val="Zaimportowanystyl1"/>
    <w:lvl w:ilvl="0" w:tplc="D718529C">
      <w:start w:val="1"/>
      <w:numFmt w:val="decimal"/>
      <w:lvlText w:val="%1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ind w:left="941" w:hanging="233"/>
      </w:pPr>
      <w:rPr>
        <w:rFonts w:ascii="Candara" w:eastAsia="Arial Unicode MS" w:hAnsi="Candara" w:cs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D1CD93E">
      <w:start w:val="1"/>
      <w:numFmt w:val="decimal"/>
      <w:lvlText w:val="%2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ind w:left="977" w:hanging="2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1F4440A">
      <w:start w:val="1"/>
      <w:numFmt w:val="decimal"/>
      <w:lvlText w:val="%3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ind w:left="1697" w:hanging="2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39A14FC">
      <w:start w:val="1"/>
      <w:numFmt w:val="decimal"/>
      <w:lvlText w:val="%4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ind w:left="2417" w:hanging="2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E0AD928">
      <w:start w:val="1"/>
      <w:numFmt w:val="decimal"/>
      <w:lvlText w:val="%5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ind w:left="3137" w:hanging="2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51C36A0">
      <w:start w:val="1"/>
      <w:numFmt w:val="decimal"/>
      <w:lvlText w:val="%6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ind w:left="3857" w:hanging="2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63EE9EE">
      <w:start w:val="1"/>
      <w:numFmt w:val="decimal"/>
      <w:lvlText w:val="%7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ind w:left="4577" w:hanging="2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39A43A8">
      <w:start w:val="1"/>
      <w:numFmt w:val="decimal"/>
      <w:lvlText w:val="%8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ind w:left="5297" w:hanging="2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3DA7FBE">
      <w:start w:val="1"/>
      <w:numFmt w:val="decimal"/>
      <w:lvlText w:val="%9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ind w:left="6017" w:hanging="2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6" w15:restartNumberingAfterBreak="0">
    <w:nsid w:val="7F5959FF"/>
    <w:multiLevelType w:val="multilevel"/>
    <w:tmpl w:val="5874E538"/>
    <w:styleLink w:val="Styl1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Ubuntu" w:eastAsia="Times New Roman" w:hAnsi="Ubuntu" w:cs="Arial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2"/>
  </w:num>
  <w:num w:numId="2">
    <w:abstractNumId w:val="39"/>
  </w:num>
  <w:num w:numId="3">
    <w:abstractNumId w:val="43"/>
  </w:num>
  <w:num w:numId="4">
    <w:abstractNumId w:val="21"/>
  </w:num>
  <w:num w:numId="5">
    <w:abstractNumId w:val="33"/>
  </w:num>
  <w:num w:numId="6">
    <w:abstractNumId w:val="29"/>
  </w:num>
  <w:num w:numId="7">
    <w:abstractNumId w:val="12"/>
  </w:num>
  <w:num w:numId="8">
    <w:abstractNumId w:val="26"/>
  </w:num>
  <w:num w:numId="9">
    <w:abstractNumId w:val="19"/>
  </w:num>
  <w:num w:numId="10">
    <w:abstractNumId w:val="11"/>
  </w:num>
  <w:num w:numId="11">
    <w:abstractNumId w:val="9"/>
  </w:num>
  <w:num w:numId="12">
    <w:abstractNumId w:val="45"/>
  </w:num>
  <w:num w:numId="13">
    <w:abstractNumId w:val="46"/>
  </w:num>
  <w:num w:numId="14">
    <w:abstractNumId w:val="18"/>
  </w:num>
  <w:num w:numId="15">
    <w:abstractNumId w:val="13"/>
  </w:num>
  <w:num w:numId="16">
    <w:abstractNumId w:val="23"/>
  </w:num>
  <w:num w:numId="17">
    <w:abstractNumId w:val="6"/>
  </w:num>
  <w:num w:numId="18">
    <w:abstractNumId w:val="16"/>
  </w:num>
  <w:num w:numId="19">
    <w:abstractNumId w:val="20"/>
  </w:num>
  <w:num w:numId="20">
    <w:abstractNumId w:val="4"/>
  </w:num>
  <w:num w:numId="21">
    <w:abstractNumId w:val="30"/>
  </w:num>
  <w:num w:numId="22">
    <w:abstractNumId w:val="38"/>
  </w:num>
  <w:num w:numId="23">
    <w:abstractNumId w:val="0"/>
  </w:num>
  <w:num w:numId="24">
    <w:abstractNumId w:val="15"/>
  </w:num>
  <w:num w:numId="25">
    <w:abstractNumId w:val="44"/>
  </w:num>
  <w:num w:numId="26">
    <w:abstractNumId w:val="32"/>
  </w:num>
  <w:num w:numId="27">
    <w:abstractNumId w:val="7"/>
  </w:num>
  <w:num w:numId="28">
    <w:abstractNumId w:val="17"/>
  </w:num>
  <w:num w:numId="29">
    <w:abstractNumId w:val="10"/>
  </w:num>
  <w:num w:numId="30">
    <w:abstractNumId w:val="27"/>
  </w:num>
  <w:num w:numId="31">
    <w:abstractNumId w:val="1"/>
  </w:num>
  <w:num w:numId="32">
    <w:abstractNumId w:val="14"/>
  </w:num>
  <w:num w:numId="33">
    <w:abstractNumId w:val="31"/>
  </w:num>
  <w:num w:numId="34">
    <w:abstractNumId w:val="3"/>
  </w:num>
  <w:num w:numId="35">
    <w:abstractNumId w:val="40"/>
  </w:num>
  <w:num w:numId="36">
    <w:abstractNumId w:val="24"/>
  </w:num>
  <w:num w:numId="37">
    <w:abstractNumId w:val="5"/>
  </w:num>
  <w:num w:numId="38">
    <w:abstractNumId w:val="41"/>
  </w:num>
  <w:num w:numId="39">
    <w:abstractNumId w:val="37"/>
  </w:num>
  <w:num w:numId="40">
    <w:abstractNumId w:val="28"/>
  </w:num>
  <w:num w:numId="41">
    <w:abstractNumId w:val="42"/>
  </w:num>
  <w:num w:numId="42">
    <w:abstractNumId w:val="36"/>
  </w:num>
  <w:num w:numId="43">
    <w:abstractNumId w:val="2"/>
  </w:num>
  <w:num w:numId="44">
    <w:abstractNumId w:val="34"/>
  </w:num>
  <w:num w:numId="45">
    <w:abstractNumId w:val="35"/>
  </w:num>
  <w:num w:numId="4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amian Lis">
    <w15:presenceInfo w15:providerId="None" w15:userId="Damian Li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784"/>
    <w:rsid w:val="00000FB5"/>
    <w:rsid w:val="0000193F"/>
    <w:rsid w:val="00001DA2"/>
    <w:rsid w:val="0000428F"/>
    <w:rsid w:val="00004427"/>
    <w:rsid w:val="0000553D"/>
    <w:rsid w:val="00015A73"/>
    <w:rsid w:val="000165DB"/>
    <w:rsid w:val="00022E9D"/>
    <w:rsid w:val="000275B2"/>
    <w:rsid w:val="000305D0"/>
    <w:rsid w:val="00034BD1"/>
    <w:rsid w:val="00037192"/>
    <w:rsid w:val="00044386"/>
    <w:rsid w:val="00045A84"/>
    <w:rsid w:val="00045F7F"/>
    <w:rsid w:val="00050006"/>
    <w:rsid w:val="00052C64"/>
    <w:rsid w:val="0005585B"/>
    <w:rsid w:val="0005601D"/>
    <w:rsid w:val="00063C46"/>
    <w:rsid w:val="00064568"/>
    <w:rsid w:val="0006488A"/>
    <w:rsid w:val="00065DFA"/>
    <w:rsid w:val="0006677F"/>
    <w:rsid w:val="00067A1F"/>
    <w:rsid w:val="00073A29"/>
    <w:rsid w:val="000752AF"/>
    <w:rsid w:val="00075DEA"/>
    <w:rsid w:val="000779D3"/>
    <w:rsid w:val="00077ADF"/>
    <w:rsid w:val="00081534"/>
    <w:rsid w:val="00083F0A"/>
    <w:rsid w:val="00084395"/>
    <w:rsid w:val="00085167"/>
    <w:rsid w:val="00085E1A"/>
    <w:rsid w:val="00086884"/>
    <w:rsid w:val="000B0B35"/>
    <w:rsid w:val="000B1133"/>
    <w:rsid w:val="000B2B86"/>
    <w:rsid w:val="000B2C07"/>
    <w:rsid w:val="000B365E"/>
    <w:rsid w:val="000B38C7"/>
    <w:rsid w:val="000B3D81"/>
    <w:rsid w:val="000B7B55"/>
    <w:rsid w:val="000C095C"/>
    <w:rsid w:val="000C3258"/>
    <w:rsid w:val="000C7DE5"/>
    <w:rsid w:val="000D1C7E"/>
    <w:rsid w:val="000D3CFB"/>
    <w:rsid w:val="000D45E2"/>
    <w:rsid w:val="000D501A"/>
    <w:rsid w:val="000D5636"/>
    <w:rsid w:val="000E7CA2"/>
    <w:rsid w:val="000F0CE5"/>
    <w:rsid w:val="000F4AE7"/>
    <w:rsid w:val="000F4C94"/>
    <w:rsid w:val="000F6C95"/>
    <w:rsid w:val="00104D49"/>
    <w:rsid w:val="00106E4F"/>
    <w:rsid w:val="00110A1B"/>
    <w:rsid w:val="00117708"/>
    <w:rsid w:val="001178FA"/>
    <w:rsid w:val="0013311C"/>
    <w:rsid w:val="001365DD"/>
    <w:rsid w:val="0014061C"/>
    <w:rsid w:val="00141319"/>
    <w:rsid w:val="00145E31"/>
    <w:rsid w:val="00145F40"/>
    <w:rsid w:val="001509F6"/>
    <w:rsid w:val="001551D1"/>
    <w:rsid w:val="00157498"/>
    <w:rsid w:val="0016220B"/>
    <w:rsid w:val="001622B5"/>
    <w:rsid w:val="001640D4"/>
    <w:rsid w:val="00164795"/>
    <w:rsid w:val="00164DE8"/>
    <w:rsid w:val="00166025"/>
    <w:rsid w:val="00166202"/>
    <w:rsid w:val="0017128F"/>
    <w:rsid w:val="00172008"/>
    <w:rsid w:val="0017367D"/>
    <w:rsid w:val="001770F5"/>
    <w:rsid w:val="00180D2B"/>
    <w:rsid w:val="00181DC1"/>
    <w:rsid w:val="00182541"/>
    <w:rsid w:val="00184E74"/>
    <w:rsid w:val="0018647F"/>
    <w:rsid w:val="0018695A"/>
    <w:rsid w:val="00190039"/>
    <w:rsid w:val="00190AE9"/>
    <w:rsid w:val="00191872"/>
    <w:rsid w:val="0019206E"/>
    <w:rsid w:val="001920FE"/>
    <w:rsid w:val="00192B74"/>
    <w:rsid w:val="00192E6D"/>
    <w:rsid w:val="00195133"/>
    <w:rsid w:val="00195878"/>
    <w:rsid w:val="0019591F"/>
    <w:rsid w:val="00196E73"/>
    <w:rsid w:val="0019759D"/>
    <w:rsid w:val="001975E2"/>
    <w:rsid w:val="001B1F28"/>
    <w:rsid w:val="001B6CBA"/>
    <w:rsid w:val="001C636D"/>
    <w:rsid w:val="001C74A4"/>
    <w:rsid w:val="001D0220"/>
    <w:rsid w:val="001D034E"/>
    <w:rsid w:val="001D1C71"/>
    <w:rsid w:val="001D2C70"/>
    <w:rsid w:val="001D3748"/>
    <w:rsid w:val="001D3D74"/>
    <w:rsid w:val="001D45A4"/>
    <w:rsid w:val="001D6B26"/>
    <w:rsid w:val="001E04FE"/>
    <w:rsid w:val="001E18C3"/>
    <w:rsid w:val="001E21DC"/>
    <w:rsid w:val="001E2591"/>
    <w:rsid w:val="001E2DC5"/>
    <w:rsid w:val="001E4221"/>
    <w:rsid w:val="001E5F62"/>
    <w:rsid w:val="001E6C26"/>
    <w:rsid w:val="001F0FAC"/>
    <w:rsid w:val="001F1880"/>
    <w:rsid w:val="001F2586"/>
    <w:rsid w:val="001F3357"/>
    <w:rsid w:val="001F7602"/>
    <w:rsid w:val="00200846"/>
    <w:rsid w:val="00202C1B"/>
    <w:rsid w:val="002079B9"/>
    <w:rsid w:val="002112C4"/>
    <w:rsid w:val="00212569"/>
    <w:rsid w:val="002140D1"/>
    <w:rsid w:val="0021515C"/>
    <w:rsid w:val="002161D2"/>
    <w:rsid w:val="002168DC"/>
    <w:rsid w:val="00220135"/>
    <w:rsid w:val="0022319B"/>
    <w:rsid w:val="0022341B"/>
    <w:rsid w:val="00223C54"/>
    <w:rsid w:val="00227B43"/>
    <w:rsid w:val="00231AE9"/>
    <w:rsid w:val="00234F44"/>
    <w:rsid w:val="00235A07"/>
    <w:rsid w:val="00237ED4"/>
    <w:rsid w:val="0024230F"/>
    <w:rsid w:val="00244AB8"/>
    <w:rsid w:val="00245612"/>
    <w:rsid w:val="002472D5"/>
    <w:rsid w:val="00250A95"/>
    <w:rsid w:val="00251190"/>
    <w:rsid w:val="00251695"/>
    <w:rsid w:val="00251CF7"/>
    <w:rsid w:val="00252630"/>
    <w:rsid w:val="002527D8"/>
    <w:rsid w:val="00253630"/>
    <w:rsid w:val="00255DA5"/>
    <w:rsid w:val="002615DA"/>
    <w:rsid w:val="00266512"/>
    <w:rsid w:val="00270BE7"/>
    <w:rsid w:val="00271A99"/>
    <w:rsid w:val="0027264C"/>
    <w:rsid w:val="00272BD4"/>
    <w:rsid w:val="00272EE0"/>
    <w:rsid w:val="00273011"/>
    <w:rsid w:val="0027340F"/>
    <w:rsid w:val="00274B18"/>
    <w:rsid w:val="00275949"/>
    <w:rsid w:val="00276FBD"/>
    <w:rsid w:val="00277018"/>
    <w:rsid w:val="00287A55"/>
    <w:rsid w:val="002922E6"/>
    <w:rsid w:val="00292CCA"/>
    <w:rsid w:val="00293CAE"/>
    <w:rsid w:val="00294D40"/>
    <w:rsid w:val="00296735"/>
    <w:rsid w:val="002A274D"/>
    <w:rsid w:val="002A4E55"/>
    <w:rsid w:val="002A55DB"/>
    <w:rsid w:val="002B0EBD"/>
    <w:rsid w:val="002B1006"/>
    <w:rsid w:val="002B1AC9"/>
    <w:rsid w:val="002B67E8"/>
    <w:rsid w:val="002B7EF9"/>
    <w:rsid w:val="002C0EA7"/>
    <w:rsid w:val="002C63F3"/>
    <w:rsid w:val="002C7719"/>
    <w:rsid w:val="002E1B67"/>
    <w:rsid w:val="002E2617"/>
    <w:rsid w:val="002E3CC7"/>
    <w:rsid w:val="002E5273"/>
    <w:rsid w:val="002E6E74"/>
    <w:rsid w:val="002E7412"/>
    <w:rsid w:val="002F16B9"/>
    <w:rsid w:val="002F1C42"/>
    <w:rsid w:val="002F2666"/>
    <w:rsid w:val="002F6C93"/>
    <w:rsid w:val="00300C9E"/>
    <w:rsid w:val="00301BAD"/>
    <w:rsid w:val="00312ED8"/>
    <w:rsid w:val="003146C5"/>
    <w:rsid w:val="00321034"/>
    <w:rsid w:val="00327607"/>
    <w:rsid w:val="0033035E"/>
    <w:rsid w:val="00331E47"/>
    <w:rsid w:val="00333FA5"/>
    <w:rsid w:val="00340ACE"/>
    <w:rsid w:val="00341607"/>
    <w:rsid w:val="00342F0B"/>
    <w:rsid w:val="003437DF"/>
    <w:rsid w:val="00344B65"/>
    <w:rsid w:val="00345A6D"/>
    <w:rsid w:val="00346368"/>
    <w:rsid w:val="00351758"/>
    <w:rsid w:val="00351DD1"/>
    <w:rsid w:val="00353507"/>
    <w:rsid w:val="003543F7"/>
    <w:rsid w:val="00364C98"/>
    <w:rsid w:val="003722F4"/>
    <w:rsid w:val="00373CF8"/>
    <w:rsid w:val="00374504"/>
    <w:rsid w:val="00374617"/>
    <w:rsid w:val="0037681C"/>
    <w:rsid w:val="00377561"/>
    <w:rsid w:val="00382957"/>
    <w:rsid w:val="00383220"/>
    <w:rsid w:val="0038744E"/>
    <w:rsid w:val="0039022A"/>
    <w:rsid w:val="00390406"/>
    <w:rsid w:val="00390A86"/>
    <w:rsid w:val="00392B95"/>
    <w:rsid w:val="00393A89"/>
    <w:rsid w:val="00393CB3"/>
    <w:rsid w:val="00396974"/>
    <w:rsid w:val="003A0628"/>
    <w:rsid w:val="003A2327"/>
    <w:rsid w:val="003A2A40"/>
    <w:rsid w:val="003A7E6C"/>
    <w:rsid w:val="003B0BE5"/>
    <w:rsid w:val="003B270D"/>
    <w:rsid w:val="003B2E15"/>
    <w:rsid w:val="003B43F7"/>
    <w:rsid w:val="003B7FCE"/>
    <w:rsid w:val="003C32E9"/>
    <w:rsid w:val="003D0885"/>
    <w:rsid w:val="003D24EE"/>
    <w:rsid w:val="003D3403"/>
    <w:rsid w:val="003D548D"/>
    <w:rsid w:val="003D7E8A"/>
    <w:rsid w:val="003E127C"/>
    <w:rsid w:val="003E374C"/>
    <w:rsid w:val="003E5149"/>
    <w:rsid w:val="003F3761"/>
    <w:rsid w:val="003F3A4E"/>
    <w:rsid w:val="003F785B"/>
    <w:rsid w:val="0040044E"/>
    <w:rsid w:val="0040233B"/>
    <w:rsid w:val="004063EB"/>
    <w:rsid w:val="00406BEB"/>
    <w:rsid w:val="00412818"/>
    <w:rsid w:val="0041625A"/>
    <w:rsid w:val="00416B09"/>
    <w:rsid w:val="00420760"/>
    <w:rsid w:val="00421593"/>
    <w:rsid w:val="00422BFB"/>
    <w:rsid w:val="00423E85"/>
    <w:rsid w:val="00423F8C"/>
    <w:rsid w:val="00424ECC"/>
    <w:rsid w:val="00432F79"/>
    <w:rsid w:val="004330F2"/>
    <w:rsid w:val="0043525C"/>
    <w:rsid w:val="004366F6"/>
    <w:rsid w:val="00445CA9"/>
    <w:rsid w:val="004510B3"/>
    <w:rsid w:val="0045223C"/>
    <w:rsid w:val="00460BC9"/>
    <w:rsid w:val="00465218"/>
    <w:rsid w:val="004675DE"/>
    <w:rsid w:val="00467F90"/>
    <w:rsid w:val="00473CF0"/>
    <w:rsid w:val="0047585D"/>
    <w:rsid w:val="00477536"/>
    <w:rsid w:val="004813DE"/>
    <w:rsid w:val="00482F54"/>
    <w:rsid w:val="00483729"/>
    <w:rsid w:val="00491A26"/>
    <w:rsid w:val="00491D19"/>
    <w:rsid w:val="004937D0"/>
    <w:rsid w:val="004A12F8"/>
    <w:rsid w:val="004A4739"/>
    <w:rsid w:val="004A6AF5"/>
    <w:rsid w:val="004B0113"/>
    <w:rsid w:val="004B08A8"/>
    <w:rsid w:val="004B0C68"/>
    <w:rsid w:val="004B0CEB"/>
    <w:rsid w:val="004B1158"/>
    <w:rsid w:val="004B1F03"/>
    <w:rsid w:val="004B7424"/>
    <w:rsid w:val="004B7A5A"/>
    <w:rsid w:val="004C2209"/>
    <w:rsid w:val="004C3AD0"/>
    <w:rsid w:val="004C702F"/>
    <w:rsid w:val="004D089B"/>
    <w:rsid w:val="004D3CF3"/>
    <w:rsid w:val="004D59B3"/>
    <w:rsid w:val="004D5ECC"/>
    <w:rsid w:val="004E040A"/>
    <w:rsid w:val="004E1763"/>
    <w:rsid w:val="004E1A0B"/>
    <w:rsid w:val="004E64CE"/>
    <w:rsid w:val="004F0A20"/>
    <w:rsid w:val="004F2663"/>
    <w:rsid w:val="004F3C15"/>
    <w:rsid w:val="00500EFE"/>
    <w:rsid w:val="0050586E"/>
    <w:rsid w:val="0050699D"/>
    <w:rsid w:val="00507EE5"/>
    <w:rsid w:val="00511161"/>
    <w:rsid w:val="00512EAD"/>
    <w:rsid w:val="00513479"/>
    <w:rsid w:val="00517540"/>
    <w:rsid w:val="00520FDE"/>
    <w:rsid w:val="00521CB6"/>
    <w:rsid w:val="005227EC"/>
    <w:rsid w:val="00523D0A"/>
    <w:rsid w:val="00524691"/>
    <w:rsid w:val="00524A1D"/>
    <w:rsid w:val="00524E54"/>
    <w:rsid w:val="00525090"/>
    <w:rsid w:val="005265B8"/>
    <w:rsid w:val="00527948"/>
    <w:rsid w:val="00536DE5"/>
    <w:rsid w:val="00540E6C"/>
    <w:rsid w:val="005411E3"/>
    <w:rsid w:val="00544618"/>
    <w:rsid w:val="00551CCE"/>
    <w:rsid w:val="00552608"/>
    <w:rsid w:val="0055374F"/>
    <w:rsid w:val="00555C2A"/>
    <w:rsid w:val="00555F76"/>
    <w:rsid w:val="005561A1"/>
    <w:rsid w:val="0056687B"/>
    <w:rsid w:val="00572EC3"/>
    <w:rsid w:val="00573405"/>
    <w:rsid w:val="00577BFC"/>
    <w:rsid w:val="00582211"/>
    <w:rsid w:val="00583674"/>
    <w:rsid w:val="005840DA"/>
    <w:rsid w:val="00587113"/>
    <w:rsid w:val="005876DC"/>
    <w:rsid w:val="00590F9D"/>
    <w:rsid w:val="005922C2"/>
    <w:rsid w:val="00593D45"/>
    <w:rsid w:val="0059569B"/>
    <w:rsid w:val="00597169"/>
    <w:rsid w:val="00597D15"/>
    <w:rsid w:val="005A0E33"/>
    <w:rsid w:val="005A1E6A"/>
    <w:rsid w:val="005A1F2C"/>
    <w:rsid w:val="005A6FAA"/>
    <w:rsid w:val="005A75FA"/>
    <w:rsid w:val="005B171F"/>
    <w:rsid w:val="005B2A70"/>
    <w:rsid w:val="005B6832"/>
    <w:rsid w:val="005C26F1"/>
    <w:rsid w:val="005C3FA6"/>
    <w:rsid w:val="005C4480"/>
    <w:rsid w:val="005C50ED"/>
    <w:rsid w:val="005D3EB9"/>
    <w:rsid w:val="005D731E"/>
    <w:rsid w:val="005E1AD5"/>
    <w:rsid w:val="005E2221"/>
    <w:rsid w:val="005E5BE0"/>
    <w:rsid w:val="005E6B98"/>
    <w:rsid w:val="005E7D9E"/>
    <w:rsid w:val="005F2085"/>
    <w:rsid w:val="005F4E49"/>
    <w:rsid w:val="005F628A"/>
    <w:rsid w:val="005F63DB"/>
    <w:rsid w:val="00600E4B"/>
    <w:rsid w:val="006027E0"/>
    <w:rsid w:val="00602D61"/>
    <w:rsid w:val="00603AD6"/>
    <w:rsid w:val="006074D1"/>
    <w:rsid w:val="006074E2"/>
    <w:rsid w:val="00615782"/>
    <w:rsid w:val="00626672"/>
    <w:rsid w:val="00634985"/>
    <w:rsid w:val="00635B3F"/>
    <w:rsid w:val="00637664"/>
    <w:rsid w:val="00641262"/>
    <w:rsid w:val="00647A3E"/>
    <w:rsid w:val="00650103"/>
    <w:rsid w:val="00650B4D"/>
    <w:rsid w:val="00651636"/>
    <w:rsid w:val="00651AC5"/>
    <w:rsid w:val="0065413F"/>
    <w:rsid w:val="00662B8E"/>
    <w:rsid w:val="00664F1B"/>
    <w:rsid w:val="00665B9E"/>
    <w:rsid w:val="00670DDD"/>
    <w:rsid w:val="006778D4"/>
    <w:rsid w:val="0067792F"/>
    <w:rsid w:val="0068092E"/>
    <w:rsid w:val="006811F9"/>
    <w:rsid w:val="006818E2"/>
    <w:rsid w:val="0068325E"/>
    <w:rsid w:val="006834FD"/>
    <w:rsid w:val="0068447B"/>
    <w:rsid w:val="006858A2"/>
    <w:rsid w:val="006861C7"/>
    <w:rsid w:val="00687107"/>
    <w:rsid w:val="00687BDA"/>
    <w:rsid w:val="006915A7"/>
    <w:rsid w:val="0069737D"/>
    <w:rsid w:val="006A43B8"/>
    <w:rsid w:val="006A55B0"/>
    <w:rsid w:val="006A6065"/>
    <w:rsid w:val="006B2FD6"/>
    <w:rsid w:val="006B3CD0"/>
    <w:rsid w:val="006C0C68"/>
    <w:rsid w:val="006D06AF"/>
    <w:rsid w:val="006D16A1"/>
    <w:rsid w:val="006D298B"/>
    <w:rsid w:val="006D4834"/>
    <w:rsid w:val="006D6388"/>
    <w:rsid w:val="006E09A1"/>
    <w:rsid w:val="006E28E7"/>
    <w:rsid w:val="006E64EA"/>
    <w:rsid w:val="006E6B44"/>
    <w:rsid w:val="006F6155"/>
    <w:rsid w:val="006F7143"/>
    <w:rsid w:val="0070384E"/>
    <w:rsid w:val="00703BBA"/>
    <w:rsid w:val="00703DAB"/>
    <w:rsid w:val="007070EE"/>
    <w:rsid w:val="00707354"/>
    <w:rsid w:val="0070763B"/>
    <w:rsid w:val="00707863"/>
    <w:rsid w:val="007132DE"/>
    <w:rsid w:val="00714AC5"/>
    <w:rsid w:val="00720D72"/>
    <w:rsid w:val="00725791"/>
    <w:rsid w:val="007261E8"/>
    <w:rsid w:val="007312D1"/>
    <w:rsid w:val="00731548"/>
    <w:rsid w:val="00733FA2"/>
    <w:rsid w:val="00735194"/>
    <w:rsid w:val="00735A18"/>
    <w:rsid w:val="00736071"/>
    <w:rsid w:val="00737500"/>
    <w:rsid w:val="00740D28"/>
    <w:rsid w:val="007458BB"/>
    <w:rsid w:val="00751AD7"/>
    <w:rsid w:val="00752135"/>
    <w:rsid w:val="00753753"/>
    <w:rsid w:val="00753AF6"/>
    <w:rsid w:val="00755583"/>
    <w:rsid w:val="00755F74"/>
    <w:rsid w:val="00757C7D"/>
    <w:rsid w:val="00761661"/>
    <w:rsid w:val="00761E7F"/>
    <w:rsid w:val="00763332"/>
    <w:rsid w:val="00763567"/>
    <w:rsid w:val="00764D59"/>
    <w:rsid w:val="007727B7"/>
    <w:rsid w:val="007737F2"/>
    <w:rsid w:val="00777710"/>
    <w:rsid w:val="00780665"/>
    <w:rsid w:val="00785A32"/>
    <w:rsid w:val="007930F0"/>
    <w:rsid w:val="00795F06"/>
    <w:rsid w:val="007A140C"/>
    <w:rsid w:val="007A4784"/>
    <w:rsid w:val="007B034B"/>
    <w:rsid w:val="007B07EE"/>
    <w:rsid w:val="007B20CA"/>
    <w:rsid w:val="007B37CA"/>
    <w:rsid w:val="007B3863"/>
    <w:rsid w:val="007B489C"/>
    <w:rsid w:val="007C0CFF"/>
    <w:rsid w:val="007C3819"/>
    <w:rsid w:val="007C6DB7"/>
    <w:rsid w:val="007D27E5"/>
    <w:rsid w:val="007D2B30"/>
    <w:rsid w:val="007E27C5"/>
    <w:rsid w:val="007E2D7C"/>
    <w:rsid w:val="007E46C3"/>
    <w:rsid w:val="007F0D5B"/>
    <w:rsid w:val="007F189D"/>
    <w:rsid w:val="007F33EF"/>
    <w:rsid w:val="007F6C89"/>
    <w:rsid w:val="00805F5F"/>
    <w:rsid w:val="00814072"/>
    <w:rsid w:val="00814D70"/>
    <w:rsid w:val="00816DFF"/>
    <w:rsid w:val="0082390D"/>
    <w:rsid w:val="00825F2B"/>
    <w:rsid w:val="00831B61"/>
    <w:rsid w:val="00833B87"/>
    <w:rsid w:val="008360FF"/>
    <w:rsid w:val="00837401"/>
    <w:rsid w:val="008379ED"/>
    <w:rsid w:val="00841B0E"/>
    <w:rsid w:val="008425AE"/>
    <w:rsid w:val="00843229"/>
    <w:rsid w:val="00845CEF"/>
    <w:rsid w:val="00847D79"/>
    <w:rsid w:val="0085046C"/>
    <w:rsid w:val="00852287"/>
    <w:rsid w:val="00855CAF"/>
    <w:rsid w:val="008565A3"/>
    <w:rsid w:val="008570DD"/>
    <w:rsid w:val="00867247"/>
    <w:rsid w:val="00870089"/>
    <w:rsid w:val="00871559"/>
    <w:rsid w:val="008760C4"/>
    <w:rsid w:val="008774D1"/>
    <w:rsid w:val="008802B3"/>
    <w:rsid w:val="00883366"/>
    <w:rsid w:val="00883714"/>
    <w:rsid w:val="00890F15"/>
    <w:rsid w:val="0089323C"/>
    <w:rsid w:val="00893D7D"/>
    <w:rsid w:val="008954C6"/>
    <w:rsid w:val="00895AE3"/>
    <w:rsid w:val="008A025D"/>
    <w:rsid w:val="008A095E"/>
    <w:rsid w:val="008A6270"/>
    <w:rsid w:val="008A6DE3"/>
    <w:rsid w:val="008A76BD"/>
    <w:rsid w:val="008B26AE"/>
    <w:rsid w:val="008B36A8"/>
    <w:rsid w:val="008B3F2B"/>
    <w:rsid w:val="008B4BA8"/>
    <w:rsid w:val="008B4DEB"/>
    <w:rsid w:val="008B4F23"/>
    <w:rsid w:val="008B6119"/>
    <w:rsid w:val="008B6333"/>
    <w:rsid w:val="008B66AF"/>
    <w:rsid w:val="008B6BFC"/>
    <w:rsid w:val="008C0B0A"/>
    <w:rsid w:val="008C11D9"/>
    <w:rsid w:val="008C1266"/>
    <w:rsid w:val="008C5754"/>
    <w:rsid w:val="008D3ACD"/>
    <w:rsid w:val="008D3B22"/>
    <w:rsid w:val="008D68F8"/>
    <w:rsid w:val="008E1D91"/>
    <w:rsid w:val="008E7C06"/>
    <w:rsid w:val="008F0C9A"/>
    <w:rsid w:val="008F2BAE"/>
    <w:rsid w:val="008F712E"/>
    <w:rsid w:val="008F7726"/>
    <w:rsid w:val="00906869"/>
    <w:rsid w:val="00906BF3"/>
    <w:rsid w:val="00910D3B"/>
    <w:rsid w:val="00911D73"/>
    <w:rsid w:val="00913388"/>
    <w:rsid w:val="0091345E"/>
    <w:rsid w:val="00914368"/>
    <w:rsid w:val="00915377"/>
    <w:rsid w:val="009209F0"/>
    <w:rsid w:val="00921951"/>
    <w:rsid w:val="009229F9"/>
    <w:rsid w:val="009263BE"/>
    <w:rsid w:val="00933C47"/>
    <w:rsid w:val="00934520"/>
    <w:rsid w:val="009375EC"/>
    <w:rsid w:val="00937EAF"/>
    <w:rsid w:val="0094244F"/>
    <w:rsid w:val="009434ED"/>
    <w:rsid w:val="00947464"/>
    <w:rsid w:val="009501F9"/>
    <w:rsid w:val="00951E9F"/>
    <w:rsid w:val="00952F47"/>
    <w:rsid w:val="00960637"/>
    <w:rsid w:val="00962965"/>
    <w:rsid w:val="009629C9"/>
    <w:rsid w:val="009635E0"/>
    <w:rsid w:val="00965905"/>
    <w:rsid w:val="00967256"/>
    <w:rsid w:val="0097003A"/>
    <w:rsid w:val="00973A51"/>
    <w:rsid w:val="00976A0B"/>
    <w:rsid w:val="00980D0D"/>
    <w:rsid w:val="00980EF8"/>
    <w:rsid w:val="00981840"/>
    <w:rsid w:val="00984D32"/>
    <w:rsid w:val="00986FA4"/>
    <w:rsid w:val="00991DB9"/>
    <w:rsid w:val="00992C89"/>
    <w:rsid w:val="00996BB5"/>
    <w:rsid w:val="00997743"/>
    <w:rsid w:val="00997C47"/>
    <w:rsid w:val="009B13D6"/>
    <w:rsid w:val="009B14F4"/>
    <w:rsid w:val="009B1A68"/>
    <w:rsid w:val="009B27C0"/>
    <w:rsid w:val="009B2EFF"/>
    <w:rsid w:val="009B69FE"/>
    <w:rsid w:val="009B70B4"/>
    <w:rsid w:val="009B7269"/>
    <w:rsid w:val="009C05B7"/>
    <w:rsid w:val="009C52B9"/>
    <w:rsid w:val="009C638C"/>
    <w:rsid w:val="009D0916"/>
    <w:rsid w:val="009D1760"/>
    <w:rsid w:val="009D554E"/>
    <w:rsid w:val="009E0FE2"/>
    <w:rsid w:val="009E1A82"/>
    <w:rsid w:val="009E6676"/>
    <w:rsid w:val="009E6A84"/>
    <w:rsid w:val="009E6CC7"/>
    <w:rsid w:val="009E7057"/>
    <w:rsid w:val="009F5806"/>
    <w:rsid w:val="00A016A1"/>
    <w:rsid w:val="00A035A0"/>
    <w:rsid w:val="00A04CBF"/>
    <w:rsid w:val="00A05D73"/>
    <w:rsid w:val="00A108D3"/>
    <w:rsid w:val="00A126CD"/>
    <w:rsid w:val="00A156FB"/>
    <w:rsid w:val="00A15DDB"/>
    <w:rsid w:val="00A1626C"/>
    <w:rsid w:val="00A16CFC"/>
    <w:rsid w:val="00A24A84"/>
    <w:rsid w:val="00A2626D"/>
    <w:rsid w:val="00A26CA0"/>
    <w:rsid w:val="00A3362D"/>
    <w:rsid w:val="00A4502C"/>
    <w:rsid w:val="00A45C5D"/>
    <w:rsid w:val="00A47BE5"/>
    <w:rsid w:val="00A503CB"/>
    <w:rsid w:val="00A54402"/>
    <w:rsid w:val="00A6133E"/>
    <w:rsid w:val="00A6156A"/>
    <w:rsid w:val="00A6227E"/>
    <w:rsid w:val="00A6307F"/>
    <w:rsid w:val="00A639C0"/>
    <w:rsid w:val="00A64F67"/>
    <w:rsid w:val="00A66230"/>
    <w:rsid w:val="00A70BC7"/>
    <w:rsid w:val="00A71261"/>
    <w:rsid w:val="00A71E1B"/>
    <w:rsid w:val="00A73E99"/>
    <w:rsid w:val="00A759B7"/>
    <w:rsid w:val="00A83027"/>
    <w:rsid w:val="00A85AC7"/>
    <w:rsid w:val="00A85C8A"/>
    <w:rsid w:val="00A86878"/>
    <w:rsid w:val="00A86D31"/>
    <w:rsid w:val="00A87ADE"/>
    <w:rsid w:val="00A9167E"/>
    <w:rsid w:val="00A93702"/>
    <w:rsid w:val="00A9516D"/>
    <w:rsid w:val="00A954DF"/>
    <w:rsid w:val="00AA27BB"/>
    <w:rsid w:val="00AA2EBE"/>
    <w:rsid w:val="00AA52DB"/>
    <w:rsid w:val="00AB23EB"/>
    <w:rsid w:val="00AB2BEC"/>
    <w:rsid w:val="00AB4B0C"/>
    <w:rsid w:val="00AB4BEE"/>
    <w:rsid w:val="00AC0185"/>
    <w:rsid w:val="00AC1CD6"/>
    <w:rsid w:val="00AC1E09"/>
    <w:rsid w:val="00AC246E"/>
    <w:rsid w:val="00AC445B"/>
    <w:rsid w:val="00AC556E"/>
    <w:rsid w:val="00AC7E47"/>
    <w:rsid w:val="00AD0027"/>
    <w:rsid w:val="00AD6357"/>
    <w:rsid w:val="00AD6B47"/>
    <w:rsid w:val="00AE1AF7"/>
    <w:rsid w:val="00AE1E4D"/>
    <w:rsid w:val="00AE49BD"/>
    <w:rsid w:val="00AE4C7E"/>
    <w:rsid w:val="00AE4D92"/>
    <w:rsid w:val="00AE74F8"/>
    <w:rsid w:val="00AF1689"/>
    <w:rsid w:val="00AF3CFA"/>
    <w:rsid w:val="00AF66FE"/>
    <w:rsid w:val="00B02814"/>
    <w:rsid w:val="00B0309B"/>
    <w:rsid w:val="00B064AC"/>
    <w:rsid w:val="00B06793"/>
    <w:rsid w:val="00B129ED"/>
    <w:rsid w:val="00B12BDA"/>
    <w:rsid w:val="00B1493E"/>
    <w:rsid w:val="00B21045"/>
    <w:rsid w:val="00B23552"/>
    <w:rsid w:val="00B2538E"/>
    <w:rsid w:val="00B30C65"/>
    <w:rsid w:val="00B32767"/>
    <w:rsid w:val="00B41D1D"/>
    <w:rsid w:val="00B4254C"/>
    <w:rsid w:val="00B42F7A"/>
    <w:rsid w:val="00B444B9"/>
    <w:rsid w:val="00B505D1"/>
    <w:rsid w:val="00B52F8A"/>
    <w:rsid w:val="00B53EF0"/>
    <w:rsid w:val="00B616F5"/>
    <w:rsid w:val="00B625AC"/>
    <w:rsid w:val="00B66A67"/>
    <w:rsid w:val="00B66ED7"/>
    <w:rsid w:val="00B7014B"/>
    <w:rsid w:val="00B723B7"/>
    <w:rsid w:val="00B7273D"/>
    <w:rsid w:val="00B72C3C"/>
    <w:rsid w:val="00B73205"/>
    <w:rsid w:val="00B73893"/>
    <w:rsid w:val="00B73B69"/>
    <w:rsid w:val="00B75FAB"/>
    <w:rsid w:val="00B77C3A"/>
    <w:rsid w:val="00B90934"/>
    <w:rsid w:val="00B9175C"/>
    <w:rsid w:val="00B968FA"/>
    <w:rsid w:val="00BA251A"/>
    <w:rsid w:val="00BB03D3"/>
    <w:rsid w:val="00BB5EC3"/>
    <w:rsid w:val="00BB74F2"/>
    <w:rsid w:val="00BB7720"/>
    <w:rsid w:val="00BC1B06"/>
    <w:rsid w:val="00BD1063"/>
    <w:rsid w:val="00BD1F28"/>
    <w:rsid w:val="00BD2D0F"/>
    <w:rsid w:val="00BD69D3"/>
    <w:rsid w:val="00BD7400"/>
    <w:rsid w:val="00BE055E"/>
    <w:rsid w:val="00BE217D"/>
    <w:rsid w:val="00BF01C9"/>
    <w:rsid w:val="00BF1D13"/>
    <w:rsid w:val="00BF4F25"/>
    <w:rsid w:val="00BF7D82"/>
    <w:rsid w:val="00C017DA"/>
    <w:rsid w:val="00C02AD6"/>
    <w:rsid w:val="00C02BCA"/>
    <w:rsid w:val="00C05D27"/>
    <w:rsid w:val="00C06B4C"/>
    <w:rsid w:val="00C111B3"/>
    <w:rsid w:val="00C114E3"/>
    <w:rsid w:val="00C1185E"/>
    <w:rsid w:val="00C1351D"/>
    <w:rsid w:val="00C15423"/>
    <w:rsid w:val="00C16B11"/>
    <w:rsid w:val="00C1790B"/>
    <w:rsid w:val="00C20E2E"/>
    <w:rsid w:val="00C214EB"/>
    <w:rsid w:val="00C21562"/>
    <w:rsid w:val="00C249E1"/>
    <w:rsid w:val="00C277D9"/>
    <w:rsid w:val="00C30710"/>
    <w:rsid w:val="00C30BFC"/>
    <w:rsid w:val="00C31953"/>
    <w:rsid w:val="00C32CD6"/>
    <w:rsid w:val="00C35637"/>
    <w:rsid w:val="00C3794F"/>
    <w:rsid w:val="00C41A21"/>
    <w:rsid w:val="00C42886"/>
    <w:rsid w:val="00C514EC"/>
    <w:rsid w:val="00C515D8"/>
    <w:rsid w:val="00C518B5"/>
    <w:rsid w:val="00C56830"/>
    <w:rsid w:val="00C57D27"/>
    <w:rsid w:val="00C60AB2"/>
    <w:rsid w:val="00C60E4E"/>
    <w:rsid w:val="00C623EB"/>
    <w:rsid w:val="00C62D81"/>
    <w:rsid w:val="00C63DAF"/>
    <w:rsid w:val="00C650AF"/>
    <w:rsid w:val="00C66CC4"/>
    <w:rsid w:val="00C67229"/>
    <w:rsid w:val="00C7036C"/>
    <w:rsid w:val="00C70C0D"/>
    <w:rsid w:val="00C72F36"/>
    <w:rsid w:val="00C750BE"/>
    <w:rsid w:val="00C83EE8"/>
    <w:rsid w:val="00C86462"/>
    <w:rsid w:val="00C86DA0"/>
    <w:rsid w:val="00C90805"/>
    <w:rsid w:val="00C913BD"/>
    <w:rsid w:val="00C933C4"/>
    <w:rsid w:val="00C93C1C"/>
    <w:rsid w:val="00C95F51"/>
    <w:rsid w:val="00C97739"/>
    <w:rsid w:val="00C97785"/>
    <w:rsid w:val="00CA1366"/>
    <w:rsid w:val="00CA38A3"/>
    <w:rsid w:val="00CA4AC3"/>
    <w:rsid w:val="00CB0FCF"/>
    <w:rsid w:val="00CB3E15"/>
    <w:rsid w:val="00CC3551"/>
    <w:rsid w:val="00CC6939"/>
    <w:rsid w:val="00CC70F8"/>
    <w:rsid w:val="00CC7E2A"/>
    <w:rsid w:val="00CD3085"/>
    <w:rsid w:val="00CD493B"/>
    <w:rsid w:val="00CD6BAE"/>
    <w:rsid w:val="00CD6F87"/>
    <w:rsid w:val="00CE1356"/>
    <w:rsid w:val="00CE2178"/>
    <w:rsid w:val="00CE6D8C"/>
    <w:rsid w:val="00CF1509"/>
    <w:rsid w:val="00CF1E81"/>
    <w:rsid w:val="00CF2FEB"/>
    <w:rsid w:val="00CF59FA"/>
    <w:rsid w:val="00CF644E"/>
    <w:rsid w:val="00D0033B"/>
    <w:rsid w:val="00D00AA0"/>
    <w:rsid w:val="00D019F6"/>
    <w:rsid w:val="00D01C7C"/>
    <w:rsid w:val="00D02774"/>
    <w:rsid w:val="00D0633A"/>
    <w:rsid w:val="00D06894"/>
    <w:rsid w:val="00D13BE7"/>
    <w:rsid w:val="00D14AE0"/>
    <w:rsid w:val="00D1572B"/>
    <w:rsid w:val="00D15CEB"/>
    <w:rsid w:val="00D1629C"/>
    <w:rsid w:val="00D16ED1"/>
    <w:rsid w:val="00D17D2A"/>
    <w:rsid w:val="00D21732"/>
    <w:rsid w:val="00D23914"/>
    <w:rsid w:val="00D2632B"/>
    <w:rsid w:val="00D27D63"/>
    <w:rsid w:val="00D36F97"/>
    <w:rsid w:val="00D412B0"/>
    <w:rsid w:val="00D414F7"/>
    <w:rsid w:val="00D42D66"/>
    <w:rsid w:val="00D450B6"/>
    <w:rsid w:val="00D4721F"/>
    <w:rsid w:val="00D503AC"/>
    <w:rsid w:val="00D531B1"/>
    <w:rsid w:val="00D56271"/>
    <w:rsid w:val="00D608C9"/>
    <w:rsid w:val="00D61DF1"/>
    <w:rsid w:val="00D655AF"/>
    <w:rsid w:val="00D6668F"/>
    <w:rsid w:val="00D6799B"/>
    <w:rsid w:val="00D7027E"/>
    <w:rsid w:val="00D703EC"/>
    <w:rsid w:val="00D7225B"/>
    <w:rsid w:val="00D73A00"/>
    <w:rsid w:val="00D73C69"/>
    <w:rsid w:val="00D74531"/>
    <w:rsid w:val="00D807A1"/>
    <w:rsid w:val="00D81C50"/>
    <w:rsid w:val="00D84B5C"/>
    <w:rsid w:val="00D84DCE"/>
    <w:rsid w:val="00D90D18"/>
    <w:rsid w:val="00D92213"/>
    <w:rsid w:val="00D922E4"/>
    <w:rsid w:val="00D930A4"/>
    <w:rsid w:val="00D9392B"/>
    <w:rsid w:val="00D96DBF"/>
    <w:rsid w:val="00D974C3"/>
    <w:rsid w:val="00DA0114"/>
    <w:rsid w:val="00DA6563"/>
    <w:rsid w:val="00DA6A82"/>
    <w:rsid w:val="00DA78E4"/>
    <w:rsid w:val="00DB26EA"/>
    <w:rsid w:val="00DB6A4C"/>
    <w:rsid w:val="00DC11D8"/>
    <w:rsid w:val="00DC2CBE"/>
    <w:rsid w:val="00DD03D5"/>
    <w:rsid w:val="00DD0682"/>
    <w:rsid w:val="00DD09B3"/>
    <w:rsid w:val="00DD0CBB"/>
    <w:rsid w:val="00DD14B1"/>
    <w:rsid w:val="00DD21F1"/>
    <w:rsid w:val="00DD7910"/>
    <w:rsid w:val="00DE0C4E"/>
    <w:rsid w:val="00DE1878"/>
    <w:rsid w:val="00DE214F"/>
    <w:rsid w:val="00DE223D"/>
    <w:rsid w:val="00DE2898"/>
    <w:rsid w:val="00DE3BF5"/>
    <w:rsid w:val="00DE3CD9"/>
    <w:rsid w:val="00DE6225"/>
    <w:rsid w:val="00DF1CCC"/>
    <w:rsid w:val="00DF2CA5"/>
    <w:rsid w:val="00DF4854"/>
    <w:rsid w:val="00DF5A82"/>
    <w:rsid w:val="00DF705D"/>
    <w:rsid w:val="00E010F1"/>
    <w:rsid w:val="00E02790"/>
    <w:rsid w:val="00E051DC"/>
    <w:rsid w:val="00E05F79"/>
    <w:rsid w:val="00E062A3"/>
    <w:rsid w:val="00E06758"/>
    <w:rsid w:val="00E07EA0"/>
    <w:rsid w:val="00E103D8"/>
    <w:rsid w:val="00E21567"/>
    <w:rsid w:val="00E23549"/>
    <w:rsid w:val="00E2456A"/>
    <w:rsid w:val="00E2484E"/>
    <w:rsid w:val="00E2695C"/>
    <w:rsid w:val="00E27582"/>
    <w:rsid w:val="00E318EC"/>
    <w:rsid w:val="00E36669"/>
    <w:rsid w:val="00E36F76"/>
    <w:rsid w:val="00E375A6"/>
    <w:rsid w:val="00E40B4D"/>
    <w:rsid w:val="00E40E69"/>
    <w:rsid w:val="00E4149A"/>
    <w:rsid w:val="00E42B33"/>
    <w:rsid w:val="00E42D99"/>
    <w:rsid w:val="00E443C3"/>
    <w:rsid w:val="00E46194"/>
    <w:rsid w:val="00E47D18"/>
    <w:rsid w:val="00E51074"/>
    <w:rsid w:val="00E53A7E"/>
    <w:rsid w:val="00E54643"/>
    <w:rsid w:val="00E569A6"/>
    <w:rsid w:val="00E6449F"/>
    <w:rsid w:val="00E644F8"/>
    <w:rsid w:val="00E65140"/>
    <w:rsid w:val="00E708FF"/>
    <w:rsid w:val="00E721B1"/>
    <w:rsid w:val="00E728F4"/>
    <w:rsid w:val="00E754F3"/>
    <w:rsid w:val="00E75686"/>
    <w:rsid w:val="00E7695E"/>
    <w:rsid w:val="00E77215"/>
    <w:rsid w:val="00E8367D"/>
    <w:rsid w:val="00E84090"/>
    <w:rsid w:val="00E84C1C"/>
    <w:rsid w:val="00E866AA"/>
    <w:rsid w:val="00E86B01"/>
    <w:rsid w:val="00E87B42"/>
    <w:rsid w:val="00E87B6B"/>
    <w:rsid w:val="00E935B4"/>
    <w:rsid w:val="00E95215"/>
    <w:rsid w:val="00E95F0A"/>
    <w:rsid w:val="00E96F2F"/>
    <w:rsid w:val="00EA0778"/>
    <w:rsid w:val="00EA1B38"/>
    <w:rsid w:val="00EA25B3"/>
    <w:rsid w:val="00EA2D0F"/>
    <w:rsid w:val="00EB0F54"/>
    <w:rsid w:val="00EC0B4D"/>
    <w:rsid w:val="00EC192B"/>
    <w:rsid w:val="00EC4EB7"/>
    <w:rsid w:val="00EC66A0"/>
    <w:rsid w:val="00EC77B8"/>
    <w:rsid w:val="00EC7A60"/>
    <w:rsid w:val="00ED0E87"/>
    <w:rsid w:val="00ED2E2A"/>
    <w:rsid w:val="00EE1120"/>
    <w:rsid w:val="00EE2724"/>
    <w:rsid w:val="00EE5B78"/>
    <w:rsid w:val="00EF0B2E"/>
    <w:rsid w:val="00EF0D35"/>
    <w:rsid w:val="00EF60C3"/>
    <w:rsid w:val="00EF6E4B"/>
    <w:rsid w:val="00EF78A6"/>
    <w:rsid w:val="00F01B56"/>
    <w:rsid w:val="00F01DF4"/>
    <w:rsid w:val="00F01FC1"/>
    <w:rsid w:val="00F0280A"/>
    <w:rsid w:val="00F036EC"/>
    <w:rsid w:val="00F03DA1"/>
    <w:rsid w:val="00F052F7"/>
    <w:rsid w:val="00F0579F"/>
    <w:rsid w:val="00F0652B"/>
    <w:rsid w:val="00F1016F"/>
    <w:rsid w:val="00F107F8"/>
    <w:rsid w:val="00F115BC"/>
    <w:rsid w:val="00F1427E"/>
    <w:rsid w:val="00F16027"/>
    <w:rsid w:val="00F17C92"/>
    <w:rsid w:val="00F21309"/>
    <w:rsid w:val="00F22581"/>
    <w:rsid w:val="00F25D8B"/>
    <w:rsid w:val="00F2784A"/>
    <w:rsid w:val="00F37255"/>
    <w:rsid w:val="00F37D3E"/>
    <w:rsid w:val="00F41B45"/>
    <w:rsid w:val="00F44B9C"/>
    <w:rsid w:val="00F52E10"/>
    <w:rsid w:val="00F6157A"/>
    <w:rsid w:val="00F6176F"/>
    <w:rsid w:val="00F6420F"/>
    <w:rsid w:val="00F65296"/>
    <w:rsid w:val="00F66BEC"/>
    <w:rsid w:val="00F702C7"/>
    <w:rsid w:val="00F70EB4"/>
    <w:rsid w:val="00F727C4"/>
    <w:rsid w:val="00F72A31"/>
    <w:rsid w:val="00F80687"/>
    <w:rsid w:val="00F81352"/>
    <w:rsid w:val="00F82134"/>
    <w:rsid w:val="00F96814"/>
    <w:rsid w:val="00F969F1"/>
    <w:rsid w:val="00FA57D1"/>
    <w:rsid w:val="00FB45B5"/>
    <w:rsid w:val="00FB4CC8"/>
    <w:rsid w:val="00FB6795"/>
    <w:rsid w:val="00FB770A"/>
    <w:rsid w:val="00FC5509"/>
    <w:rsid w:val="00FC6D7E"/>
    <w:rsid w:val="00FD339B"/>
    <w:rsid w:val="00FD37F8"/>
    <w:rsid w:val="00FD56BA"/>
    <w:rsid w:val="00FE009F"/>
    <w:rsid w:val="00FE03B6"/>
    <w:rsid w:val="00FE2389"/>
    <w:rsid w:val="00FE2574"/>
    <w:rsid w:val="00FE35A9"/>
    <w:rsid w:val="00FE5DEA"/>
    <w:rsid w:val="00FE6EE1"/>
    <w:rsid w:val="00FF0869"/>
    <w:rsid w:val="00FF2516"/>
    <w:rsid w:val="00FF3988"/>
    <w:rsid w:val="00FF424B"/>
    <w:rsid w:val="00FF6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526326"/>
  <w15:docId w15:val="{C08F97B6-5FA2-419F-A684-CAD920691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7255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8D3B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autoRedefine/>
    <w:qFormat/>
    <w:rsid w:val="00F72A31"/>
    <w:pPr>
      <w:suppressAutoHyphens w:val="0"/>
      <w:spacing w:before="120" w:after="60" w:line="240" w:lineRule="auto"/>
      <w:ind w:left="211" w:hanging="211"/>
      <w:jc w:val="both"/>
      <w:outlineLvl w:val="1"/>
    </w:pPr>
    <w:rPr>
      <w:rFonts w:asciiTheme="minorHAnsi" w:hAnsiTheme="minorHAnsi" w:cstheme="minorHAnsi"/>
      <w:sz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B4B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677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654AF8"/>
  </w:style>
  <w:style w:type="character" w:customStyle="1" w:styleId="StopkaZnak">
    <w:name w:val="Stopka Znak"/>
    <w:basedOn w:val="Domylnaczcionkaakapitu"/>
    <w:link w:val="Stopka"/>
    <w:uiPriority w:val="99"/>
    <w:qFormat/>
    <w:rsid w:val="00654AF8"/>
  </w:style>
  <w:style w:type="character" w:customStyle="1" w:styleId="czeinternetowe">
    <w:name w:val="Łącze internetowe"/>
    <w:rsid w:val="00AD51F3"/>
    <w:rPr>
      <w:color w:val="000080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6B493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80F2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780F21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80F21"/>
    <w:rPr>
      <w:b/>
      <w:bCs/>
      <w:sz w:val="20"/>
      <w:szCs w:val="20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5930C8"/>
    <w:rPr>
      <w:color w:val="954F72" w:themeColor="followedHyperlink"/>
      <w:u w:val="single"/>
    </w:rPr>
  </w:style>
  <w:style w:type="character" w:customStyle="1" w:styleId="WW8Num3z6">
    <w:name w:val="WW8Num3z6"/>
    <w:qFormat/>
    <w:rsid w:val="009E4CAB"/>
  </w:style>
  <w:style w:type="character" w:customStyle="1" w:styleId="TekstpodstawowyZnak">
    <w:name w:val="Tekst podstawowy Znak"/>
    <w:basedOn w:val="Domylnaczcionkaakapitu"/>
    <w:link w:val="Tekstpodstawowy"/>
    <w:qFormat/>
    <w:rsid w:val="009E4CAB"/>
    <w:rPr>
      <w:rFonts w:eastAsia="Andale Sans UI"/>
      <w:kern w:val="2"/>
      <w:szCs w:val="24"/>
      <w:lang w:val="x-none" w:eastAsia="zh-CN"/>
    </w:rPr>
  </w:style>
  <w:style w:type="character" w:customStyle="1" w:styleId="Teksttreci">
    <w:name w:val="Tekst treści_"/>
    <w:link w:val="Teksttreci0"/>
    <w:uiPriority w:val="99"/>
    <w:qFormat/>
    <w:locked/>
    <w:rsid w:val="00EB60E9"/>
    <w:rPr>
      <w:rFonts w:ascii="Verdana" w:hAnsi="Verdana"/>
      <w:sz w:val="19"/>
      <w:shd w:val="clear" w:color="auto" w:fill="FFFFFF"/>
    </w:rPr>
  </w:style>
  <w:style w:type="character" w:customStyle="1" w:styleId="AkapitzlistZnak">
    <w:name w:val="Akapit z listą Znak"/>
    <w:aliases w:val="wypunktowanie Znak,Normal Znak,Akapit z listą3 Znak,Akapit z listą31 Znak,Wypunktowanie Znak,List Paragraph Znak,Normal2 Znak,L1 Znak,Numerowanie Znak,sw tekst Znak,Akapit z listą4 Znak,Akapit z listą5 Znak,Akapit normalny Znak"/>
    <w:link w:val="Akapitzlist"/>
    <w:uiPriority w:val="34"/>
    <w:qFormat/>
    <w:locked/>
    <w:rsid w:val="005575A0"/>
  </w:style>
  <w:style w:type="paragraph" w:styleId="Nagwek">
    <w:name w:val="header"/>
    <w:basedOn w:val="Normalny"/>
    <w:next w:val="Tekstpodstawowy"/>
    <w:link w:val="NagwekZnak"/>
    <w:unhideWhenUsed/>
    <w:rsid w:val="00654AF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9E4CAB"/>
    <w:pPr>
      <w:widowControl w:val="0"/>
      <w:spacing w:after="120" w:line="240" w:lineRule="auto"/>
    </w:pPr>
    <w:rPr>
      <w:rFonts w:eastAsia="Andale Sans UI"/>
      <w:kern w:val="2"/>
      <w:szCs w:val="24"/>
      <w:lang w:val="x-none" w:eastAsia="zh-C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54AF8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aliases w:val="wypunktowanie,Normal,Akapit z listą3,Akapit z listą31,Wypunktowanie,List Paragraph,Normal2,L1,Numerowanie,sw tekst,Akapit z listą4,Akapit z listą5,Akapit normalny,Podsis rysunku,T_SZ_List Paragraph,BulletC,Wyliczanie,Obiekt,normalny tekst"/>
    <w:basedOn w:val="Normalny"/>
    <w:link w:val="AkapitzlistZnak"/>
    <w:qFormat/>
    <w:rsid w:val="00A2018A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780F21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80F21"/>
    <w:rPr>
      <w:b/>
      <w:bCs/>
    </w:rPr>
  </w:style>
  <w:style w:type="paragraph" w:customStyle="1" w:styleId="Default">
    <w:name w:val="Default"/>
    <w:qFormat/>
    <w:rsid w:val="00CE08B3"/>
    <w:rPr>
      <w:rFonts w:ascii="Arial" w:eastAsia="Calibri" w:hAnsi="Arial" w:cs="Arial"/>
      <w:color w:val="000000"/>
      <w:szCs w:val="24"/>
      <w:lang w:val="en-US"/>
    </w:rPr>
  </w:style>
  <w:style w:type="paragraph" w:styleId="NormalnyWeb">
    <w:name w:val="Normal (Web)"/>
    <w:basedOn w:val="Normalny"/>
    <w:uiPriority w:val="99"/>
    <w:qFormat/>
    <w:rsid w:val="000D5EBE"/>
    <w:pPr>
      <w:spacing w:beforeAutospacing="1" w:after="142" w:line="288" w:lineRule="auto"/>
    </w:pPr>
    <w:rPr>
      <w:rFonts w:eastAsia="SimSun"/>
      <w:szCs w:val="24"/>
      <w:lang w:eastAsia="zh-CN"/>
    </w:rPr>
  </w:style>
  <w:style w:type="paragraph" w:customStyle="1" w:styleId="Zawartotabeli">
    <w:name w:val="Zawartość tabeli"/>
    <w:basedOn w:val="Normalny"/>
    <w:qFormat/>
    <w:rsid w:val="001232E1"/>
    <w:pPr>
      <w:widowControl w:val="0"/>
      <w:suppressLineNumbers/>
      <w:spacing w:after="0" w:line="240" w:lineRule="auto"/>
    </w:pPr>
    <w:rPr>
      <w:rFonts w:eastAsia="Andale Sans UI"/>
      <w:kern w:val="2"/>
      <w:szCs w:val="24"/>
      <w:lang w:eastAsia="pl-PL"/>
    </w:rPr>
  </w:style>
  <w:style w:type="paragraph" w:styleId="Bezodstpw">
    <w:name w:val="No Spacing"/>
    <w:uiPriority w:val="1"/>
    <w:qFormat/>
    <w:rsid w:val="00E02540"/>
  </w:style>
  <w:style w:type="paragraph" w:customStyle="1" w:styleId="Teksttreci0">
    <w:name w:val="Tekst treści"/>
    <w:basedOn w:val="Normalny"/>
    <w:link w:val="Teksttreci"/>
    <w:qFormat/>
    <w:rsid w:val="00EB60E9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table" w:styleId="Tabela-Siatka">
    <w:name w:val="Table Grid"/>
    <w:basedOn w:val="Standardowy"/>
    <w:uiPriority w:val="39"/>
    <w:rsid w:val="005367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yperlink1">
    <w:name w:val="Hyperlink.1"/>
    <w:rsid w:val="001365DD"/>
    <w:rPr>
      <w:rFonts w:ascii="Times New Roman" w:eastAsia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8425AE"/>
    <w:pPr>
      <w:suppressAutoHyphens w:val="0"/>
    </w:pPr>
  </w:style>
  <w:style w:type="numbering" w:customStyle="1" w:styleId="Zaimportowanystyl1">
    <w:name w:val="Zaimportowany styl 1"/>
    <w:rsid w:val="00253630"/>
    <w:pPr>
      <w:numPr>
        <w:numId w:val="12"/>
      </w:numPr>
    </w:pPr>
  </w:style>
  <w:style w:type="numbering" w:customStyle="1" w:styleId="Styl11">
    <w:name w:val="Styl11"/>
    <w:rsid w:val="002F2666"/>
    <w:pPr>
      <w:numPr>
        <w:numId w:val="13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7E8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7E8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7E8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40D28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F72A31"/>
    <w:rPr>
      <w:rFonts w:asciiTheme="minorHAnsi" w:hAnsiTheme="minorHAnsi" w:cstheme="minorHAnsi"/>
      <w:sz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B4B0C"/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126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126CD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ksttreci2">
    <w:name w:val="Tekst treści (2)_"/>
    <w:link w:val="Teksttreci20"/>
    <w:uiPriority w:val="99"/>
    <w:locked/>
    <w:rsid w:val="00A6156A"/>
    <w:rPr>
      <w:rFonts w:ascii="Calibri" w:hAnsi="Calibri" w:cs="Calibri"/>
      <w:b/>
      <w:bCs/>
      <w:i/>
      <w:iCs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uiPriority w:val="99"/>
    <w:rsid w:val="00A6156A"/>
    <w:pPr>
      <w:shd w:val="clear" w:color="auto" w:fill="FFFFFF"/>
      <w:suppressAutoHyphens w:val="0"/>
      <w:spacing w:after="360" w:line="240" w:lineRule="atLeast"/>
      <w:ind w:hanging="400"/>
    </w:pPr>
    <w:rPr>
      <w:rFonts w:ascii="Calibri" w:eastAsia="Times New Roman" w:hAnsi="Calibri"/>
      <w:sz w:val="21"/>
      <w:szCs w:val="21"/>
      <w:lang w:val="x-none" w:eastAsia="x-none"/>
    </w:rPr>
  </w:style>
  <w:style w:type="paragraph" w:customStyle="1" w:styleId="Teksttreci20">
    <w:name w:val="Tekst treści (2)"/>
    <w:basedOn w:val="Normalny"/>
    <w:link w:val="Teksttreci2"/>
    <w:uiPriority w:val="99"/>
    <w:rsid w:val="00A6156A"/>
    <w:pPr>
      <w:shd w:val="clear" w:color="auto" w:fill="FFFFFF"/>
      <w:suppressAutoHyphens w:val="0"/>
      <w:spacing w:after="0" w:line="240" w:lineRule="atLeast"/>
    </w:pPr>
    <w:rPr>
      <w:rFonts w:ascii="Calibri" w:hAnsi="Calibri" w:cs="Calibri"/>
      <w:b/>
      <w:bCs/>
      <w:i/>
      <w:iCs/>
      <w:sz w:val="21"/>
      <w:szCs w:val="21"/>
    </w:rPr>
  </w:style>
  <w:style w:type="character" w:customStyle="1" w:styleId="Nagwek1Znak">
    <w:name w:val="Nagłówek 1 Znak"/>
    <w:basedOn w:val="Domylnaczcionkaakapitu"/>
    <w:link w:val="Nagwek1"/>
    <w:uiPriority w:val="9"/>
    <w:rsid w:val="008D3B2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3B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3B22"/>
    <w:rPr>
      <w:rFonts w:ascii="Segoe UI" w:hAnsi="Segoe UI" w:cs="Segoe UI"/>
      <w:sz w:val="18"/>
      <w:szCs w:val="18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37ED4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074E2"/>
    <w:pPr>
      <w:suppressAutoHyphens w:val="0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074E2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6074E2"/>
    <w:pPr>
      <w:spacing w:after="100"/>
      <w:ind w:left="240"/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472D5"/>
    <w:rPr>
      <w:color w:val="605E5C"/>
      <w:shd w:val="clear" w:color="auto" w:fill="E1DFDD"/>
    </w:rPr>
  </w:style>
  <w:style w:type="character" w:customStyle="1" w:styleId="WW8Num33z0">
    <w:name w:val="WW8Num33z0"/>
    <w:rsid w:val="004063EB"/>
    <w:rPr>
      <w:rFonts w:ascii="Times New Roman" w:eastAsia="Times New Roman" w:hAnsi="Times New Roman" w:cs="Times New Roman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6677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701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6791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4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6961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27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awfkatowice.logintrade.net/zapytania_email,184141,ee0ceaf7647ce5740a56c54247a9421d.html" TargetMode="External"/><Relationship Id="rId18" Type="http://schemas.openxmlformats.org/officeDocument/2006/relationships/hyperlink" Target="https://www.gov.pl/web/e-dowod/podpis-osobisty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iod@awf.katowice.pl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aifz@awf.katowice.pl" TargetMode="External"/><Relationship Id="rId17" Type="http://schemas.openxmlformats.org/officeDocument/2006/relationships/hyperlink" Target="https://awf-katowice.logintrade.net/rejestracja/instrukcje.html" TargetMode="External"/><Relationship Id="rId25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hyperlink" Target="https://awf-katowice.logintrade.net/rejestracja/regulamin.html" TargetMode="External"/><Relationship Id="rId20" Type="http://schemas.openxmlformats.org/officeDocument/2006/relationships/hyperlink" Target="mailto:m.labojko@awf.katowice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p.awf.katowice.pl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awf-katowice.logintrade.net/rejestracja/ustawowe.html" TargetMode="External"/><Relationship Id="rId23" Type="http://schemas.openxmlformats.org/officeDocument/2006/relationships/footer" Target="footer1.xml"/><Relationship Id="rId10" Type="http://schemas.openxmlformats.org/officeDocument/2006/relationships/hyperlink" Target="mailto:aifz@awf.katowice.pl" TargetMode="External"/><Relationship Id="rId19" Type="http://schemas.openxmlformats.org/officeDocument/2006/relationships/hyperlink" Target="https://awfkatowice.logintrade.net/zapytania_email,184141,ee0ceaf7647ce5740a56c54247a9421d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wf.katowice.pl/" TargetMode="External"/><Relationship Id="rId14" Type="http://schemas.openxmlformats.org/officeDocument/2006/relationships/hyperlink" Target="mailto:aifz@awf.katowice.pl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8657C-A19D-469D-ACEE-3CAC1ABF5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23</Pages>
  <Words>12002</Words>
  <Characters>72018</Characters>
  <Application>Microsoft Office Word</Application>
  <DocSecurity>0</DocSecurity>
  <Lines>600</Lines>
  <Paragraphs>167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Pniok</dc:creator>
  <dc:description/>
  <cp:lastModifiedBy>Damian Lis</cp:lastModifiedBy>
  <cp:revision>8</cp:revision>
  <cp:lastPrinted>2024-12-27T13:03:00Z</cp:lastPrinted>
  <dcterms:created xsi:type="dcterms:W3CDTF">2024-12-27T12:41:00Z</dcterms:created>
  <dcterms:modified xsi:type="dcterms:W3CDTF">2025-01-10T05:48:00Z</dcterms:modified>
  <dc:language>pl-PL</dc:language>
</cp:coreProperties>
</file>